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A28E2B" w14:textId="77777777" w:rsidR="002E3307" w:rsidRPr="00613D5E" w:rsidRDefault="5FC2F6CC" w:rsidP="5FC2F6CC">
      <w:pPr>
        <w:jc w:val="center"/>
        <w:rPr>
          <w:rFonts w:ascii="Arial" w:hAnsi="Arial" w:cs="Arial"/>
          <w:color w:val="0070C0"/>
          <w:sz w:val="32"/>
          <w:szCs w:val="32"/>
          <w:u w:val="single"/>
        </w:rPr>
      </w:pPr>
      <w:r w:rsidRPr="5FC2F6CC">
        <w:rPr>
          <w:rFonts w:ascii="Arial" w:hAnsi="Arial" w:cs="Arial"/>
          <w:color w:val="0070C0"/>
          <w:sz w:val="32"/>
          <w:szCs w:val="32"/>
          <w:u w:val="single"/>
        </w:rPr>
        <w:t>Návrh programu výzkumu, vývoje a</w:t>
      </w:r>
      <w:r w:rsidR="009C024C">
        <w:rPr>
          <w:rFonts w:ascii="Arial" w:hAnsi="Arial" w:cs="Arial"/>
          <w:color w:val="0070C0"/>
          <w:sz w:val="32"/>
          <w:szCs w:val="32"/>
          <w:u w:val="single"/>
        </w:rPr>
        <w:t> </w:t>
      </w:r>
      <w:r w:rsidRPr="5FC2F6CC">
        <w:rPr>
          <w:rFonts w:ascii="Arial" w:hAnsi="Arial" w:cs="Arial"/>
          <w:color w:val="0070C0"/>
          <w:sz w:val="32"/>
          <w:szCs w:val="32"/>
          <w:u w:val="single"/>
        </w:rPr>
        <w:t xml:space="preserve">inovací </w:t>
      </w:r>
      <w:r w:rsidR="004027AF" w:rsidRPr="00613D5E">
        <w:rPr>
          <w:rFonts w:ascii="Arial" w:hAnsi="Arial" w:cs="Arial"/>
          <w:color w:val="0070C0"/>
          <w:sz w:val="32"/>
          <w:szCs w:val="32"/>
          <w:u w:val="single"/>
        </w:rPr>
        <w:t xml:space="preserve">The </w:t>
      </w:r>
      <w:r w:rsidRPr="00613D5E">
        <w:rPr>
          <w:rFonts w:ascii="Arial" w:hAnsi="Arial" w:cs="Arial"/>
          <w:color w:val="0070C0"/>
          <w:sz w:val="32"/>
          <w:szCs w:val="32"/>
          <w:u w:val="single"/>
        </w:rPr>
        <w:t xml:space="preserve">Country for </w:t>
      </w:r>
      <w:r w:rsidR="00BE7AA3" w:rsidRPr="00613D5E">
        <w:rPr>
          <w:rFonts w:ascii="Arial" w:hAnsi="Arial" w:cs="Arial"/>
          <w:color w:val="0070C0"/>
          <w:sz w:val="32"/>
          <w:szCs w:val="32"/>
          <w:u w:val="single"/>
        </w:rPr>
        <w:t xml:space="preserve">the </w:t>
      </w:r>
      <w:r w:rsidRPr="00613D5E">
        <w:rPr>
          <w:rFonts w:ascii="Arial" w:hAnsi="Arial" w:cs="Arial"/>
          <w:color w:val="0070C0"/>
          <w:sz w:val="32"/>
          <w:szCs w:val="32"/>
          <w:u w:val="single"/>
        </w:rPr>
        <w:t>Future</w:t>
      </w:r>
    </w:p>
    <w:p w14:paraId="4034F5FE" w14:textId="77777777" w:rsidR="00F105E7" w:rsidRPr="00613D5E" w:rsidRDefault="00F105E7" w:rsidP="00893C87">
      <w:pPr>
        <w:pStyle w:val="Nadpis1"/>
      </w:pPr>
      <w:r w:rsidRPr="00613D5E">
        <w:t>Název programu</w:t>
      </w:r>
    </w:p>
    <w:p w14:paraId="4ACDDA1A" w14:textId="77777777" w:rsidR="00F105E7" w:rsidRPr="00613D5E" w:rsidRDefault="004027AF" w:rsidP="5FC2F6CC">
      <w:pPr>
        <w:spacing w:after="240"/>
        <w:jc w:val="both"/>
        <w:rPr>
          <w:rFonts w:cs="Arial"/>
        </w:rPr>
      </w:pPr>
      <w:r w:rsidRPr="00613D5E">
        <w:rPr>
          <w:rFonts w:cs="Arial"/>
        </w:rPr>
        <w:t xml:space="preserve">The </w:t>
      </w:r>
      <w:r w:rsidR="5FC2F6CC" w:rsidRPr="00613D5E">
        <w:rPr>
          <w:rFonts w:cs="Arial"/>
        </w:rPr>
        <w:t>Cou</w:t>
      </w:r>
      <w:r w:rsidR="00DD27A6" w:rsidRPr="00613D5E">
        <w:rPr>
          <w:rFonts w:cs="Arial"/>
        </w:rPr>
        <w:t>n</w:t>
      </w:r>
      <w:r w:rsidR="5FC2F6CC" w:rsidRPr="00613D5E">
        <w:rPr>
          <w:rFonts w:cs="Arial"/>
        </w:rPr>
        <w:t xml:space="preserve">try for </w:t>
      </w:r>
      <w:r w:rsidR="00A333A7" w:rsidRPr="00613D5E">
        <w:rPr>
          <w:rFonts w:cs="Arial"/>
        </w:rPr>
        <w:t xml:space="preserve">the </w:t>
      </w:r>
      <w:r w:rsidR="5FC2F6CC" w:rsidRPr="00613D5E">
        <w:rPr>
          <w:rFonts w:cs="Arial"/>
        </w:rPr>
        <w:t>Future (dále jen „Program“).</w:t>
      </w:r>
    </w:p>
    <w:p w14:paraId="56350690" w14:textId="77777777" w:rsidR="00F105E7" w:rsidRPr="00613D5E" w:rsidRDefault="0043466C" w:rsidP="00893C87">
      <w:pPr>
        <w:pStyle w:val="Nadpis1"/>
      </w:pPr>
      <w:r w:rsidRPr="00613D5E">
        <w:t>Právní rámec Programu</w:t>
      </w:r>
    </w:p>
    <w:p w14:paraId="4B49AA76" w14:textId="77777777" w:rsidR="00F105E7" w:rsidRPr="00270289" w:rsidRDefault="00F105E7" w:rsidP="005F10CE">
      <w:pPr>
        <w:jc w:val="both"/>
        <w:rPr>
          <w:rFonts w:cs="Arial"/>
        </w:rPr>
      </w:pPr>
      <w:r w:rsidRPr="00270289">
        <w:rPr>
          <w:rFonts w:cs="Arial"/>
        </w:rPr>
        <w:t>Program bude realizovaný formou veřejných soutěží ve výzkumu, experimentálním vývoji a</w:t>
      </w:r>
      <w:r w:rsidR="009C024C">
        <w:rPr>
          <w:rFonts w:cs="Arial"/>
        </w:rPr>
        <w:t> </w:t>
      </w:r>
      <w:r w:rsidRPr="00270289">
        <w:rPr>
          <w:rFonts w:cs="Arial"/>
        </w:rPr>
        <w:t>inovacích podle zákona č. 130/2002 Sb., o</w:t>
      </w:r>
      <w:r w:rsidR="009C024C">
        <w:rPr>
          <w:rFonts w:cs="Arial"/>
        </w:rPr>
        <w:t> </w:t>
      </w:r>
      <w:r w:rsidRPr="00270289">
        <w:rPr>
          <w:rFonts w:cs="Arial"/>
        </w:rPr>
        <w:t>podpoře výzkumu, experimentálního vývoje a</w:t>
      </w:r>
      <w:r w:rsidR="009C024C">
        <w:rPr>
          <w:rFonts w:cs="Arial"/>
        </w:rPr>
        <w:t> </w:t>
      </w:r>
      <w:r w:rsidRPr="00270289">
        <w:rPr>
          <w:rFonts w:cs="Arial"/>
        </w:rPr>
        <w:t>inovací z</w:t>
      </w:r>
      <w:r w:rsidR="009C024C">
        <w:rPr>
          <w:rFonts w:cs="Arial"/>
        </w:rPr>
        <w:t> </w:t>
      </w:r>
      <w:r w:rsidRPr="00270289">
        <w:rPr>
          <w:rFonts w:cs="Arial"/>
        </w:rPr>
        <w:t>veřejných prostředků a</w:t>
      </w:r>
      <w:r w:rsidR="009C024C">
        <w:rPr>
          <w:rFonts w:cs="Arial"/>
        </w:rPr>
        <w:t> </w:t>
      </w:r>
      <w:r w:rsidRPr="00270289">
        <w:rPr>
          <w:rFonts w:cs="Arial"/>
        </w:rPr>
        <w:t>o změně některých souvisejících zákonů (zákon o</w:t>
      </w:r>
      <w:r w:rsidR="009C024C">
        <w:rPr>
          <w:rFonts w:cs="Arial"/>
        </w:rPr>
        <w:t> </w:t>
      </w:r>
      <w:r w:rsidRPr="00270289">
        <w:rPr>
          <w:rFonts w:cs="Arial"/>
        </w:rPr>
        <w:t>podpoře výzkumu, experimentálního vývoje a</w:t>
      </w:r>
      <w:r w:rsidR="009C024C">
        <w:rPr>
          <w:rFonts w:cs="Arial"/>
        </w:rPr>
        <w:t> </w:t>
      </w:r>
      <w:r w:rsidRPr="00270289">
        <w:rPr>
          <w:rFonts w:cs="Arial"/>
        </w:rPr>
        <w:t>inovací), ve znění pozdějších předpisů (dále jen „Zákon“).</w:t>
      </w:r>
    </w:p>
    <w:p w14:paraId="641D5D23" w14:textId="77777777" w:rsidR="00F105E7" w:rsidRPr="00270289" w:rsidRDefault="00F105E7" w:rsidP="005F10CE">
      <w:pPr>
        <w:jc w:val="both"/>
        <w:rPr>
          <w:rFonts w:cs="Arial"/>
          <w:i/>
        </w:rPr>
      </w:pPr>
      <w:r w:rsidRPr="00270289">
        <w:rPr>
          <w:rFonts w:cs="Arial"/>
        </w:rPr>
        <w:t>Dále se realizace Programu bude řídit zejména následujícími právními předpisy:</w:t>
      </w:r>
    </w:p>
    <w:p w14:paraId="558AF39C" w14:textId="77777777" w:rsidR="00650AF6" w:rsidRPr="0006795B" w:rsidRDefault="00F105E7" w:rsidP="00EE152A">
      <w:pPr>
        <w:numPr>
          <w:ilvl w:val="0"/>
          <w:numId w:val="9"/>
        </w:numPr>
        <w:ind w:left="284" w:hanging="284"/>
        <w:jc w:val="both"/>
        <w:rPr>
          <w:rFonts w:cs="Arial"/>
        </w:rPr>
      </w:pPr>
      <w:r w:rsidRPr="00650AF6">
        <w:rPr>
          <w:rFonts w:cs="Arial"/>
        </w:rPr>
        <w:t xml:space="preserve">Nařízení </w:t>
      </w:r>
      <w:r w:rsidRPr="0006795B">
        <w:rPr>
          <w:rFonts w:cs="Arial"/>
        </w:rPr>
        <w:t>Komise (EU) č. 651/2014 ze dne 17. června 2014, kterým se v</w:t>
      </w:r>
      <w:r w:rsidR="009C024C">
        <w:rPr>
          <w:rFonts w:cs="Arial"/>
        </w:rPr>
        <w:t> </w:t>
      </w:r>
      <w:r w:rsidRPr="0006795B">
        <w:rPr>
          <w:rFonts w:cs="Arial"/>
        </w:rPr>
        <w:t>souladu s</w:t>
      </w:r>
      <w:r w:rsidR="009C024C">
        <w:rPr>
          <w:rFonts w:cs="Arial"/>
        </w:rPr>
        <w:t> </w:t>
      </w:r>
      <w:r w:rsidRPr="0006795B">
        <w:rPr>
          <w:rFonts w:cs="Arial"/>
        </w:rPr>
        <w:t>články 107 a</w:t>
      </w:r>
      <w:r w:rsidR="009C024C">
        <w:rPr>
          <w:rFonts w:cs="Arial"/>
        </w:rPr>
        <w:t> </w:t>
      </w:r>
      <w:r w:rsidRPr="0006795B">
        <w:rPr>
          <w:rFonts w:cs="Arial"/>
        </w:rPr>
        <w:t>108 Smlouvy prohlašují určité kategorie podpory za slučitelné s</w:t>
      </w:r>
      <w:r w:rsidR="009C024C">
        <w:rPr>
          <w:rFonts w:cs="Arial"/>
        </w:rPr>
        <w:t> </w:t>
      </w:r>
      <w:r w:rsidRPr="0006795B">
        <w:rPr>
          <w:rFonts w:cs="Arial"/>
        </w:rPr>
        <w:t>vnitřním trhem</w:t>
      </w:r>
      <w:r w:rsidR="00C40FE3" w:rsidRPr="0006795B">
        <w:rPr>
          <w:rFonts w:cs="Arial"/>
        </w:rPr>
        <w:t>, ve znění Nařízení Komise (EU) č. 2017/1084 ze dne 14. června 2017</w:t>
      </w:r>
      <w:r w:rsidRPr="0006795B">
        <w:rPr>
          <w:rFonts w:cs="Arial"/>
        </w:rPr>
        <w:t xml:space="preserve"> (dále jen „Nařízení Komise“);</w:t>
      </w:r>
    </w:p>
    <w:p w14:paraId="4EB09717" w14:textId="77777777" w:rsidR="00650AF6" w:rsidRDefault="00650AF6" w:rsidP="00EE152A">
      <w:pPr>
        <w:numPr>
          <w:ilvl w:val="0"/>
          <w:numId w:val="9"/>
        </w:numPr>
        <w:ind w:left="284" w:hanging="284"/>
        <w:jc w:val="both"/>
        <w:rPr>
          <w:rFonts w:cs="Arial"/>
        </w:rPr>
      </w:pPr>
      <w:r w:rsidRPr="0006795B">
        <w:rPr>
          <w:rFonts w:cs="Arial"/>
        </w:rPr>
        <w:t>Nařízení Komise (EU) č. 1407/2013 ze dne 18. prosince 2013 o</w:t>
      </w:r>
      <w:r w:rsidR="009C024C">
        <w:rPr>
          <w:rFonts w:cs="Arial"/>
        </w:rPr>
        <w:t> </w:t>
      </w:r>
      <w:r w:rsidRPr="0006795B">
        <w:rPr>
          <w:rFonts w:cs="Arial"/>
        </w:rPr>
        <w:t>použití článků 107 a</w:t>
      </w:r>
      <w:r w:rsidR="009C024C">
        <w:rPr>
          <w:rFonts w:cs="Arial"/>
        </w:rPr>
        <w:t> </w:t>
      </w:r>
      <w:r w:rsidRPr="0006795B">
        <w:rPr>
          <w:rFonts w:cs="Arial"/>
        </w:rPr>
        <w:t>108 Smlouvy o</w:t>
      </w:r>
      <w:r w:rsidR="009C024C">
        <w:rPr>
          <w:rFonts w:cs="Arial"/>
        </w:rPr>
        <w:t> </w:t>
      </w:r>
      <w:r w:rsidRPr="0006795B">
        <w:rPr>
          <w:rFonts w:cs="Arial"/>
        </w:rPr>
        <w:t>fungování Evropské unie na podporu de minimis</w:t>
      </w:r>
      <w:r w:rsidR="00E27156">
        <w:rPr>
          <w:rFonts w:cs="Arial"/>
        </w:rPr>
        <w:t>;</w:t>
      </w:r>
    </w:p>
    <w:p w14:paraId="1B4963C1" w14:textId="45151FE7" w:rsidR="00813395" w:rsidRPr="0006795B" w:rsidRDefault="00813395" w:rsidP="00813395">
      <w:pPr>
        <w:numPr>
          <w:ilvl w:val="0"/>
          <w:numId w:val="9"/>
        </w:numPr>
        <w:ind w:left="284" w:hanging="284"/>
        <w:jc w:val="both"/>
        <w:rPr>
          <w:rFonts w:cs="Arial"/>
        </w:rPr>
      </w:pPr>
      <w:r w:rsidRPr="00813395">
        <w:rPr>
          <w:rFonts w:cs="Arial"/>
        </w:rPr>
        <w:t>Sdělení Komise Rámec pro státní podporu výzkumu, vývoje a inovací (2014/C 198/01) (dále jen „Rámec“);</w:t>
      </w:r>
    </w:p>
    <w:p w14:paraId="67A12B04" w14:textId="77777777" w:rsidR="00F105E7" w:rsidRPr="00270289" w:rsidRDefault="00F105E7" w:rsidP="00AE2446">
      <w:pPr>
        <w:numPr>
          <w:ilvl w:val="0"/>
          <w:numId w:val="9"/>
        </w:numPr>
        <w:ind w:left="284" w:hanging="284"/>
        <w:jc w:val="both"/>
        <w:rPr>
          <w:rFonts w:cs="Arial"/>
          <w:i/>
        </w:rPr>
      </w:pPr>
      <w:r w:rsidRPr="00270289">
        <w:rPr>
          <w:rFonts w:cs="Arial"/>
        </w:rPr>
        <w:t>ostatní</w:t>
      </w:r>
      <w:r w:rsidR="002E3307" w:rsidRPr="00270289">
        <w:rPr>
          <w:rFonts w:cs="Arial"/>
        </w:rPr>
        <w:t xml:space="preserve">mi </w:t>
      </w:r>
      <w:r w:rsidRPr="00270289">
        <w:rPr>
          <w:rFonts w:cs="Arial"/>
        </w:rPr>
        <w:t>související</w:t>
      </w:r>
      <w:r w:rsidR="002E3307" w:rsidRPr="00270289">
        <w:rPr>
          <w:rFonts w:cs="Arial"/>
        </w:rPr>
        <w:t>mi</w:t>
      </w:r>
      <w:r w:rsidRPr="00270289">
        <w:rPr>
          <w:rFonts w:cs="Arial"/>
        </w:rPr>
        <w:t xml:space="preserve"> předpis</w:t>
      </w:r>
      <w:r w:rsidR="002E3307" w:rsidRPr="00270289">
        <w:rPr>
          <w:rFonts w:cs="Arial"/>
        </w:rPr>
        <w:t>y</w:t>
      </w:r>
      <w:r w:rsidRPr="00270289">
        <w:rPr>
          <w:rFonts w:cs="Arial"/>
        </w:rPr>
        <w:t>.</w:t>
      </w:r>
    </w:p>
    <w:p w14:paraId="2CFC143E" w14:textId="77777777" w:rsidR="00F105E7" w:rsidRPr="00270289" w:rsidRDefault="00F105E7" w:rsidP="005F10CE">
      <w:pPr>
        <w:jc w:val="both"/>
        <w:rPr>
          <w:rFonts w:cs="Arial"/>
        </w:rPr>
      </w:pPr>
      <w:r w:rsidRPr="00270289">
        <w:rPr>
          <w:rFonts w:cs="Arial"/>
        </w:rPr>
        <w:t>Program je vyňat z</w:t>
      </w:r>
      <w:r w:rsidR="009C024C">
        <w:rPr>
          <w:rFonts w:cs="Arial"/>
        </w:rPr>
        <w:t> </w:t>
      </w:r>
      <w:r w:rsidRPr="00270289">
        <w:rPr>
          <w:rFonts w:cs="Arial"/>
        </w:rPr>
        <w:t>oznamovací povinnosti podle čl. 108 odst. 3 Smlouvy o</w:t>
      </w:r>
      <w:r w:rsidR="009C024C">
        <w:rPr>
          <w:rFonts w:cs="Arial"/>
        </w:rPr>
        <w:t> </w:t>
      </w:r>
      <w:r w:rsidRPr="00270289">
        <w:rPr>
          <w:rFonts w:cs="Arial"/>
        </w:rPr>
        <w:t>fungování Evropské unie, neboť splňuje podmínky Nařízení Komise.</w:t>
      </w:r>
    </w:p>
    <w:p w14:paraId="5DA1558E" w14:textId="77777777" w:rsidR="00530D6F" w:rsidRPr="00275A38" w:rsidRDefault="00F105E7" w:rsidP="00065142">
      <w:pPr>
        <w:jc w:val="both"/>
        <w:rPr>
          <w:rFonts w:cs="Arial"/>
        </w:rPr>
      </w:pPr>
      <w:r w:rsidRPr="00270289">
        <w:rPr>
          <w:rFonts w:cs="Arial"/>
        </w:rPr>
        <w:t xml:space="preserve">Na základě ustanovení čl. 1 odst. 4 písm. a) Nařízení Komise je vyloučeno vyplacení podpory ve prospěch </w:t>
      </w:r>
      <w:r w:rsidR="00C40FE3">
        <w:rPr>
          <w:rFonts w:cs="Arial"/>
        </w:rPr>
        <w:t>p</w:t>
      </w:r>
      <w:r w:rsidR="00C40FE3" w:rsidRPr="00C40FE3">
        <w:rPr>
          <w:rFonts w:cs="Arial"/>
        </w:rPr>
        <w:t>říjemce</w:t>
      </w:r>
      <w:r w:rsidR="00C40FE3">
        <w:rPr>
          <w:rFonts w:cs="Arial"/>
        </w:rPr>
        <w:t>, který je</w:t>
      </w:r>
      <w:r w:rsidR="00C40FE3" w:rsidRPr="00C40FE3">
        <w:rPr>
          <w:rFonts w:cs="Arial"/>
        </w:rPr>
        <w:t xml:space="preserve"> podnikem, vůči němuž byl v</w:t>
      </w:r>
      <w:r w:rsidR="009C024C">
        <w:rPr>
          <w:rFonts w:cs="Arial"/>
        </w:rPr>
        <w:t> </w:t>
      </w:r>
      <w:r w:rsidR="00C40FE3" w:rsidRPr="00C40FE3">
        <w:rPr>
          <w:rFonts w:cs="Arial"/>
        </w:rPr>
        <w:t>návaznosti na rozhodnutí Evropské komise, na základě kterého/jímž byla podpora obdržená od poskytovatele z</w:t>
      </w:r>
      <w:r w:rsidR="009C024C">
        <w:rPr>
          <w:rFonts w:cs="Arial"/>
        </w:rPr>
        <w:t> </w:t>
      </w:r>
      <w:r w:rsidR="00C40FE3" w:rsidRPr="00C40FE3">
        <w:rPr>
          <w:rFonts w:cs="Arial"/>
        </w:rPr>
        <w:t>České republ</w:t>
      </w:r>
      <w:r w:rsidR="001D5E5E">
        <w:rPr>
          <w:rFonts w:cs="Arial"/>
        </w:rPr>
        <w:t>iky prohlášena za protiprávní a</w:t>
      </w:r>
      <w:r w:rsidR="009C024C">
        <w:rPr>
          <w:rFonts w:cs="Arial"/>
        </w:rPr>
        <w:t> </w:t>
      </w:r>
      <w:r w:rsidR="00C40FE3" w:rsidRPr="00C40FE3">
        <w:rPr>
          <w:rFonts w:cs="Arial"/>
        </w:rPr>
        <w:t>neslučitelnou s</w:t>
      </w:r>
      <w:r w:rsidR="009C024C">
        <w:rPr>
          <w:rFonts w:cs="Arial"/>
        </w:rPr>
        <w:t> </w:t>
      </w:r>
      <w:r w:rsidR="00C40FE3" w:rsidRPr="00C40FE3">
        <w:rPr>
          <w:rFonts w:cs="Arial"/>
        </w:rPr>
        <w:t>vnitřním trhem, vystaven inkasní příkaz, který je nesplacený</w:t>
      </w:r>
      <w:r w:rsidRPr="00270289">
        <w:rPr>
          <w:rFonts w:cs="Arial"/>
        </w:rPr>
        <w:t>.</w:t>
      </w:r>
      <w:r w:rsidR="00C40FE3">
        <w:rPr>
          <w:rFonts w:cs="Arial"/>
        </w:rPr>
        <w:t xml:space="preserve"> Dále je vyloučeno</w:t>
      </w:r>
      <w:r w:rsidR="00C40FE3" w:rsidRPr="00C40FE3">
        <w:rPr>
          <w:rFonts w:cs="Arial"/>
        </w:rPr>
        <w:t xml:space="preserve"> poskytnutí podpory podniku v</w:t>
      </w:r>
      <w:r w:rsidR="009C024C">
        <w:rPr>
          <w:rFonts w:cs="Arial"/>
        </w:rPr>
        <w:t> </w:t>
      </w:r>
      <w:r w:rsidR="00C40FE3" w:rsidRPr="00C40FE3">
        <w:rPr>
          <w:rFonts w:cs="Arial"/>
        </w:rPr>
        <w:t>obtížích ve smyslu čl. 2 odst. 18 Nařízení Komise.</w:t>
      </w:r>
      <w:r w:rsidR="00AC1922">
        <w:rPr>
          <w:rFonts w:cs="Arial"/>
        </w:rPr>
        <w:t xml:space="preserve"> </w:t>
      </w:r>
      <w:r w:rsidRPr="00270289">
        <w:rPr>
          <w:rFonts w:cs="Arial"/>
        </w:rPr>
        <w:t>V</w:t>
      </w:r>
      <w:r w:rsidR="009C024C">
        <w:rPr>
          <w:rFonts w:cs="Arial"/>
        </w:rPr>
        <w:t> </w:t>
      </w:r>
      <w:r w:rsidRPr="00270289">
        <w:rPr>
          <w:rFonts w:cs="Arial"/>
        </w:rPr>
        <w:t>souladu s</w:t>
      </w:r>
      <w:r w:rsidR="009C024C">
        <w:rPr>
          <w:rFonts w:cs="Arial"/>
        </w:rPr>
        <w:t> </w:t>
      </w:r>
      <w:r w:rsidRPr="00270289">
        <w:rPr>
          <w:rFonts w:cs="Arial"/>
        </w:rPr>
        <w:t>čl. 9 odst. 1 písm. c) Nařízení budou zveřejněny informace týkající se každého poskytnutí jednotlivé podpory, která přesahuje 500 tis. EUR (přepočteno podle kurzu ECB platného ke dni poskytnutí podpory projektu).</w:t>
      </w:r>
    </w:p>
    <w:p w14:paraId="115C09EC" w14:textId="77777777" w:rsidR="00F105E7" w:rsidRPr="009B47A1" w:rsidRDefault="0043466C" w:rsidP="00893C87">
      <w:pPr>
        <w:pStyle w:val="Nadpis1"/>
      </w:pPr>
      <w:r>
        <w:t>Doba trvání Programu</w:t>
      </w:r>
    </w:p>
    <w:p w14:paraId="12F55457" w14:textId="77777777" w:rsidR="00AC1922" w:rsidRDefault="00F105E7" w:rsidP="5DB88806">
      <w:pPr>
        <w:spacing w:after="240"/>
        <w:jc w:val="both"/>
        <w:rPr>
          <w:rFonts w:cs="Arial"/>
        </w:rPr>
      </w:pPr>
      <w:r w:rsidRPr="00270289">
        <w:rPr>
          <w:rFonts w:cs="Arial"/>
        </w:rPr>
        <w:t xml:space="preserve">Doba trvání Programu je </w:t>
      </w:r>
      <w:r w:rsidRPr="00372247">
        <w:rPr>
          <w:rFonts w:cs="Arial"/>
        </w:rPr>
        <w:t xml:space="preserve">stanovena na </w:t>
      </w:r>
      <w:r w:rsidRPr="5DB88806">
        <w:rPr>
          <w:rFonts w:cs="Arial"/>
          <w:b/>
          <w:bCs/>
        </w:rPr>
        <w:t>1.</w:t>
      </w:r>
      <w:r w:rsidR="004C7C01" w:rsidRPr="5DB88806">
        <w:rPr>
          <w:rFonts w:cs="Arial"/>
          <w:b/>
          <w:bCs/>
        </w:rPr>
        <w:t> </w:t>
      </w:r>
      <w:r w:rsidRPr="5DB88806">
        <w:rPr>
          <w:rFonts w:cs="Arial"/>
          <w:b/>
          <w:bCs/>
        </w:rPr>
        <w:t>1.</w:t>
      </w:r>
      <w:r w:rsidR="004C7C01" w:rsidRPr="5DB88806">
        <w:rPr>
          <w:rFonts w:cs="Arial"/>
          <w:b/>
          <w:bCs/>
        </w:rPr>
        <w:t> </w:t>
      </w:r>
      <w:r w:rsidR="006C4371" w:rsidRPr="5DB88806">
        <w:rPr>
          <w:rFonts w:cs="Arial"/>
          <w:b/>
          <w:bCs/>
        </w:rPr>
        <w:t xml:space="preserve">2020 </w:t>
      </w:r>
      <w:r w:rsidRPr="5DB88806">
        <w:rPr>
          <w:rFonts w:cs="Arial"/>
          <w:b/>
          <w:bCs/>
        </w:rPr>
        <w:t>– 31.</w:t>
      </w:r>
      <w:r w:rsidR="004C7C01" w:rsidRPr="5DB88806">
        <w:rPr>
          <w:rFonts w:cs="Arial"/>
          <w:b/>
          <w:bCs/>
        </w:rPr>
        <w:t> </w:t>
      </w:r>
      <w:r w:rsidRPr="5DB88806">
        <w:rPr>
          <w:rFonts w:cs="Arial"/>
          <w:b/>
          <w:bCs/>
        </w:rPr>
        <w:t>12.</w:t>
      </w:r>
      <w:r w:rsidR="004C7C01" w:rsidRPr="5DB88806">
        <w:rPr>
          <w:rFonts w:cs="Arial"/>
          <w:b/>
          <w:bCs/>
        </w:rPr>
        <w:t> </w:t>
      </w:r>
      <w:r w:rsidR="006C4371" w:rsidRPr="5DB88806">
        <w:rPr>
          <w:rFonts w:cs="Arial"/>
          <w:b/>
          <w:bCs/>
        </w:rPr>
        <w:t>202</w:t>
      </w:r>
      <w:r w:rsidR="00650AF6" w:rsidRPr="5DB88806">
        <w:rPr>
          <w:rFonts w:cs="Arial"/>
          <w:b/>
          <w:bCs/>
        </w:rPr>
        <w:t>7</w:t>
      </w:r>
      <w:r w:rsidRPr="00372247">
        <w:rPr>
          <w:rFonts w:cs="Arial"/>
        </w:rPr>
        <w:t xml:space="preserve">. </w:t>
      </w:r>
      <w:r w:rsidR="00AB37A8">
        <w:rPr>
          <w:rFonts w:cs="Arial"/>
        </w:rPr>
        <w:t>V</w:t>
      </w:r>
      <w:r w:rsidRPr="00372247">
        <w:rPr>
          <w:rFonts w:cs="Arial"/>
        </w:rPr>
        <w:t>eřejn</w:t>
      </w:r>
      <w:r w:rsidR="00AB37A8">
        <w:rPr>
          <w:rFonts w:cs="Arial"/>
        </w:rPr>
        <w:t>é</w:t>
      </w:r>
      <w:r w:rsidRPr="00372247">
        <w:rPr>
          <w:rFonts w:cs="Arial"/>
        </w:rPr>
        <w:t xml:space="preserve"> soutěž</w:t>
      </w:r>
      <w:r w:rsidR="00AB37A8">
        <w:rPr>
          <w:rFonts w:cs="Arial"/>
        </w:rPr>
        <w:t>e</w:t>
      </w:r>
      <w:r w:rsidRPr="00372247">
        <w:rPr>
          <w:rFonts w:cs="Arial"/>
        </w:rPr>
        <w:t xml:space="preserve"> ve výzkumu, experimentálním vývoji a</w:t>
      </w:r>
      <w:r w:rsidR="009C024C">
        <w:rPr>
          <w:rFonts w:cs="Arial"/>
        </w:rPr>
        <w:t> </w:t>
      </w:r>
      <w:r w:rsidRPr="00372247">
        <w:rPr>
          <w:rFonts w:cs="Arial"/>
        </w:rPr>
        <w:t>inovacích (dále jen „veřejná soutěž“) na výběr projektů do Programu bud</w:t>
      </w:r>
      <w:r w:rsidR="00AB37A8">
        <w:rPr>
          <w:rFonts w:cs="Arial"/>
        </w:rPr>
        <w:t>ou</w:t>
      </w:r>
      <w:r w:rsidRPr="00372247">
        <w:rPr>
          <w:rFonts w:cs="Arial"/>
        </w:rPr>
        <w:t xml:space="preserve"> vyhl</w:t>
      </w:r>
      <w:r w:rsidR="00AB37A8">
        <w:rPr>
          <w:rFonts w:cs="Arial"/>
        </w:rPr>
        <w:t>ašovány</w:t>
      </w:r>
      <w:r w:rsidRPr="00372247">
        <w:rPr>
          <w:rFonts w:cs="Arial"/>
        </w:rPr>
        <w:t xml:space="preserve"> </w:t>
      </w:r>
      <w:r w:rsidR="00AB37A8">
        <w:rPr>
          <w:rFonts w:cs="Arial"/>
        </w:rPr>
        <w:t>počínaje rokem</w:t>
      </w:r>
      <w:r w:rsidRPr="00372247">
        <w:rPr>
          <w:rFonts w:cs="Arial"/>
        </w:rPr>
        <w:t xml:space="preserve"> </w:t>
      </w:r>
      <w:r w:rsidR="006C4371" w:rsidRPr="00372247">
        <w:rPr>
          <w:rFonts w:cs="Arial"/>
        </w:rPr>
        <w:t xml:space="preserve">2019 </w:t>
      </w:r>
      <w:r w:rsidR="00AB37A8">
        <w:rPr>
          <w:rFonts w:cs="Arial"/>
        </w:rPr>
        <w:t>s</w:t>
      </w:r>
      <w:r w:rsidR="009C024C">
        <w:rPr>
          <w:rFonts w:cs="Arial"/>
        </w:rPr>
        <w:t> </w:t>
      </w:r>
      <w:r w:rsidR="00AB37A8">
        <w:rPr>
          <w:rFonts w:cs="Arial"/>
        </w:rPr>
        <w:t>tím, že je plánováno vyhlašovat několik veřejných soutěží v</w:t>
      </w:r>
      <w:r w:rsidR="009C024C">
        <w:rPr>
          <w:rFonts w:cs="Arial"/>
        </w:rPr>
        <w:t> </w:t>
      </w:r>
      <w:r w:rsidR="00AB37A8">
        <w:rPr>
          <w:rFonts w:cs="Arial"/>
        </w:rPr>
        <w:t>kalendářním roce podle potřeb jednotlivých podprogramů</w:t>
      </w:r>
      <w:r w:rsidRPr="00372247">
        <w:rPr>
          <w:rFonts w:cs="Arial"/>
        </w:rPr>
        <w:t>.</w:t>
      </w:r>
      <w:r w:rsidR="00AC1922">
        <w:rPr>
          <w:rFonts w:cs="Arial"/>
        </w:rPr>
        <w:t xml:space="preserve"> </w:t>
      </w:r>
    </w:p>
    <w:p w14:paraId="68B14A85" w14:textId="77777777" w:rsidR="00F105E7" w:rsidRPr="009B47A1" w:rsidRDefault="00F105E7" w:rsidP="00893C87">
      <w:pPr>
        <w:pStyle w:val="Nadpis1"/>
      </w:pPr>
      <w:r w:rsidRPr="009B47A1">
        <w:t>Poskytovatel</w:t>
      </w:r>
    </w:p>
    <w:p w14:paraId="7484C401" w14:textId="77777777" w:rsidR="00F105E7" w:rsidRPr="00270289" w:rsidRDefault="00F105E7" w:rsidP="00B77F13">
      <w:pPr>
        <w:spacing w:after="240"/>
        <w:jc w:val="both"/>
        <w:rPr>
          <w:rFonts w:cs="Arial"/>
          <w:i/>
        </w:rPr>
      </w:pPr>
      <w:r w:rsidRPr="00270289">
        <w:rPr>
          <w:rFonts w:cs="Arial"/>
        </w:rPr>
        <w:t>Poskytovatelem podp</w:t>
      </w:r>
      <w:r w:rsidRPr="001D5E5E">
        <w:rPr>
          <w:rFonts w:cs="Arial"/>
        </w:rPr>
        <w:t xml:space="preserve">ory </w:t>
      </w:r>
      <w:r w:rsidR="00D5022B">
        <w:rPr>
          <w:rFonts w:cs="Arial"/>
        </w:rPr>
        <w:t>je Ministerstvo průmyslu a</w:t>
      </w:r>
      <w:r w:rsidR="009C024C">
        <w:rPr>
          <w:rFonts w:cs="Arial"/>
        </w:rPr>
        <w:t> </w:t>
      </w:r>
      <w:r w:rsidR="00D5022B">
        <w:rPr>
          <w:rFonts w:cs="Arial"/>
        </w:rPr>
        <w:t>obchodu (MPO).</w:t>
      </w:r>
    </w:p>
    <w:p w14:paraId="24604596" w14:textId="77777777" w:rsidR="00F105E7" w:rsidRPr="009B47A1" w:rsidRDefault="00F105E7" w:rsidP="00893C87">
      <w:pPr>
        <w:pStyle w:val="Nadpis1"/>
      </w:pPr>
      <w:r w:rsidRPr="009B47A1">
        <w:t>Identifikační kód Programu</w:t>
      </w:r>
    </w:p>
    <w:p w14:paraId="1C5A62A3" w14:textId="12E7E789" w:rsidR="00F105E7" w:rsidRPr="00270289" w:rsidRDefault="00F105E7" w:rsidP="00AC1922">
      <w:pPr>
        <w:spacing w:after="0"/>
        <w:jc w:val="both"/>
        <w:rPr>
          <w:rFonts w:cs="Arial"/>
          <w:i/>
        </w:rPr>
      </w:pPr>
      <w:r w:rsidRPr="00270289">
        <w:rPr>
          <w:rFonts w:cs="Arial"/>
        </w:rPr>
        <w:t>Pro účely evidence v</w:t>
      </w:r>
      <w:r w:rsidR="009C024C">
        <w:rPr>
          <w:rFonts w:cs="Arial"/>
        </w:rPr>
        <w:t> </w:t>
      </w:r>
      <w:r w:rsidR="00F75413" w:rsidRPr="00270289">
        <w:rPr>
          <w:rFonts w:cs="Arial"/>
        </w:rPr>
        <w:t>I</w:t>
      </w:r>
      <w:r w:rsidRPr="00270289">
        <w:rPr>
          <w:rFonts w:cs="Arial"/>
        </w:rPr>
        <w:t>nformačním systému výzkumu, experimentálního vývoje a</w:t>
      </w:r>
      <w:r w:rsidR="009C024C">
        <w:rPr>
          <w:rFonts w:cs="Arial"/>
        </w:rPr>
        <w:t> </w:t>
      </w:r>
      <w:r w:rsidRPr="00270289">
        <w:rPr>
          <w:rFonts w:cs="Arial"/>
        </w:rPr>
        <w:t>inovací byl Programu přid</w:t>
      </w:r>
      <w:r w:rsidRPr="001D5E5E">
        <w:rPr>
          <w:rFonts w:cs="Arial"/>
        </w:rPr>
        <w:t>ělen kód „</w:t>
      </w:r>
      <w:r w:rsidR="00051AED">
        <w:rPr>
          <w:rFonts w:cs="Arial"/>
        </w:rPr>
        <w:t>FX</w:t>
      </w:r>
      <w:r w:rsidRPr="001D5E5E">
        <w:rPr>
          <w:rFonts w:cs="Arial"/>
        </w:rPr>
        <w:t>“.</w:t>
      </w:r>
    </w:p>
    <w:p w14:paraId="5286C435" w14:textId="77777777" w:rsidR="006D0B41" w:rsidRPr="009B47A1" w:rsidRDefault="00F105E7" w:rsidP="00893C87">
      <w:pPr>
        <w:pStyle w:val="Nadpis1"/>
      </w:pPr>
      <w:r w:rsidRPr="009B47A1">
        <w:lastRenderedPageBreak/>
        <w:t xml:space="preserve">Cíle </w:t>
      </w:r>
      <w:r w:rsidR="005318BB">
        <w:t>a</w:t>
      </w:r>
      <w:r w:rsidR="009C024C">
        <w:t> </w:t>
      </w:r>
      <w:r w:rsidR="005318BB">
        <w:t xml:space="preserve">věcné zaměření </w:t>
      </w:r>
      <w:r w:rsidRPr="009B47A1">
        <w:t>Programu</w:t>
      </w:r>
      <w:r w:rsidR="00323A0E" w:rsidRPr="009B47A1">
        <w:t xml:space="preserve"> </w:t>
      </w:r>
    </w:p>
    <w:p w14:paraId="1721F98D" w14:textId="77777777" w:rsidR="00650AF6" w:rsidRDefault="00050D95" w:rsidP="00050D95">
      <w:pPr>
        <w:jc w:val="both"/>
        <w:rPr>
          <w:rFonts w:cs="Arial"/>
        </w:rPr>
      </w:pPr>
      <w:r w:rsidRPr="00270289">
        <w:rPr>
          <w:rFonts w:cs="Arial"/>
        </w:rPr>
        <w:t>Program vychází z</w:t>
      </w:r>
      <w:r w:rsidR="009C024C">
        <w:rPr>
          <w:rFonts w:cs="Arial"/>
        </w:rPr>
        <w:t> </w:t>
      </w:r>
      <w:r w:rsidR="00E97C19" w:rsidRPr="00E97C19">
        <w:rPr>
          <w:rFonts w:cs="Arial"/>
          <w:b/>
        </w:rPr>
        <w:t>Inovační strategie České republiky 2019–2030</w:t>
      </w:r>
      <w:r w:rsidRPr="00270289">
        <w:rPr>
          <w:rFonts w:cs="Arial"/>
        </w:rPr>
        <w:t xml:space="preserve"> schválené usnesením vlády </w:t>
      </w:r>
      <w:r w:rsidR="00650AF6">
        <w:rPr>
          <w:rFonts w:cs="Arial"/>
        </w:rPr>
        <w:t>ze dne 4. </w:t>
      </w:r>
      <w:r w:rsidR="00E97C19" w:rsidRPr="00E97C19">
        <w:rPr>
          <w:rFonts w:cs="Arial"/>
        </w:rPr>
        <w:t>února 2019 č. 104</w:t>
      </w:r>
      <w:r w:rsidR="00650AF6">
        <w:rPr>
          <w:rFonts w:cs="Arial"/>
        </w:rPr>
        <w:t xml:space="preserve"> a</w:t>
      </w:r>
      <w:r w:rsidR="009C024C">
        <w:rPr>
          <w:rFonts w:cs="Arial"/>
        </w:rPr>
        <w:t> </w:t>
      </w:r>
      <w:r w:rsidR="00650AF6">
        <w:rPr>
          <w:rFonts w:cs="Arial"/>
        </w:rPr>
        <w:t>naplňuje zejména opatření uvedená v</w:t>
      </w:r>
      <w:r w:rsidR="00E41AEF">
        <w:rPr>
          <w:rFonts w:cs="Arial"/>
        </w:rPr>
        <w:t> </w:t>
      </w:r>
      <w:r w:rsidR="00650AF6">
        <w:rPr>
          <w:rFonts w:cs="Arial"/>
        </w:rPr>
        <w:t>pilířích</w:t>
      </w:r>
      <w:r w:rsidR="00E41AEF">
        <w:rPr>
          <w:rFonts w:cs="Arial"/>
        </w:rPr>
        <w:t>:</w:t>
      </w:r>
    </w:p>
    <w:p w14:paraId="0D6F56F7" w14:textId="77777777" w:rsidR="00050D95" w:rsidRDefault="00650AF6" w:rsidP="00650AF6">
      <w:pPr>
        <w:pStyle w:val="Odstavecseseznamem"/>
        <w:numPr>
          <w:ilvl w:val="0"/>
          <w:numId w:val="33"/>
        </w:numPr>
        <w:jc w:val="both"/>
        <w:rPr>
          <w:rFonts w:cs="Arial"/>
        </w:rPr>
      </w:pPr>
      <w:r w:rsidRPr="00650AF6">
        <w:rPr>
          <w:rFonts w:cs="Arial"/>
        </w:rPr>
        <w:t>Národní start-up a</w:t>
      </w:r>
      <w:r w:rsidR="009C024C">
        <w:rPr>
          <w:rFonts w:cs="Arial"/>
        </w:rPr>
        <w:t> </w:t>
      </w:r>
      <w:r w:rsidRPr="00650AF6">
        <w:rPr>
          <w:rFonts w:cs="Arial"/>
        </w:rPr>
        <w:t>spin-off prostředí</w:t>
      </w:r>
    </w:p>
    <w:p w14:paraId="0367F2D0" w14:textId="77777777" w:rsidR="00650AF6" w:rsidRDefault="00650AF6" w:rsidP="00650AF6">
      <w:pPr>
        <w:pStyle w:val="Odstavecseseznamem"/>
        <w:numPr>
          <w:ilvl w:val="0"/>
          <w:numId w:val="33"/>
        </w:numPr>
        <w:jc w:val="both"/>
        <w:rPr>
          <w:rFonts w:cs="Arial"/>
        </w:rPr>
      </w:pPr>
      <w:r w:rsidRPr="00650AF6">
        <w:rPr>
          <w:rFonts w:cs="Arial"/>
        </w:rPr>
        <w:t>Digitální stát, výroba a</w:t>
      </w:r>
      <w:r w:rsidR="009C024C">
        <w:rPr>
          <w:rFonts w:cs="Arial"/>
        </w:rPr>
        <w:t> </w:t>
      </w:r>
      <w:r w:rsidR="002727ED">
        <w:rPr>
          <w:rFonts w:cs="Arial"/>
        </w:rPr>
        <w:t>služby</w:t>
      </w:r>
    </w:p>
    <w:p w14:paraId="45DAC810" w14:textId="77777777" w:rsidR="00650AF6" w:rsidRPr="00C50BA1" w:rsidRDefault="5FC2F6CC" w:rsidP="00650AF6">
      <w:pPr>
        <w:pStyle w:val="Odstavecseseznamem"/>
        <w:numPr>
          <w:ilvl w:val="0"/>
          <w:numId w:val="33"/>
        </w:numPr>
        <w:jc w:val="both"/>
        <w:rPr>
          <w:rFonts w:cs="Arial"/>
        </w:rPr>
      </w:pPr>
      <w:r w:rsidRPr="5FC2F6CC">
        <w:rPr>
          <w:rFonts w:cs="Arial"/>
        </w:rPr>
        <w:t>Chytré in</w:t>
      </w:r>
      <w:r w:rsidR="002727ED">
        <w:rPr>
          <w:rFonts w:cs="Arial"/>
        </w:rPr>
        <w:t>vestice</w:t>
      </w:r>
    </w:p>
    <w:p w14:paraId="7539F7FC" w14:textId="77777777" w:rsidR="004027AF" w:rsidRPr="00C50BA1" w:rsidRDefault="004027AF" w:rsidP="004027AF">
      <w:pPr>
        <w:pStyle w:val="Odstavecseseznamem"/>
        <w:numPr>
          <w:ilvl w:val="0"/>
          <w:numId w:val="33"/>
        </w:numPr>
        <w:jc w:val="both"/>
      </w:pPr>
      <w:r w:rsidRPr="00C50BA1">
        <w:rPr>
          <w:rFonts w:cs="Arial"/>
        </w:rPr>
        <w:t>Inovační a</w:t>
      </w:r>
      <w:r w:rsidR="009C024C">
        <w:rPr>
          <w:rFonts w:cs="Arial"/>
        </w:rPr>
        <w:t> </w:t>
      </w:r>
      <w:r w:rsidRPr="00C50BA1">
        <w:rPr>
          <w:rFonts w:cs="Arial"/>
        </w:rPr>
        <w:t>výzkumná centra</w:t>
      </w:r>
    </w:p>
    <w:p w14:paraId="4BEB6725" w14:textId="77777777" w:rsidR="004027AF" w:rsidRPr="00C50BA1" w:rsidRDefault="004027AF" w:rsidP="004027AF">
      <w:pPr>
        <w:pStyle w:val="Odstavecseseznamem"/>
        <w:numPr>
          <w:ilvl w:val="0"/>
          <w:numId w:val="33"/>
        </w:numPr>
        <w:jc w:val="both"/>
      </w:pPr>
      <w:r w:rsidRPr="00C50BA1">
        <w:rPr>
          <w:rFonts w:cs="Arial"/>
        </w:rPr>
        <w:t>Ochrana duševního vlastnictví</w:t>
      </w:r>
    </w:p>
    <w:p w14:paraId="20E0E629" w14:textId="77777777" w:rsidR="004027AF" w:rsidRPr="00C50BA1" w:rsidRDefault="004027AF" w:rsidP="3EF1EF57">
      <w:pPr>
        <w:pStyle w:val="Odstavecseseznamem"/>
        <w:numPr>
          <w:ilvl w:val="0"/>
          <w:numId w:val="33"/>
        </w:numPr>
        <w:jc w:val="both"/>
        <w:rPr>
          <w:rFonts w:cs="Arial"/>
        </w:rPr>
      </w:pPr>
      <w:r w:rsidRPr="00C50BA1">
        <w:rPr>
          <w:rFonts w:cs="Arial"/>
        </w:rPr>
        <w:t>Financování a</w:t>
      </w:r>
      <w:r w:rsidR="009C024C">
        <w:rPr>
          <w:rFonts w:cs="Arial"/>
        </w:rPr>
        <w:t> </w:t>
      </w:r>
      <w:r w:rsidRPr="00C50BA1">
        <w:rPr>
          <w:rFonts w:cs="Arial"/>
        </w:rPr>
        <w:t>hodnocení výzkumu a</w:t>
      </w:r>
      <w:r w:rsidR="009C024C">
        <w:rPr>
          <w:rFonts w:cs="Arial"/>
        </w:rPr>
        <w:t> </w:t>
      </w:r>
      <w:r w:rsidRPr="00C50BA1">
        <w:rPr>
          <w:rFonts w:cs="Arial"/>
        </w:rPr>
        <w:t>vývoje</w:t>
      </w:r>
    </w:p>
    <w:p w14:paraId="6EEA8610" w14:textId="77777777" w:rsidR="00FC5AD1" w:rsidRDefault="00FC5AD1" w:rsidP="00050D95">
      <w:pPr>
        <w:jc w:val="both"/>
        <w:rPr>
          <w:rFonts w:cs="Arial"/>
        </w:rPr>
      </w:pPr>
      <w:r w:rsidRPr="00FC5AD1">
        <w:rPr>
          <w:rFonts w:cs="Arial"/>
        </w:rPr>
        <w:t>Program vychází</w:t>
      </w:r>
      <w:r>
        <w:rPr>
          <w:rFonts w:cs="Arial"/>
        </w:rPr>
        <w:t xml:space="preserve"> také</w:t>
      </w:r>
      <w:r w:rsidRPr="00FC5AD1">
        <w:rPr>
          <w:rFonts w:cs="Arial"/>
        </w:rPr>
        <w:t xml:space="preserve"> z </w:t>
      </w:r>
      <w:r>
        <w:rPr>
          <w:rFonts w:cs="Arial"/>
        </w:rPr>
        <w:t>a</w:t>
      </w:r>
      <w:r w:rsidRPr="00FC5AD1">
        <w:rPr>
          <w:rFonts w:cs="Arial"/>
        </w:rPr>
        <w:t>ktualiz</w:t>
      </w:r>
      <w:r>
        <w:rPr>
          <w:rFonts w:cs="Arial"/>
        </w:rPr>
        <w:t>ované</w:t>
      </w:r>
      <w:r w:rsidRPr="00FC5AD1">
        <w:rPr>
          <w:rFonts w:cs="Arial"/>
        </w:rPr>
        <w:t xml:space="preserve"> Národní politiky výzkumu, vývoje a inovací České republiky na léta 2016–2020 schválené usnesením vlády ze dne 8. února 2019 č. 115. Naplňuje Specifický cíl 4.1: Posílit výzkumné a inovační aktivity podniků a Specifický cíl 4.2: Zlepšit prostředí pro rozvoj inovačních podniků, v rámci kterých reaguje konkrétně na pasáž: „</w:t>
      </w:r>
      <w:r w:rsidRPr="00FC5AD1">
        <w:rPr>
          <w:rFonts w:cs="Arial"/>
          <w:i/>
        </w:rPr>
        <w:t>Bude kladen důraz i na rozvoj cílených odborných služeb podnikatelských akcelerátorů. Služby budou rovněž napomáhat zavádění moderních digitálních technologií a zlepšení vnitřních procesů v podnicích, které zefektivní realizaci inovačních aktivit. Podpořit rozvoj služeb existující podpůrné inovační infrastruktury, které budou napomáhat při zahájení a počátečním rozvoji podnikání a při zefektivnění interních podnikových procesů, strategickém řízení, ochraně a využití práv průmyslového vlastnictví, zavádění nových výrobních postupů, transferu technologií a prosazování se na trzích v České republice i v zahraničí</w:t>
      </w:r>
      <w:r w:rsidRPr="00FC5AD1">
        <w:rPr>
          <w:rFonts w:cs="Arial"/>
        </w:rPr>
        <w:t>“.</w:t>
      </w:r>
    </w:p>
    <w:p w14:paraId="3626057B" w14:textId="77777777" w:rsidR="00050D95" w:rsidRPr="00BB47D2" w:rsidRDefault="00050D95" w:rsidP="00050D95">
      <w:pPr>
        <w:jc w:val="both"/>
        <w:rPr>
          <w:rFonts w:cs="Arial"/>
        </w:rPr>
      </w:pPr>
      <w:r w:rsidRPr="00270289">
        <w:rPr>
          <w:rFonts w:cs="Arial"/>
        </w:rPr>
        <w:t xml:space="preserve">Program naplňuje </w:t>
      </w:r>
      <w:r w:rsidRPr="00270289">
        <w:rPr>
          <w:rFonts w:cs="Arial"/>
          <w:b/>
        </w:rPr>
        <w:t>Národní priority orientovaného výzkumu, experimentálního vývoje a</w:t>
      </w:r>
      <w:r w:rsidR="009C024C">
        <w:rPr>
          <w:rFonts w:cs="Arial"/>
          <w:b/>
        </w:rPr>
        <w:t> </w:t>
      </w:r>
      <w:r w:rsidRPr="00270289">
        <w:rPr>
          <w:rFonts w:cs="Arial"/>
          <w:b/>
        </w:rPr>
        <w:t>inovací</w:t>
      </w:r>
      <w:r w:rsidRPr="00270289">
        <w:rPr>
          <w:rFonts w:cs="Arial"/>
        </w:rPr>
        <w:t>, které byly přijaty usnesením vlády ze dne 19. července 2012 č. 552</w:t>
      </w:r>
      <w:r>
        <w:rPr>
          <w:rFonts w:cs="Arial"/>
        </w:rPr>
        <w:t>,</w:t>
      </w:r>
      <w:r w:rsidRPr="00270289">
        <w:rPr>
          <w:rFonts w:cs="Arial"/>
        </w:rPr>
        <w:t xml:space="preserve"> </w:t>
      </w:r>
      <w:r>
        <w:rPr>
          <w:rFonts w:cs="Arial"/>
        </w:rPr>
        <w:t>a</w:t>
      </w:r>
      <w:r w:rsidR="009C024C">
        <w:rPr>
          <w:rFonts w:cs="Arial"/>
        </w:rPr>
        <w:t> </w:t>
      </w:r>
      <w:r>
        <w:rPr>
          <w:rFonts w:cs="Arial"/>
        </w:rPr>
        <w:t>je</w:t>
      </w:r>
      <w:r w:rsidRPr="00BB47D2">
        <w:rPr>
          <w:rFonts w:cs="Arial"/>
        </w:rPr>
        <w:t xml:space="preserve"> v</w:t>
      </w:r>
      <w:r w:rsidR="009C024C">
        <w:rPr>
          <w:rFonts w:cs="Arial"/>
        </w:rPr>
        <w:t> </w:t>
      </w:r>
      <w:r w:rsidRPr="00BB47D2">
        <w:rPr>
          <w:rFonts w:cs="Arial"/>
        </w:rPr>
        <w:t>souladu s</w:t>
      </w:r>
      <w:r w:rsidR="009C024C">
        <w:rPr>
          <w:rFonts w:cs="Arial"/>
        </w:rPr>
        <w:t> </w:t>
      </w:r>
      <w:r w:rsidRPr="00BB47D2">
        <w:rPr>
          <w:rFonts w:cs="Arial"/>
        </w:rPr>
        <w:t xml:space="preserve">dokumentem </w:t>
      </w:r>
      <w:r w:rsidRPr="00BB47D2">
        <w:rPr>
          <w:rFonts w:cs="Arial"/>
          <w:b/>
        </w:rPr>
        <w:t>Implementace Národních priorit orientovaného výzkumu, experimentálního vývoje a</w:t>
      </w:r>
      <w:r w:rsidR="009C024C">
        <w:rPr>
          <w:rFonts w:cs="Arial"/>
          <w:b/>
        </w:rPr>
        <w:t> </w:t>
      </w:r>
      <w:r w:rsidRPr="00BB47D2">
        <w:rPr>
          <w:rFonts w:cs="Arial"/>
          <w:b/>
        </w:rPr>
        <w:t>inovací</w:t>
      </w:r>
      <w:r w:rsidRPr="00BB47D2">
        <w:rPr>
          <w:rFonts w:cs="Arial"/>
        </w:rPr>
        <w:t>, který byl přijat usnesením vlády ze dne 31. července 2013 č. 569.</w:t>
      </w:r>
    </w:p>
    <w:p w14:paraId="6BAD0849" w14:textId="77777777" w:rsidR="00050D95" w:rsidRDefault="00050D95" w:rsidP="00050D95">
      <w:pPr>
        <w:jc w:val="both"/>
        <w:rPr>
          <w:rFonts w:cs="Arial"/>
        </w:rPr>
      </w:pPr>
      <w:r w:rsidRPr="00BB47D2">
        <w:rPr>
          <w:rFonts w:cs="Arial"/>
        </w:rPr>
        <w:t>Zároveň je zaměření Programu orientováno na priority identifikované v</w:t>
      </w:r>
      <w:r w:rsidR="009C024C">
        <w:rPr>
          <w:rFonts w:cs="Arial"/>
        </w:rPr>
        <w:t> </w:t>
      </w:r>
      <w:r w:rsidRPr="00BB47D2">
        <w:rPr>
          <w:rFonts w:cs="Arial"/>
          <w:b/>
        </w:rPr>
        <w:t>aktualizované Národní výzkumné a</w:t>
      </w:r>
      <w:r w:rsidR="009C024C">
        <w:rPr>
          <w:rFonts w:cs="Arial"/>
          <w:b/>
        </w:rPr>
        <w:t> </w:t>
      </w:r>
      <w:r w:rsidRPr="00BB47D2">
        <w:rPr>
          <w:rFonts w:cs="Arial"/>
          <w:b/>
        </w:rPr>
        <w:t>inovační strategii pro inteligentní specializa</w:t>
      </w:r>
      <w:r w:rsidRPr="00270289">
        <w:rPr>
          <w:rFonts w:cs="Arial"/>
          <w:b/>
        </w:rPr>
        <w:t>ci České republiky</w:t>
      </w:r>
      <w:r w:rsidRPr="00270289">
        <w:rPr>
          <w:rFonts w:cs="Arial"/>
        </w:rPr>
        <w:t xml:space="preserve"> schválené usnesením vlády </w:t>
      </w:r>
      <w:r w:rsidR="007B2E03" w:rsidRPr="007B2E03">
        <w:rPr>
          <w:rFonts w:cs="Arial"/>
        </w:rPr>
        <w:t>ze dne 11.</w:t>
      </w:r>
      <w:r w:rsidR="007B2E03">
        <w:rPr>
          <w:rFonts w:cs="Arial"/>
        </w:rPr>
        <w:t> </w:t>
      </w:r>
      <w:r w:rsidR="007B2E03" w:rsidRPr="007B2E03">
        <w:rPr>
          <w:rFonts w:cs="Arial"/>
        </w:rPr>
        <w:t>ledna 2019 č. 24</w:t>
      </w:r>
      <w:r w:rsidR="00C65D98" w:rsidRPr="001D5E5E">
        <w:rPr>
          <w:rFonts w:cs="Arial"/>
        </w:rPr>
        <w:t xml:space="preserve"> </w:t>
      </w:r>
      <w:r w:rsidRPr="001D5E5E">
        <w:rPr>
          <w:rFonts w:cs="Arial"/>
        </w:rPr>
        <w:t>(RIS3</w:t>
      </w:r>
      <w:r w:rsidRPr="00270289">
        <w:rPr>
          <w:rFonts w:cs="Arial"/>
        </w:rPr>
        <w:t xml:space="preserve"> strategie</w:t>
      </w:r>
      <w:r>
        <w:rPr>
          <w:rFonts w:cs="Arial"/>
        </w:rPr>
        <w:t xml:space="preserve"> ČR</w:t>
      </w:r>
      <w:r w:rsidRPr="00270289">
        <w:rPr>
          <w:rFonts w:cs="Arial"/>
        </w:rPr>
        <w:t>)</w:t>
      </w:r>
      <w:r w:rsidR="00721D78">
        <w:rPr>
          <w:rFonts w:cs="Arial"/>
        </w:rPr>
        <w:t>.</w:t>
      </w:r>
      <w:r>
        <w:rPr>
          <w:rFonts w:cs="Arial"/>
        </w:rPr>
        <w:t xml:space="preserve"> </w:t>
      </w:r>
    </w:p>
    <w:p w14:paraId="6823D918" w14:textId="77777777" w:rsidR="00050D95" w:rsidRPr="00AB37A8" w:rsidRDefault="00050D95" w:rsidP="00050D95">
      <w:pPr>
        <w:jc w:val="both"/>
        <w:rPr>
          <w:lang w:eastAsia="cs-CZ"/>
        </w:rPr>
      </w:pPr>
      <w:r>
        <w:rPr>
          <w:lang w:eastAsia="cs-CZ"/>
        </w:rPr>
        <w:t xml:space="preserve">Program má vazbu na </w:t>
      </w:r>
      <w:r w:rsidR="005477CE">
        <w:rPr>
          <w:lang w:eastAsia="cs-CZ"/>
        </w:rPr>
        <w:t>specifick</w:t>
      </w:r>
      <w:r w:rsidR="00B1732E">
        <w:rPr>
          <w:lang w:eastAsia="cs-CZ"/>
        </w:rPr>
        <w:t>é</w:t>
      </w:r>
      <w:r w:rsidR="005477CE">
        <w:rPr>
          <w:lang w:eastAsia="cs-CZ"/>
        </w:rPr>
        <w:t xml:space="preserve"> cíl</w:t>
      </w:r>
      <w:r w:rsidR="00B1732E">
        <w:rPr>
          <w:lang w:eastAsia="cs-CZ"/>
        </w:rPr>
        <w:t>e</w:t>
      </w:r>
      <w:r>
        <w:rPr>
          <w:lang w:eastAsia="cs-CZ"/>
        </w:rPr>
        <w:t xml:space="preserve"> </w:t>
      </w:r>
      <w:r w:rsidRPr="00AB37A8">
        <w:rPr>
          <w:lang w:eastAsia="cs-CZ"/>
        </w:rPr>
        <w:t>RIS3 strategie ČR:</w:t>
      </w:r>
    </w:p>
    <w:p w14:paraId="424C623C" w14:textId="3BD4C79E" w:rsidR="00B1732E" w:rsidRPr="00AB37A8" w:rsidRDefault="00050D95" w:rsidP="00A01705">
      <w:pPr>
        <w:pStyle w:val="Odstavecseseznamem"/>
        <w:numPr>
          <w:ilvl w:val="0"/>
          <w:numId w:val="26"/>
        </w:numPr>
        <w:contextualSpacing w:val="0"/>
        <w:jc w:val="both"/>
      </w:pPr>
      <w:r w:rsidRPr="00B20C3A">
        <w:t>A.1.1:</w:t>
      </w:r>
      <w:r w:rsidRPr="00B20C3A">
        <w:rPr>
          <w:b/>
        </w:rPr>
        <w:t xml:space="preserve"> Posílit výzkumné a</w:t>
      </w:r>
      <w:r w:rsidR="009C024C">
        <w:rPr>
          <w:b/>
        </w:rPr>
        <w:t> </w:t>
      </w:r>
      <w:r w:rsidRPr="00B20C3A">
        <w:rPr>
          <w:b/>
        </w:rPr>
        <w:t>vývojové kapacity podniků</w:t>
      </w:r>
      <w:r w:rsidR="00A01705" w:rsidRPr="00B20C3A">
        <w:rPr>
          <w:b/>
        </w:rPr>
        <w:t xml:space="preserve"> </w:t>
      </w:r>
      <w:r w:rsidR="00A01705" w:rsidRPr="00B20C3A">
        <w:t>(</w:t>
      </w:r>
      <w:r w:rsidR="001D5E5E" w:rsidRPr="00B20C3A">
        <w:t>typov</w:t>
      </w:r>
      <w:r w:rsidR="00A01705" w:rsidRPr="00B20C3A">
        <w:t>á</w:t>
      </w:r>
      <w:r w:rsidR="00B1732E" w:rsidRPr="00B20C3A">
        <w:t xml:space="preserve"> </w:t>
      </w:r>
      <w:r w:rsidR="001D5E5E" w:rsidRPr="00B20C3A">
        <w:t>aktivit</w:t>
      </w:r>
      <w:r w:rsidR="00A01705" w:rsidRPr="00B20C3A">
        <w:t>a Podpora inovací prostřednictvím usnadn</w:t>
      </w:r>
      <w:r w:rsidR="0084649C">
        <w:t>ění absorpce nových technologií</w:t>
      </w:r>
      <w:r w:rsidR="00A01705" w:rsidRPr="00B20C3A">
        <w:t>)</w:t>
      </w:r>
    </w:p>
    <w:p w14:paraId="07615C96" w14:textId="77777777" w:rsidR="00050D95" w:rsidRPr="00AB37A8" w:rsidRDefault="00050D95" w:rsidP="00A01705">
      <w:pPr>
        <w:pStyle w:val="Odstavecseseznamem"/>
        <w:numPr>
          <w:ilvl w:val="0"/>
          <w:numId w:val="26"/>
        </w:numPr>
        <w:ind w:left="714" w:hanging="357"/>
        <w:contextualSpacing w:val="0"/>
        <w:jc w:val="both"/>
      </w:pPr>
      <w:r w:rsidRPr="00B20C3A">
        <w:t xml:space="preserve">A.2.1: </w:t>
      </w:r>
      <w:r w:rsidRPr="00B20C3A">
        <w:rPr>
          <w:b/>
        </w:rPr>
        <w:t>Zvýšit počet nových firem usilujících o</w:t>
      </w:r>
      <w:r w:rsidR="009C024C">
        <w:rPr>
          <w:b/>
        </w:rPr>
        <w:t> </w:t>
      </w:r>
      <w:r w:rsidRPr="00B20C3A">
        <w:rPr>
          <w:b/>
        </w:rPr>
        <w:t>inovace, zejména vyšších řádů</w:t>
      </w:r>
    </w:p>
    <w:p w14:paraId="3D29903A" w14:textId="77777777" w:rsidR="00A01705" w:rsidRPr="00AB37A8" w:rsidRDefault="00A01705" w:rsidP="00A01705">
      <w:pPr>
        <w:pStyle w:val="Odstavecseseznamem"/>
        <w:numPr>
          <w:ilvl w:val="0"/>
          <w:numId w:val="26"/>
        </w:numPr>
        <w:contextualSpacing w:val="0"/>
        <w:jc w:val="both"/>
      </w:pPr>
      <w:r w:rsidRPr="00AB37A8">
        <w:t xml:space="preserve">A.2.2: </w:t>
      </w:r>
      <w:r w:rsidRPr="00AB37A8">
        <w:rPr>
          <w:b/>
        </w:rPr>
        <w:t>Zlepšit dostupnost vnějšího financování pro začínající podnikatele</w:t>
      </w:r>
      <w:r w:rsidRPr="00AB37A8">
        <w:t xml:space="preserve"> a</w:t>
      </w:r>
      <w:r w:rsidR="009C024C">
        <w:t> </w:t>
      </w:r>
      <w:r w:rsidRPr="00AB37A8">
        <w:t>firmy s</w:t>
      </w:r>
      <w:r w:rsidR="009C024C">
        <w:t> </w:t>
      </w:r>
      <w:r w:rsidRPr="00AB37A8">
        <w:t>krátkou historií</w:t>
      </w:r>
    </w:p>
    <w:p w14:paraId="7E8EE193" w14:textId="4B289AEC" w:rsidR="00050D95" w:rsidRPr="00AB37A8" w:rsidRDefault="5DB88806" w:rsidP="00A01705">
      <w:pPr>
        <w:pStyle w:val="Odstavecseseznamem"/>
        <w:numPr>
          <w:ilvl w:val="0"/>
          <w:numId w:val="26"/>
        </w:numPr>
        <w:contextualSpacing w:val="0"/>
        <w:jc w:val="both"/>
      </w:pPr>
      <w:r w:rsidRPr="001D0A18">
        <w:t xml:space="preserve">C.1.2: </w:t>
      </w:r>
      <w:r w:rsidRPr="001D0A18">
        <w:rPr>
          <w:b/>
          <w:bCs/>
        </w:rPr>
        <w:t>Zvýšit komerční využití výsledků VaV a</w:t>
      </w:r>
      <w:r w:rsidR="009C024C">
        <w:rPr>
          <w:b/>
          <w:bCs/>
        </w:rPr>
        <w:t> </w:t>
      </w:r>
      <w:r w:rsidRPr="001D0A18">
        <w:rPr>
          <w:b/>
          <w:bCs/>
        </w:rPr>
        <w:t>znalostí VO</w:t>
      </w:r>
      <w:r w:rsidRPr="001D0A18">
        <w:t xml:space="preserve"> (</w:t>
      </w:r>
      <w:r w:rsidRPr="00AB37A8">
        <w:t xml:space="preserve">typová aktivita Podpora vzniku akademických start-upů </w:t>
      </w:r>
      <w:r w:rsidR="3682CD9C" w:rsidRPr="00AB37A8">
        <w:t>a</w:t>
      </w:r>
      <w:r w:rsidR="009C024C">
        <w:t> </w:t>
      </w:r>
      <w:r w:rsidR="3682CD9C" w:rsidRPr="00AB37A8">
        <w:t xml:space="preserve">spin-offů </w:t>
      </w:r>
      <w:r w:rsidR="0084649C">
        <w:t xml:space="preserve">- </w:t>
      </w:r>
      <w:r w:rsidRPr="00AB37A8">
        <w:t>tj. firmy</w:t>
      </w:r>
      <w:r w:rsidR="0084649C">
        <w:t xml:space="preserve"> založené na výsledcích výzkumu</w:t>
      </w:r>
      <w:r w:rsidRPr="00AB37A8">
        <w:t>, včetně služeb dočasného managementu pro řízení vzniku a</w:t>
      </w:r>
      <w:r w:rsidR="009C024C">
        <w:t> </w:t>
      </w:r>
      <w:r w:rsidRPr="00AB37A8">
        <w:t>rozvoje firem – od založení firmy, technologický transfer po přenos know-how)</w:t>
      </w:r>
    </w:p>
    <w:p w14:paraId="4A70C2CE" w14:textId="04FC6E3E" w:rsidR="00050D95" w:rsidRPr="00AB37A8" w:rsidRDefault="5DB88806" w:rsidP="00AD04F4">
      <w:pPr>
        <w:pStyle w:val="Odstavecseseznamem"/>
        <w:numPr>
          <w:ilvl w:val="0"/>
          <w:numId w:val="26"/>
        </w:numPr>
        <w:contextualSpacing w:val="0"/>
        <w:jc w:val="both"/>
      </w:pPr>
      <w:r w:rsidRPr="00AB37A8">
        <w:t xml:space="preserve">E.2.1: </w:t>
      </w:r>
      <w:r w:rsidRPr="00AB37A8">
        <w:rPr>
          <w:b/>
          <w:bCs/>
        </w:rPr>
        <w:t>Vyšší využívání ICT v</w:t>
      </w:r>
      <w:r w:rsidR="009C024C">
        <w:rPr>
          <w:b/>
          <w:bCs/>
        </w:rPr>
        <w:t> </w:t>
      </w:r>
      <w:r w:rsidRPr="00AB37A8">
        <w:rPr>
          <w:b/>
          <w:bCs/>
        </w:rPr>
        <w:t>podnikání</w:t>
      </w:r>
      <w:r w:rsidRPr="00AB37A8">
        <w:t xml:space="preserve"> (řada typových aktivit: Spolupráce MSP s</w:t>
      </w:r>
      <w:r w:rsidR="009C024C">
        <w:t> </w:t>
      </w:r>
      <w:r w:rsidRPr="00AB37A8">
        <w:t>výzkumnými organizacemi s</w:t>
      </w:r>
      <w:r w:rsidR="009C024C">
        <w:t> </w:t>
      </w:r>
      <w:r w:rsidRPr="00AB37A8">
        <w:t>cílem společného vývoje nových ICT služeb pro podnikání, Zlepšení přístupu MSP k</w:t>
      </w:r>
      <w:r w:rsidR="009C024C">
        <w:t> </w:t>
      </w:r>
      <w:r w:rsidRPr="00AB37A8">
        <w:t>centrům sdílených služeb a</w:t>
      </w:r>
      <w:r w:rsidR="009C024C">
        <w:t> </w:t>
      </w:r>
      <w:r w:rsidRPr="00AB37A8">
        <w:t>nových sofistikovaných řešení zaměřených na cloudcomputing, Zlepšení přístupu MSP k</w:t>
      </w:r>
      <w:r w:rsidR="009C024C">
        <w:t> </w:t>
      </w:r>
      <w:r w:rsidRPr="00AB37A8">
        <w:t>datovým centrům a</w:t>
      </w:r>
      <w:r w:rsidR="009C024C">
        <w:t> </w:t>
      </w:r>
      <w:r w:rsidRPr="00AB37A8">
        <w:t>k jejich službám, Rozvoj cloudových služeb pro podnikatele, Spolupráce MSP s</w:t>
      </w:r>
      <w:r w:rsidR="009C024C">
        <w:t> </w:t>
      </w:r>
      <w:r w:rsidRPr="00AB37A8">
        <w:t>velkými podniky při využívání ICT v</w:t>
      </w:r>
      <w:r w:rsidR="009C024C">
        <w:t> </w:t>
      </w:r>
      <w:r w:rsidRPr="00AB37A8">
        <w:t>podnikání a</w:t>
      </w:r>
      <w:r w:rsidR="009C024C">
        <w:t> </w:t>
      </w:r>
      <w:r w:rsidRPr="00AB37A8">
        <w:t xml:space="preserve">zavádění/rozvíjení </w:t>
      </w:r>
      <w:r w:rsidR="0084649C">
        <w:t>e</w:t>
      </w:r>
      <w:r w:rsidRPr="00AB37A8">
        <w:t>Businessu).</w:t>
      </w:r>
    </w:p>
    <w:p w14:paraId="62EE4328" w14:textId="7CC2D55B" w:rsidR="009E490F" w:rsidRDefault="006C4371" w:rsidP="00050D95">
      <w:pPr>
        <w:pStyle w:val="Odstavecseseznamem"/>
        <w:ind w:left="0"/>
        <w:contextualSpacing w:val="0"/>
        <w:jc w:val="both"/>
      </w:pPr>
      <w:r w:rsidRPr="00E41AEF">
        <w:rPr>
          <w:b/>
          <w:bCs/>
        </w:rPr>
        <w:t>Hlavní</w:t>
      </w:r>
      <w:r w:rsidR="00065142" w:rsidRPr="00E41AEF">
        <w:rPr>
          <w:b/>
          <w:bCs/>
        </w:rPr>
        <w:t>m</w:t>
      </w:r>
      <w:r w:rsidRPr="00E41AEF">
        <w:rPr>
          <w:b/>
          <w:bCs/>
        </w:rPr>
        <w:t xml:space="preserve"> cíl</w:t>
      </w:r>
      <w:r w:rsidR="00065142" w:rsidRPr="00E41AEF">
        <w:rPr>
          <w:b/>
          <w:bCs/>
        </w:rPr>
        <w:t>em programu je z</w:t>
      </w:r>
      <w:r w:rsidRPr="00E41AEF">
        <w:rPr>
          <w:b/>
          <w:bCs/>
        </w:rPr>
        <w:t>výšení mezinárodní konkurenceschopnosti podniků</w:t>
      </w:r>
      <w:r w:rsidR="002727ED">
        <w:rPr>
          <w:b/>
          <w:bCs/>
        </w:rPr>
        <w:t xml:space="preserve"> </w:t>
      </w:r>
      <w:r w:rsidR="002727ED">
        <w:t>prostřednictvím propojení</w:t>
      </w:r>
      <w:r w:rsidR="002727ED" w:rsidRPr="00E84B9D">
        <w:t xml:space="preserve"> spolupráce mezi akademickou sférou, </w:t>
      </w:r>
      <w:r w:rsidR="001E2874">
        <w:t xml:space="preserve">podnikatelským </w:t>
      </w:r>
      <w:r w:rsidR="002727ED" w:rsidRPr="00E84B9D">
        <w:t>sektor</w:t>
      </w:r>
      <w:r w:rsidR="001E2874">
        <w:t>em, inovačním prostředím</w:t>
      </w:r>
      <w:r w:rsidR="002727ED" w:rsidRPr="00E84B9D">
        <w:t xml:space="preserve"> a</w:t>
      </w:r>
      <w:r w:rsidR="002727ED">
        <w:t> větší</w:t>
      </w:r>
      <w:r w:rsidR="00BB58E2">
        <w:t>ho</w:t>
      </w:r>
      <w:r w:rsidR="00590A2D">
        <w:t xml:space="preserve"> </w:t>
      </w:r>
      <w:r w:rsidR="002727ED">
        <w:t xml:space="preserve">využití výsledků </w:t>
      </w:r>
      <w:r w:rsidR="001E2874">
        <w:t>výzkumu a vývoje do praxe</w:t>
      </w:r>
      <w:r w:rsidR="000D6307">
        <w:t>,</w:t>
      </w:r>
      <w:r w:rsidR="001E2874">
        <w:t xml:space="preserve"> </w:t>
      </w:r>
      <w:r w:rsidR="00150F4D">
        <w:t xml:space="preserve">a </w:t>
      </w:r>
      <w:r w:rsidR="001E2874">
        <w:t>to včetně</w:t>
      </w:r>
      <w:r w:rsidR="00150F4D">
        <w:t xml:space="preserve"> </w:t>
      </w:r>
      <w:r w:rsidR="001E2874">
        <w:t>usnadnění vstupu</w:t>
      </w:r>
      <w:r w:rsidR="001E2874" w:rsidRPr="00E41AEF">
        <w:t xml:space="preserve"> </w:t>
      </w:r>
      <w:r w:rsidRPr="00E41AEF">
        <w:t xml:space="preserve">na </w:t>
      </w:r>
      <w:r w:rsidR="001E2874" w:rsidRPr="00E41AEF">
        <w:t xml:space="preserve">nové </w:t>
      </w:r>
      <w:r w:rsidRPr="00E41AEF">
        <w:t xml:space="preserve">trhy </w:t>
      </w:r>
      <w:r w:rsidR="00B64662">
        <w:t>či </w:t>
      </w:r>
      <w:r w:rsidRPr="00E41AEF">
        <w:t>posunem výše v</w:t>
      </w:r>
      <w:r w:rsidR="009C024C" w:rsidRPr="00E41AEF">
        <w:t> </w:t>
      </w:r>
      <w:r w:rsidRPr="00E41AEF">
        <w:t>globálních hodnotových řetězcích</w:t>
      </w:r>
      <w:r w:rsidR="002336D4" w:rsidRPr="00E41AEF">
        <w:t>.</w:t>
      </w:r>
      <w:r w:rsidR="009E490F">
        <w:t xml:space="preserve"> </w:t>
      </w:r>
      <w:r w:rsidR="00A92112" w:rsidRPr="00A92112">
        <w:t>Program je zaměřen</w:t>
      </w:r>
      <w:r w:rsidR="00A92112">
        <w:t xml:space="preserve"> na řadu aktivit směřujících ke </w:t>
      </w:r>
      <w:r w:rsidR="00A92112" w:rsidRPr="00A92112">
        <w:t>zvýšení inovační výkonnosti české ekonomiky. V souladu s vizí Inovační strategie České republiky 2019–</w:t>
      </w:r>
      <w:r w:rsidR="00A92112" w:rsidRPr="00A92112">
        <w:lastRenderedPageBreak/>
        <w:t>2030 je proto konečným cílem zařadit se mezi inovační lídry Evropy. Časově tak splnění tohoto cíle strategie koresponduje s plánovaným termínem hodnocením dopadů Programu v roce 2031.</w:t>
      </w:r>
    </w:p>
    <w:p w14:paraId="69934C11" w14:textId="77777777" w:rsidR="006C4371" w:rsidRPr="00E97C19" w:rsidRDefault="00065142" w:rsidP="00050D95">
      <w:pPr>
        <w:pStyle w:val="Odstavecseseznamem"/>
        <w:ind w:left="0"/>
        <w:contextualSpacing w:val="0"/>
        <w:jc w:val="both"/>
      </w:pPr>
      <w:r w:rsidRPr="00E41AEF">
        <w:t>Hlavního cíle bude dosaženo prostřednictvím podpory zavedení</w:t>
      </w:r>
      <w:r w:rsidR="00BB262F" w:rsidRPr="00E41AEF">
        <w:t xml:space="preserve"> výsledků projektů průmyslového výzkumu a</w:t>
      </w:r>
      <w:r w:rsidR="009C024C" w:rsidRPr="00E41AEF">
        <w:t> </w:t>
      </w:r>
      <w:r w:rsidR="00BB262F" w:rsidRPr="00E41AEF">
        <w:t>experimentálního vývoje</w:t>
      </w:r>
      <w:r w:rsidRPr="00E41AEF">
        <w:t xml:space="preserve"> do praxe, zejména do průmyslové výroby a</w:t>
      </w:r>
      <w:r w:rsidR="009C024C" w:rsidRPr="00E41AEF">
        <w:t> </w:t>
      </w:r>
      <w:r w:rsidRPr="00E41AEF">
        <w:t xml:space="preserve">do nabídky </w:t>
      </w:r>
      <w:r w:rsidR="00365323" w:rsidRPr="00E41AEF">
        <w:t>produktů</w:t>
      </w:r>
      <w:r w:rsidRPr="00E41AEF">
        <w:t xml:space="preserve"> na trhu</w:t>
      </w:r>
      <w:r w:rsidR="00B1732E" w:rsidRPr="00E41AEF">
        <w:t>,</w:t>
      </w:r>
      <w:r w:rsidR="00BB262F" w:rsidRPr="00E41AEF">
        <w:t xml:space="preserve"> a</w:t>
      </w:r>
      <w:r w:rsidR="009C024C" w:rsidRPr="00E41AEF">
        <w:t> </w:t>
      </w:r>
      <w:r w:rsidR="00BB262F" w:rsidRPr="00E41AEF">
        <w:t>také prostřednictvím zavádění inovací v</w:t>
      </w:r>
      <w:r w:rsidR="009C024C" w:rsidRPr="00E41AEF">
        <w:t> </w:t>
      </w:r>
      <w:r w:rsidR="00BB262F" w:rsidRPr="00E41AEF">
        <w:t>oblasti automatizace, robotizace, umělé inteligence a</w:t>
      </w:r>
      <w:r w:rsidR="009C024C" w:rsidRPr="00E41AEF">
        <w:t> </w:t>
      </w:r>
      <w:r w:rsidR="00BB262F" w:rsidRPr="00E41AEF">
        <w:t xml:space="preserve">prosazování </w:t>
      </w:r>
      <w:r w:rsidR="001B7AA3">
        <w:t xml:space="preserve">implementace </w:t>
      </w:r>
      <w:r w:rsidR="00BB262F" w:rsidRPr="00E41AEF">
        <w:t>inovací</w:t>
      </w:r>
      <w:r w:rsidRPr="00E41AEF">
        <w:t>.</w:t>
      </w:r>
      <w:r w:rsidR="00410579" w:rsidRPr="00E41AEF">
        <w:t xml:space="preserve"> V</w:t>
      </w:r>
      <w:r w:rsidR="009C024C" w:rsidRPr="00E41AEF">
        <w:t> </w:t>
      </w:r>
      <w:r w:rsidR="00410579" w:rsidRPr="00E41AEF">
        <w:t>souladu s</w:t>
      </w:r>
      <w:r w:rsidR="009C024C" w:rsidRPr="00E41AEF">
        <w:t> </w:t>
      </w:r>
      <w:r w:rsidR="00410579" w:rsidRPr="00E41AEF">
        <w:t>dále popsaným zaměřením budou podporovány především projekty rozvíjející nové technologie a</w:t>
      </w:r>
      <w:r w:rsidR="009C024C" w:rsidRPr="00E41AEF">
        <w:t> </w:t>
      </w:r>
      <w:r w:rsidR="00410579" w:rsidRPr="00E41AEF">
        <w:t>materiály, zvyšující míru automatizace a</w:t>
      </w:r>
      <w:r w:rsidR="009C024C" w:rsidRPr="00E41AEF">
        <w:t> </w:t>
      </w:r>
      <w:r w:rsidR="00410579" w:rsidRPr="00E41AEF">
        <w:t>robotizace a</w:t>
      </w:r>
      <w:r w:rsidR="009C024C" w:rsidRPr="00E41AEF">
        <w:t> </w:t>
      </w:r>
      <w:r w:rsidR="00410579" w:rsidRPr="00E41AEF">
        <w:t>využití digitálních technologií.</w:t>
      </w:r>
    </w:p>
    <w:p w14:paraId="52DA0FA7" w14:textId="77777777" w:rsidR="006C4371" w:rsidRPr="00384BD4" w:rsidRDefault="006C4371" w:rsidP="00050D95">
      <w:pPr>
        <w:pStyle w:val="Odstavecseseznamem"/>
        <w:ind w:left="0"/>
        <w:contextualSpacing w:val="0"/>
        <w:jc w:val="both"/>
      </w:pPr>
      <w:r w:rsidRPr="00384BD4">
        <w:rPr>
          <w:b/>
        </w:rPr>
        <w:t>Vedlejší</w:t>
      </w:r>
      <w:r w:rsidR="00E10561" w:rsidRPr="00384BD4">
        <w:rPr>
          <w:b/>
        </w:rPr>
        <w:t>mi</w:t>
      </w:r>
      <w:r w:rsidRPr="00384BD4">
        <w:rPr>
          <w:b/>
        </w:rPr>
        <w:t xml:space="preserve"> cíl</w:t>
      </w:r>
      <w:r w:rsidR="00E10561" w:rsidRPr="00384BD4">
        <w:rPr>
          <w:b/>
        </w:rPr>
        <w:t>i</w:t>
      </w:r>
      <w:r w:rsidR="00E10561" w:rsidRPr="00384BD4">
        <w:t>, které specifickým způsobem přispějí k</w:t>
      </w:r>
      <w:r w:rsidR="009C024C" w:rsidRPr="00384BD4">
        <w:t> </w:t>
      </w:r>
      <w:r w:rsidR="00E10561" w:rsidRPr="00384BD4">
        <w:t>naplnění hlavního cíle, budou</w:t>
      </w:r>
      <w:r w:rsidRPr="00384BD4">
        <w:t xml:space="preserve"> </w:t>
      </w:r>
    </w:p>
    <w:p w14:paraId="12974D97" w14:textId="77777777" w:rsidR="00E41AEF" w:rsidRPr="00384BD4" w:rsidRDefault="00150F4D" w:rsidP="00E41AEF">
      <w:pPr>
        <w:pStyle w:val="Odstavecseseznamem"/>
        <w:numPr>
          <w:ilvl w:val="0"/>
          <w:numId w:val="27"/>
        </w:numPr>
        <w:ind w:left="567" w:hanging="283"/>
        <w:contextualSpacing w:val="0"/>
        <w:jc w:val="both"/>
      </w:pPr>
      <w:r>
        <w:t>rozvoj</w:t>
      </w:r>
      <w:r w:rsidR="00893C87" w:rsidRPr="00384BD4">
        <w:t xml:space="preserve"> systému podpory </w:t>
      </w:r>
      <w:r w:rsidR="00E41AEF" w:rsidRPr="00384BD4">
        <w:t>zakládání</w:t>
      </w:r>
      <w:r w:rsidR="00893C87" w:rsidRPr="00384BD4">
        <w:t xml:space="preserve"> a</w:t>
      </w:r>
      <w:r w:rsidR="00E41AEF" w:rsidRPr="00384BD4">
        <w:t xml:space="preserve"> rozvíjení start-up</w:t>
      </w:r>
      <w:r w:rsidR="00384BD4" w:rsidRPr="00384BD4">
        <w:t>ů</w:t>
      </w:r>
      <w:r w:rsidR="00E41AEF" w:rsidRPr="00384BD4">
        <w:t>,</w:t>
      </w:r>
    </w:p>
    <w:p w14:paraId="51885E1D" w14:textId="77777777" w:rsidR="00893C87" w:rsidRPr="00384BD4" w:rsidRDefault="00893C87" w:rsidP="00E41AEF">
      <w:pPr>
        <w:pStyle w:val="Odstavecseseznamem"/>
        <w:numPr>
          <w:ilvl w:val="0"/>
          <w:numId w:val="27"/>
        </w:numPr>
        <w:ind w:left="567" w:hanging="283"/>
        <w:contextualSpacing w:val="0"/>
        <w:jc w:val="both"/>
      </w:pPr>
      <w:r w:rsidRPr="00384BD4">
        <w:t>dobudov</w:t>
      </w:r>
      <w:r w:rsidR="00384BD4" w:rsidRPr="00384BD4">
        <w:t>ání</w:t>
      </w:r>
      <w:r w:rsidRPr="00384BD4">
        <w:t xml:space="preserve"> potřebn</w:t>
      </w:r>
      <w:r w:rsidR="00384BD4" w:rsidRPr="00384BD4">
        <w:t xml:space="preserve">é </w:t>
      </w:r>
      <w:r w:rsidRPr="00384BD4">
        <w:t>podpůrn</w:t>
      </w:r>
      <w:r w:rsidR="00384BD4" w:rsidRPr="00384BD4">
        <w:t>é</w:t>
      </w:r>
      <w:r w:rsidRPr="00384BD4">
        <w:t xml:space="preserve"> infrastruktur</w:t>
      </w:r>
      <w:r w:rsidR="00384BD4" w:rsidRPr="00384BD4">
        <w:t>y</w:t>
      </w:r>
      <w:r w:rsidRPr="00384BD4">
        <w:t xml:space="preserve"> pro vznik a rozvoj nových inovativních firem,</w:t>
      </w:r>
    </w:p>
    <w:p w14:paraId="778F6A94" w14:textId="77777777" w:rsidR="00B1732E" w:rsidRPr="00E41AEF" w:rsidRDefault="00BB262F" w:rsidP="00B1732E">
      <w:pPr>
        <w:pStyle w:val="Odstavecseseznamem"/>
        <w:numPr>
          <w:ilvl w:val="0"/>
          <w:numId w:val="27"/>
        </w:numPr>
        <w:ind w:left="567" w:hanging="283"/>
        <w:contextualSpacing w:val="0"/>
        <w:jc w:val="both"/>
      </w:pPr>
      <w:r w:rsidRPr="00384BD4">
        <w:t>posílení investičn</w:t>
      </w:r>
      <w:r w:rsidRPr="00E41AEF">
        <w:t>ího prostředí pro podporu motivace k</w:t>
      </w:r>
      <w:r w:rsidR="009C024C" w:rsidRPr="00E41AEF">
        <w:t> </w:t>
      </w:r>
      <w:r w:rsidRPr="00E41AEF">
        <w:t>zakládání a</w:t>
      </w:r>
      <w:r w:rsidR="009C024C" w:rsidRPr="00E41AEF">
        <w:t> </w:t>
      </w:r>
      <w:r w:rsidRPr="00E41AEF">
        <w:t>financování nových inovačních podnikatelských projektů</w:t>
      </w:r>
      <w:r w:rsidR="00650AF6" w:rsidRPr="00E41AEF">
        <w:t>,</w:t>
      </w:r>
    </w:p>
    <w:p w14:paraId="53F8AD1F" w14:textId="77777777" w:rsidR="00E10561" w:rsidRPr="00B1732E" w:rsidRDefault="00BB262F" w:rsidP="00B1732E">
      <w:pPr>
        <w:pStyle w:val="Odstavecseseznamem"/>
        <w:numPr>
          <w:ilvl w:val="0"/>
          <w:numId w:val="27"/>
        </w:numPr>
        <w:ind w:left="567" w:hanging="283"/>
        <w:contextualSpacing w:val="0"/>
        <w:jc w:val="both"/>
      </w:pPr>
      <w:r w:rsidRPr="00BB262F">
        <w:t>podpora vzniku Digital Innovation Hubs a</w:t>
      </w:r>
      <w:r w:rsidR="009C024C">
        <w:t> </w:t>
      </w:r>
      <w:r w:rsidRPr="00BB262F">
        <w:t>rozvoje je</w:t>
      </w:r>
      <w:r w:rsidR="00AB37A8">
        <w:t>jich</w:t>
      </w:r>
      <w:r w:rsidRPr="00BB262F">
        <w:t xml:space="preserve"> služeb podle potřeb strategie Digitální Česko</w:t>
      </w:r>
      <w:r w:rsidR="00650AF6">
        <w:t>.</w:t>
      </w:r>
      <w:r w:rsidRPr="00B1732E" w:rsidDel="00BB262F">
        <w:rPr>
          <w:highlight w:val="yellow"/>
        </w:rPr>
        <w:t xml:space="preserve"> </w:t>
      </w:r>
    </w:p>
    <w:p w14:paraId="061653C2" w14:textId="77777777" w:rsidR="006C4371" w:rsidRPr="00E41AEF" w:rsidRDefault="006C4371" w:rsidP="00050D95">
      <w:pPr>
        <w:pStyle w:val="Odstavecseseznamem"/>
        <w:ind w:left="0"/>
        <w:contextualSpacing w:val="0"/>
        <w:jc w:val="both"/>
      </w:pPr>
      <w:r w:rsidRPr="00E41AEF">
        <w:rPr>
          <w:b/>
        </w:rPr>
        <w:t>Dílčí</w:t>
      </w:r>
      <w:r w:rsidR="00D17883" w:rsidRPr="00E41AEF">
        <w:rPr>
          <w:b/>
        </w:rPr>
        <w:t>mi</w:t>
      </w:r>
      <w:r w:rsidRPr="00E41AEF">
        <w:rPr>
          <w:b/>
        </w:rPr>
        <w:t xml:space="preserve"> cíl</w:t>
      </w:r>
      <w:r w:rsidR="00D17883" w:rsidRPr="00E41AEF">
        <w:rPr>
          <w:b/>
        </w:rPr>
        <w:t>i</w:t>
      </w:r>
      <w:r w:rsidR="00D17883" w:rsidRPr="00E41AEF">
        <w:t>, které</w:t>
      </w:r>
      <w:r w:rsidR="00050D95" w:rsidRPr="00E41AEF">
        <w:t xml:space="preserve"> jsou zaměřeny na preferované obory a</w:t>
      </w:r>
      <w:r w:rsidR="009C024C" w:rsidRPr="00E41AEF">
        <w:t> </w:t>
      </w:r>
      <w:r w:rsidR="00050D95" w:rsidRPr="00E41AEF">
        <w:t>oblasti identifikované v</w:t>
      </w:r>
      <w:r w:rsidR="009C024C" w:rsidRPr="00E41AEF">
        <w:t> </w:t>
      </w:r>
      <w:r w:rsidR="00050D95" w:rsidRPr="00E41AEF">
        <w:t>relevantních koncepčních dokumentech a</w:t>
      </w:r>
      <w:r w:rsidR="009C024C" w:rsidRPr="00E41AEF">
        <w:t> </w:t>
      </w:r>
      <w:r w:rsidR="00050D95" w:rsidRPr="00E41AEF">
        <w:t>strategiích</w:t>
      </w:r>
      <w:r w:rsidR="00D17883" w:rsidRPr="00E41AEF">
        <w:t>,</w:t>
      </w:r>
      <w:r w:rsidR="00050D95" w:rsidRPr="00E41AEF">
        <w:rPr>
          <w:b/>
        </w:rPr>
        <w:t xml:space="preserve"> je podpořit</w:t>
      </w:r>
      <w:r w:rsidRPr="00E41AEF">
        <w:t>:</w:t>
      </w:r>
    </w:p>
    <w:p w14:paraId="2197F69F" w14:textId="77777777" w:rsidR="006C4371" w:rsidRPr="00E41AEF" w:rsidRDefault="006C4371" w:rsidP="00893C87">
      <w:pPr>
        <w:pStyle w:val="Odstavecseseznamem"/>
        <w:numPr>
          <w:ilvl w:val="0"/>
          <w:numId w:val="27"/>
        </w:numPr>
        <w:ind w:left="714" w:hanging="357"/>
        <w:contextualSpacing w:val="0"/>
        <w:jc w:val="both"/>
      </w:pPr>
      <w:r w:rsidRPr="00E41AEF">
        <w:t>Zvýšení využití moderních způsobů výroby, jejího plánování, řízení a</w:t>
      </w:r>
      <w:r w:rsidR="009C024C" w:rsidRPr="00E41AEF">
        <w:t> </w:t>
      </w:r>
      <w:r w:rsidRPr="00E41AEF">
        <w:t>distribuce produktů podle principů iniciativy Průmysl 4.0</w:t>
      </w:r>
      <w:r w:rsidR="002336D4" w:rsidRPr="00E41AEF">
        <w:t>.</w:t>
      </w:r>
    </w:p>
    <w:p w14:paraId="5DDCEDA1" w14:textId="77777777" w:rsidR="006C4371" w:rsidRPr="00E41AEF" w:rsidRDefault="037C27FB" w:rsidP="00E41AEF">
      <w:pPr>
        <w:pStyle w:val="Odstavecseseznamem"/>
        <w:numPr>
          <w:ilvl w:val="0"/>
          <w:numId w:val="27"/>
        </w:numPr>
        <w:jc w:val="both"/>
      </w:pPr>
      <w:r w:rsidRPr="00E41AEF">
        <w:t>Rozvoj nových oblastí digitalizace a</w:t>
      </w:r>
      <w:r w:rsidR="009C024C" w:rsidRPr="00E41AEF">
        <w:t> </w:t>
      </w:r>
      <w:r w:rsidRPr="00E41AEF">
        <w:t>její využití v</w:t>
      </w:r>
      <w:r w:rsidR="009C024C" w:rsidRPr="00E41AEF">
        <w:t> </w:t>
      </w:r>
      <w:r w:rsidRPr="00E41AEF">
        <w:t>průmyslu a</w:t>
      </w:r>
      <w:r w:rsidR="009C024C" w:rsidRPr="00E41AEF">
        <w:t> </w:t>
      </w:r>
      <w:r w:rsidRPr="00E41AEF">
        <w:t>službách.</w:t>
      </w:r>
    </w:p>
    <w:p w14:paraId="7F951858" w14:textId="77777777" w:rsidR="005318BB" w:rsidRDefault="005318BB" w:rsidP="00050D95">
      <w:pPr>
        <w:jc w:val="both"/>
      </w:pPr>
      <w:r>
        <w:t>Uvedené vymezení preferovaných technologií bude upřesňováno v</w:t>
      </w:r>
      <w:r w:rsidR="009C024C">
        <w:t> </w:t>
      </w:r>
      <w:r>
        <w:t>návaznosti na relevantní dokumenty Evropské unie i</w:t>
      </w:r>
      <w:r w:rsidR="009C024C">
        <w:t> </w:t>
      </w:r>
      <w:r>
        <w:t xml:space="preserve">na probíhající </w:t>
      </w:r>
      <w:r w:rsidR="00317FF7">
        <w:t>proces identifikace priorit jednotlivých aplikačních odvětví v</w:t>
      </w:r>
      <w:r w:rsidR="009C024C">
        <w:t> </w:t>
      </w:r>
      <w:r w:rsidR="00317FF7">
        <w:t>RIS3 strategii ČR.</w:t>
      </w:r>
    </w:p>
    <w:p w14:paraId="15D3E687" w14:textId="77777777" w:rsidR="002B71FF" w:rsidRDefault="002B71FF" w:rsidP="00050D95">
      <w:pPr>
        <w:jc w:val="both"/>
      </w:pPr>
      <w:r w:rsidRPr="00AB37A8">
        <w:t>Program bude možné využít pro synergické a</w:t>
      </w:r>
      <w:r w:rsidR="009C024C">
        <w:t> </w:t>
      </w:r>
      <w:r w:rsidRPr="00AB37A8">
        <w:t>komplementární efekty zejména s</w:t>
      </w:r>
      <w:r w:rsidR="009C024C">
        <w:t> </w:t>
      </w:r>
      <w:r w:rsidRPr="00AB37A8">
        <w:t>programem Horizon 2020 a</w:t>
      </w:r>
      <w:r w:rsidR="009C024C">
        <w:t> </w:t>
      </w:r>
      <w:r w:rsidRPr="00AB37A8">
        <w:t>jeho nástupcem Horizon</w:t>
      </w:r>
      <w:r w:rsidR="00652494" w:rsidRPr="00AB37A8">
        <w:t xml:space="preserve"> Eu</w:t>
      </w:r>
      <w:r w:rsidRPr="00AB37A8">
        <w:t>rop</w:t>
      </w:r>
      <w:r w:rsidR="00652494" w:rsidRPr="00AB37A8">
        <w:t>e a</w:t>
      </w:r>
      <w:r w:rsidR="009C024C">
        <w:t> </w:t>
      </w:r>
      <w:r w:rsidR="00652494" w:rsidRPr="00AB37A8">
        <w:t>Digital Europe</w:t>
      </w:r>
      <w:r w:rsidRPr="00AB37A8">
        <w:t>, ale popř. i</w:t>
      </w:r>
      <w:r w:rsidR="009C024C">
        <w:t> </w:t>
      </w:r>
      <w:r w:rsidRPr="00AB37A8">
        <w:t>dalšími unijními programy, které budou v</w:t>
      </w:r>
      <w:r w:rsidR="009C024C">
        <w:t> </w:t>
      </w:r>
      <w:r w:rsidRPr="00AB37A8">
        <w:t>soulad</w:t>
      </w:r>
      <w:r w:rsidR="00652494" w:rsidRPr="00AB37A8">
        <w:t>u se zaměřením tohoto programu.</w:t>
      </w:r>
    </w:p>
    <w:p w14:paraId="7D3F7493" w14:textId="77777777" w:rsidR="00F105E7" w:rsidRPr="009B47A1" w:rsidRDefault="006D0B41" w:rsidP="00893C87">
      <w:pPr>
        <w:pStyle w:val="Nadpis1"/>
      </w:pPr>
      <w:r w:rsidRPr="009B47A1">
        <w:t>P</w:t>
      </w:r>
      <w:r w:rsidR="00323A0E" w:rsidRPr="009B47A1">
        <w:t>odprogram</w:t>
      </w:r>
      <w:r w:rsidRPr="009B47A1">
        <w:t>y</w:t>
      </w:r>
    </w:p>
    <w:p w14:paraId="066819B3" w14:textId="77777777" w:rsidR="00C70FBB" w:rsidRDefault="00C70FBB" w:rsidP="00B77F13">
      <w:pPr>
        <w:jc w:val="both"/>
      </w:pPr>
      <w:bookmarkStart w:id="0" w:name="_Toc484169747"/>
      <w:r>
        <w:t xml:space="preserve">Cíle Programu budou naplňovány ve </w:t>
      </w:r>
      <w:r w:rsidR="00652494">
        <w:t>třech</w:t>
      </w:r>
      <w:r>
        <w:t xml:space="preserve"> samostatných podprogramech. </w:t>
      </w:r>
      <w:r w:rsidR="009E5C0D">
        <w:t>Dále jsou uvedeny pro každý z</w:t>
      </w:r>
      <w:r w:rsidR="009C024C">
        <w:t> </w:t>
      </w:r>
      <w:r w:rsidR="009E5C0D">
        <w:t>podprogramů p</w:t>
      </w:r>
      <w:r>
        <w:t xml:space="preserve">ředpokládané výdaje, </w:t>
      </w:r>
      <w:r w:rsidR="009E5C0D">
        <w:t>účastníci projektů i</w:t>
      </w:r>
      <w:r w:rsidR="009C024C">
        <w:t> </w:t>
      </w:r>
      <w:r w:rsidR="009E5C0D">
        <w:t>další parametry.</w:t>
      </w:r>
    </w:p>
    <w:p w14:paraId="62AEA9E3" w14:textId="77777777" w:rsidR="00427C3A" w:rsidRPr="0043466C" w:rsidRDefault="023CBFB9" w:rsidP="00800639">
      <w:pPr>
        <w:pStyle w:val="Nadpis3-mimoobsah"/>
      </w:pPr>
      <w:bookmarkStart w:id="1" w:name="_Toc486952565"/>
      <w:r>
        <w:t>Podprogram 1 „Start-upy“</w:t>
      </w:r>
      <w:bookmarkEnd w:id="1"/>
    </w:p>
    <w:p w14:paraId="61B85CB4" w14:textId="77777777" w:rsidR="00AB37A8" w:rsidRDefault="00652494" w:rsidP="00E41AEF">
      <w:pPr>
        <w:jc w:val="both"/>
      </w:pPr>
      <w:r w:rsidRPr="00AB37A8">
        <w:t>Smyslem pod</w:t>
      </w:r>
      <w:r w:rsidR="6E89D11B" w:rsidRPr="00AB37A8">
        <w:t xml:space="preserve">programu </w:t>
      </w:r>
      <w:r w:rsidRPr="00AB37A8">
        <w:t>je nastavit ucelenou podporu pro zakládání, rozvíjení a</w:t>
      </w:r>
      <w:r w:rsidR="009C024C">
        <w:t> </w:t>
      </w:r>
      <w:r w:rsidRPr="00AB37A8">
        <w:t xml:space="preserve">financování </w:t>
      </w:r>
      <w:r w:rsidR="007109CA">
        <w:t xml:space="preserve">High potential </w:t>
      </w:r>
      <w:r w:rsidRPr="00AB37A8">
        <w:t xml:space="preserve">start-up </w:t>
      </w:r>
      <w:r w:rsidR="007109CA">
        <w:t>zaměřených na inovativní produkt či službu</w:t>
      </w:r>
      <w:r w:rsidRPr="00AB37A8">
        <w:t>.</w:t>
      </w:r>
    </w:p>
    <w:p w14:paraId="78C94D2A" w14:textId="77777777" w:rsidR="004D66EF" w:rsidRDefault="00B4250E" w:rsidP="00E41AEF">
      <w:pPr>
        <w:jc w:val="both"/>
      </w:pPr>
      <w:r>
        <w:t>C</w:t>
      </w:r>
      <w:r w:rsidRPr="002142DD">
        <w:t xml:space="preserve">ílem </w:t>
      </w:r>
      <w:r>
        <w:t xml:space="preserve">aktivit </w:t>
      </w:r>
      <w:r w:rsidR="001B7AA3">
        <w:t xml:space="preserve">v tomto podprogramu </w:t>
      </w:r>
      <w:r>
        <w:t>na podpor</w:t>
      </w:r>
      <w:r w:rsidR="000D6307">
        <w:t>u</w:t>
      </w:r>
      <w:r>
        <w:t xml:space="preserve"> start-up společností </w:t>
      </w:r>
      <w:r w:rsidRPr="002142DD">
        <w:t>je</w:t>
      </w:r>
      <w:r>
        <w:t xml:space="preserve"> zvýšení počtu nově vznikajících</w:t>
      </w:r>
      <w:r w:rsidR="00397687">
        <w:t xml:space="preserve"> inovativních</w:t>
      </w:r>
      <w:r>
        <w:t xml:space="preserve"> společností</w:t>
      </w:r>
      <w:r w:rsidR="0006072D" w:rsidRPr="65F05819">
        <w:t xml:space="preserve"> </w:t>
      </w:r>
      <w:r w:rsidR="003C54C9">
        <w:t xml:space="preserve"> a </w:t>
      </w:r>
      <w:r w:rsidR="00B97752">
        <w:t>zrychlení</w:t>
      </w:r>
      <w:r w:rsidR="003C54C9">
        <w:t xml:space="preserve"> jejich rozvoje a dále společností s </w:t>
      </w:r>
      <w:r w:rsidR="0006072D" w:rsidRPr="002142DD">
        <w:t>globálním inovačním potenci</w:t>
      </w:r>
      <w:r w:rsidR="0006072D">
        <w:t>álem</w:t>
      </w:r>
      <w:r>
        <w:t xml:space="preserve"> a</w:t>
      </w:r>
      <w:r w:rsidR="009C024C">
        <w:t> </w:t>
      </w:r>
      <w:r>
        <w:t xml:space="preserve">urychlení </w:t>
      </w:r>
      <w:r w:rsidR="0006072D">
        <w:t xml:space="preserve">jejich </w:t>
      </w:r>
      <w:r>
        <w:t>internacionalizace</w:t>
      </w:r>
      <w:r w:rsidR="00CD05EA" w:rsidRPr="65F05819">
        <w:t>.</w:t>
      </w:r>
      <w:r>
        <w:t xml:space="preserve"> </w:t>
      </w:r>
    </w:p>
    <w:p w14:paraId="5DA2340D" w14:textId="77777777" w:rsidR="004D66EF" w:rsidRPr="007109CA" w:rsidRDefault="004D66EF" w:rsidP="004D66EF">
      <w:pPr>
        <w:jc w:val="both"/>
        <w:rPr>
          <w:rFonts w:asciiTheme="minorHAnsi" w:hAnsiTheme="minorHAnsi"/>
        </w:rPr>
      </w:pPr>
      <w:r w:rsidRPr="009C024C">
        <w:rPr>
          <w:rFonts w:asciiTheme="minorHAnsi" w:hAnsiTheme="minorHAnsi"/>
          <w:b/>
          <w:bCs/>
        </w:rPr>
        <w:t>Cíle podprogramu</w:t>
      </w:r>
      <w:r w:rsidRPr="009C024C">
        <w:rPr>
          <w:rFonts w:asciiTheme="minorHAnsi" w:hAnsiTheme="minorHAnsi"/>
        </w:rPr>
        <w:t>:</w:t>
      </w:r>
    </w:p>
    <w:p w14:paraId="32B3B0DD" w14:textId="77777777" w:rsidR="004D66EF" w:rsidRPr="000D6307" w:rsidRDefault="004D66EF" w:rsidP="004D66EF">
      <w:pPr>
        <w:pStyle w:val="Normlnweb"/>
        <w:spacing w:before="0" w:beforeAutospacing="0" w:after="120" w:afterAutospacing="0"/>
        <w:ind w:left="720"/>
        <w:rPr>
          <w:rFonts w:asciiTheme="minorHAnsi" w:hAnsiTheme="minorHAnsi" w:cs="Calibri Light"/>
          <w:sz w:val="22"/>
          <w:szCs w:val="22"/>
        </w:rPr>
      </w:pPr>
      <w:r w:rsidRPr="009C024C">
        <w:rPr>
          <w:rFonts w:asciiTheme="minorHAnsi" w:hAnsiTheme="minorHAnsi" w:cs="Calibri Light"/>
          <w:bCs/>
          <w:sz w:val="22"/>
          <w:szCs w:val="22"/>
        </w:rPr>
        <w:t>I.</w:t>
      </w:r>
      <w:r w:rsidRPr="009C024C">
        <w:rPr>
          <w:rFonts w:asciiTheme="minorHAnsi" w:hAnsiTheme="minorHAnsi" w:cs="Calibri Light"/>
          <w:sz w:val="22"/>
          <w:szCs w:val="22"/>
        </w:rPr>
        <w:t xml:space="preserve"> Podpora </w:t>
      </w:r>
      <w:r w:rsidR="000C792C">
        <w:rPr>
          <w:rFonts w:asciiTheme="minorHAnsi" w:hAnsiTheme="minorHAnsi" w:cs="Calibri Light"/>
          <w:sz w:val="22"/>
          <w:szCs w:val="22"/>
        </w:rPr>
        <w:t xml:space="preserve">vzniku </w:t>
      </w:r>
      <w:r>
        <w:rPr>
          <w:rFonts w:asciiTheme="minorHAnsi" w:hAnsiTheme="minorHAnsi" w:cs="Calibri Light"/>
          <w:sz w:val="22"/>
          <w:szCs w:val="22"/>
        </w:rPr>
        <w:t xml:space="preserve">hi-tech startupů v jednotlivých oborech prostřednictvím tematicky zaměřených </w:t>
      </w:r>
      <w:r w:rsidR="000C792C">
        <w:rPr>
          <w:rFonts w:asciiTheme="minorHAnsi" w:hAnsiTheme="minorHAnsi" w:cs="Calibri Light"/>
          <w:sz w:val="22"/>
          <w:szCs w:val="22"/>
        </w:rPr>
        <w:t xml:space="preserve">technologických </w:t>
      </w:r>
      <w:r w:rsidRPr="000D6307">
        <w:rPr>
          <w:rFonts w:asciiTheme="minorHAnsi" w:hAnsiTheme="minorHAnsi" w:cs="Calibri Light"/>
          <w:sz w:val="22"/>
          <w:szCs w:val="22"/>
        </w:rPr>
        <w:t>in</w:t>
      </w:r>
      <w:r w:rsidR="000D6307" w:rsidRPr="000D6307">
        <w:rPr>
          <w:rFonts w:asciiTheme="minorHAnsi" w:hAnsiTheme="minorHAnsi" w:cs="Calibri Light"/>
          <w:sz w:val="22"/>
          <w:szCs w:val="22"/>
        </w:rPr>
        <w:t>kub</w:t>
      </w:r>
      <w:r w:rsidRPr="000D6307">
        <w:rPr>
          <w:rFonts w:asciiTheme="minorHAnsi" w:hAnsiTheme="minorHAnsi" w:cs="Calibri Light"/>
          <w:sz w:val="22"/>
          <w:szCs w:val="22"/>
        </w:rPr>
        <w:t>ačních center</w:t>
      </w:r>
    </w:p>
    <w:p w14:paraId="3294D578" w14:textId="77777777" w:rsidR="004D66EF" w:rsidRPr="000D6307" w:rsidRDefault="004D66EF" w:rsidP="004D66EF">
      <w:pPr>
        <w:pStyle w:val="Normlnweb"/>
        <w:spacing w:before="0" w:beforeAutospacing="0" w:after="120" w:afterAutospacing="0"/>
        <w:ind w:left="720"/>
        <w:rPr>
          <w:rFonts w:asciiTheme="minorHAnsi" w:hAnsiTheme="minorHAnsi" w:cs="Calibri Light"/>
          <w:sz w:val="22"/>
          <w:szCs w:val="22"/>
        </w:rPr>
      </w:pPr>
      <w:r w:rsidRPr="000D6307">
        <w:rPr>
          <w:rFonts w:asciiTheme="minorHAnsi" w:hAnsiTheme="minorHAnsi" w:cs="Calibri Light"/>
          <w:bCs/>
          <w:sz w:val="22"/>
          <w:szCs w:val="22"/>
        </w:rPr>
        <w:t>II.</w:t>
      </w:r>
      <w:r w:rsidRPr="000D6307">
        <w:rPr>
          <w:rFonts w:asciiTheme="minorHAnsi" w:hAnsiTheme="minorHAnsi" w:cs="Calibri Light"/>
          <w:sz w:val="22"/>
          <w:szCs w:val="22"/>
        </w:rPr>
        <w:t xml:space="preserve"> Podpora internacionalizace (škálování) start-upů</w:t>
      </w:r>
    </w:p>
    <w:p w14:paraId="12CE2581" w14:textId="77777777" w:rsidR="005312F3" w:rsidRDefault="0638DF89" w:rsidP="79EC755E">
      <w:pPr>
        <w:jc w:val="both"/>
        <w:rPr>
          <w:rFonts w:asciiTheme="minorHAnsi" w:hAnsiTheme="minorHAnsi"/>
        </w:rPr>
      </w:pPr>
      <w:r w:rsidRPr="000D6307">
        <w:t>V</w:t>
      </w:r>
      <w:r w:rsidR="009C024C" w:rsidRPr="000D6307">
        <w:t> </w:t>
      </w:r>
      <w:r w:rsidRPr="000D6307">
        <w:t xml:space="preserve">rámci </w:t>
      </w:r>
      <w:r w:rsidR="004D66EF" w:rsidRPr="000D6307">
        <w:t>pod</w:t>
      </w:r>
      <w:r w:rsidRPr="000D6307">
        <w:t xml:space="preserve">programu bude poskytována </w:t>
      </w:r>
      <w:r w:rsidR="00384BD4" w:rsidRPr="000D6307">
        <w:t>po</w:t>
      </w:r>
      <w:r w:rsidRPr="000D6307">
        <w:t xml:space="preserve">dpora pro </w:t>
      </w:r>
      <w:r w:rsidR="003C54C9" w:rsidRPr="000D6307">
        <w:t xml:space="preserve">rozvoj start-upů v </w:t>
      </w:r>
      <w:r w:rsidR="00C725AB" w:rsidRPr="000D6307">
        <w:t xml:space="preserve">tematicky zaměřených </w:t>
      </w:r>
      <w:r w:rsidR="003C54C9" w:rsidRPr="000D6307">
        <w:t>projek</w:t>
      </w:r>
      <w:r w:rsidR="00307442" w:rsidRPr="000D6307">
        <w:t>tech,</w:t>
      </w:r>
      <w:r w:rsidR="003C54C9" w:rsidRPr="000D6307">
        <w:t xml:space="preserve"> </w:t>
      </w:r>
      <w:r w:rsidR="204C3EE0" w:rsidRPr="000D6307">
        <w:t>tzv. “</w:t>
      </w:r>
      <w:r w:rsidR="1AFFCB71" w:rsidRPr="000D6307">
        <w:t>technologick</w:t>
      </w:r>
      <w:r w:rsidR="67361502" w:rsidRPr="000D6307">
        <w:t xml:space="preserve">ých </w:t>
      </w:r>
      <w:r w:rsidR="003A6F64" w:rsidRPr="000D6307">
        <w:t xml:space="preserve">inkubačních </w:t>
      </w:r>
      <w:r w:rsidR="6481ACBB" w:rsidRPr="000D6307">
        <w:t>c</w:t>
      </w:r>
      <w:r w:rsidR="6481ACBB">
        <w:t>enter”</w:t>
      </w:r>
      <w:r w:rsidR="000D6307">
        <w:t>,</w:t>
      </w:r>
      <w:r w:rsidR="6481ACBB">
        <w:t xml:space="preserve"> </w:t>
      </w:r>
      <w:r w:rsidR="00CC4C20">
        <w:t>podporující start-upy v</w:t>
      </w:r>
      <w:r w:rsidR="004C62BB">
        <w:t xml:space="preserve"> perspektivních </w:t>
      </w:r>
      <w:r w:rsidR="00CC4C20">
        <w:t xml:space="preserve">technologiích </w:t>
      </w:r>
      <w:r w:rsidR="6481ACBB">
        <w:t>(</w:t>
      </w:r>
      <w:r w:rsidR="00104FBE">
        <w:t xml:space="preserve">může jít </w:t>
      </w:r>
      <w:r w:rsidR="00A43309">
        <w:t xml:space="preserve">např. </w:t>
      </w:r>
      <w:r w:rsidR="00104FBE">
        <w:t xml:space="preserve">o </w:t>
      </w:r>
      <w:r w:rsidR="00A43309">
        <w:t xml:space="preserve">AI BIC, CernBIC, </w:t>
      </w:r>
      <w:r w:rsidR="000116B6">
        <w:t>MobilityInnovation BIC, ESA BIC, Enviro BIC</w:t>
      </w:r>
      <w:r w:rsidR="00B056B4">
        <w:t>, atd.</w:t>
      </w:r>
      <w:r w:rsidR="00B4250E">
        <w:t>)</w:t>
      </w:r>
      <w:r w:rsidR="003C54C9">
        <w:t xml:space="preserve">. </w:t>
      </w:r>
      <w:r w:rsidR="009D79FB">
        <w:t xml:space="preserve">Tyto tzv. </w:t>
      </w:r>
      <w:r w:rsidR="009D79FB">
        <w:lastRenderedPageBreak/>
        <w:t xml:space="preserve">BIC budou mít za cíl poskytnout začínajícím </w:t>
      </w:r>
      <w:r w:rsidR="004B58D0">
        <w:t>podnikatelům</w:t>
      </w:r>
      <w:r w:rsidR="009D79FB">
        <w:t xml:space="preserve"> komplexní </w:t>
      </w:r>
      <w:r w:rsidR="004B58D0">
        <w:t>byznysové</w:t>
      </w:r>
      <w:r w:rsidR="009D79FB" w:rsidRPr="002A1B67">
        <w:t xml:space="preserve"> poradenství,</w:t>
      </w:r>
      <w:r w:rsidR="009D79FB">
        <w:t xml:space="preserve"> financ</w:t>
      </w:r>
      <w:r w:rsidR="005E7B26">
        <w:t>ování</w:t>
      </w:r>
      <w:r w:rsidR="009D79FB">
        <w:t>,</w:t>
      </w:r>
      <w:r w:rsidR="009D79FB" w:rsidRPr="002A1B67">
        <w:t xml:space="preserve"> technick</w:t>
      </w:r>
      <w:r w:rsidR="009D79FB">
        <w:t xml:space="preserve">ý mentoring </w:t>
      </w:r>
      <w:r w:rsidR="009D79FB" w:rsidRPr="002A1B67">
        <w:t>a podporu během inkubace</w:t>
      </w:r>
      <w:r w:rsidR="009D79FB">
        <w:t xml:space="preserve">. </w:t>
      </w:r>
      <w:r w:rsidR="005312F3">
        <w:t>Start</w:t>
      </w:r>
      <w:r w:rsidR="0060749A">
        <w:t>-</w:t>
      </w:r>
      <w:r w:rsidR="005312F3">
        <w:t>upům bude zajištěn koordinovaný přístup k nejnovějším odborným poznatkům a technologiím a s tím související podpor</w:t>
      </w:r>
      <w:r w:rsidR="79EC755E">
        <w:t>a</w:t>
      </w:r>
      <w:r w:rsidR="005312F3">
        <w:t xml:space="preserve"> při pilotování, testování a</w:t>
      </w:r>
      <w:r w:rsidR="000D6307">
        <w:t> </w:t>
      </w:r>
      <w:r w:rsidR="005312F3">
        <w:t xml:space="preserve">experimentování a poskytnuta podpora pro obchodní a výrobní procesy </w:t>
      </w:r>
      <w:r w:rsidR="003A6F64">
        <w:t>včetně</w:t>
      </w:r>
      <w:r w:rsidR="005312F3">
        <w:t xml:space="preserve"> komercializac</w:t>
      </w:r>
      <w:r w:rsidR="003A6F64">
        <w:t>e</w:t>
      </w:r>
      <w:r w:rsidR="005312F3">
        <w:t xml:space="preserve"> produktů či služeb. </w:t>
      </w:r>
      <w:r w:rsidR="0060749A">
        <w:t>Součástí podpory je též zřízení kvalitních manažerských týmů, které budou start</w:t>
      </w:r>
      <w:r w:rsidR="003A6F64">
        <w:t>-</w:t>
      </w:r>
      <w:r w:rsidR="0060749A">
        <w:t>upům v jednotlivých inkubačních centrech k dispozici, především pro oblast byznysu, managementu a</w:t>
      </w:r>
      <w:r w:rsidR="000D6307">
        <w:t> </w:t>
      </w:r>
      <w:r w:rsidR="0060749A">
        <w:t xml:space="preserve">marketingu. </w:t>
      </w:r>
      <w:r w:rsidR="00990022">
        <w:t xml:space="preserve">Jejich úkolem bude nejen podpora firem, ale také zajištění chodu inkubačních center včetně propagace, administrace, scoutingu (vytipování) potenciálních žadatelů a jejich příprava před podáním přihlášky do inkubačního programu. </w:t>
      </w:r>
      <w:r w:rsidR="0060749A">
        <w:t xml:space="preserve">Pro technické oblasti bude </w:t>
      </w:r>
      <w:r w:rsidR="00990022">
        <w:t>vy</w:t>
      </w:r>
      <w:r w:rsidR="0060749A">
        <w:t>budována síť mentorů</w:t>
      </w:r>
      <w:r w:rsidR="000D6307">
        <w:t>,</w:t>
      </w:r>
      <w:r w:rsidR="79EC755E">
        <w:t xml:space="preserve"> soukromých subjektů a VaV center</w:t>
      </w:r>
      <w:r w:rsidR="0060749A">
        <w:t xml:space="preserve">, </w:t>
      </w:r>
      <w:r w:rsidR="00990022">
        <w:t>kter</w:t>
      </w:r>
      <w:r w:rsidR="79EC755E">
        <w:t>á</w:t>
      </w:r>
      <w:r w:rsidR="00990022">
        <w:t xml:space="preserve"> </w:t>
      </w:r>
      <w:r w:rsidR="0060749A">
        <w:t>bud</w:t>
      </w:r>
      <w:r w:rsidR="79EC755E">
        <w:t>e</w:t>
      </w:r>
      <w:r w:rsidR="0060749A">
        <w:t xml:space="preserve"> </w:t>
      </w:r>
      <w:r w:rsidR="00990022">
        <w:t>startupům k dispozici</w:t>
      </w:r>
      <w:r w:rsidR="0060749A">
        <w:t xml:space="preserve"> dle aktuálních potřeb. </w:t>
      </w:r>
      <w:r w:rsidR="005312F3">
        <w:t xml:space="preserve">V rámci cíle budou podporovány inovativní firmy, tzv. </w:t>
      </w:r>
      <w:r w:rsidR="005312F3" w:rsidRPr="79EC755E">
        <w:rPr>
          <w:rFonts w:asciiTheme="minorHAnsi" w:hAnsiTheme="minorHAnsi"/>
        </w:rPr>
        <w:t>high potential startups (HPS) ve vybraných oborech</w:t>
      </w:r>
      <w:r w:rsidR="000D6307">
        <w:rPr>
          <w:rFonts w:asciiTheme="minorHAnsi" w:hAnsiTheme="minorHAnsi"/>
        </w:rPr>
        <w:t>,</w:t>
      </w:r>
      <w:r w:rsidR="005312F3" w:rsidRPr="79EC755E">
        <w:rPr>
          <w:rFonts w:asciiTheme="minorHAnsi" w:hAnsiTheme="minorHAnsi"/>
        </w:rPr>
        <w:t xml:space="preserve"> jako jsou AI, AR/VR, big data, nanotechnologie, life-science, IoT, mobility, space, farmacie, pokročilé materiály, zdravotnická technologie případně na další KET</w:t>
      </w:r>
      <w:r w:rsidR="005312F3" w:rsidRPr="79EC755E">
        <w:rPr>
          <w:rStyle w:val="Znakapoznpodarou"/>
          <w:rFonts w:asciiTheme="minorHAnsi" w:hAnsiTheme="minorHAnsi"/>
        </w:rPr>
        <w:footnoteReference w:id="2"/>
      </w:r>
      <w:r w:rsidR="005312F3" w:rsidRPr="79EC755E">
        <w:rPr>
          <w:rFonts w:asciiTheme="minorHAnsi" w:hAnsiTheme="minorHAnsi"/>
        </w:rPr>
        <w:t xml:space="preserve"> technologie</w:t>
      </w:r>
      <w:r w:rsidR="009704A7" w:rsidRPr="79EC755E">
        <w:rPr>
          <w:rFonts w:asciiTheme="minorHAnsi" w:hAnsiTheme="minorHAnsi"/>
        </w:rPr>
        <w:t xml:space="preserve">. </w:t>
      </w:r>
      <w:r w:rsidR="009704A7">
        <w:t>Financování bude vycházet z osvědčeného modelu</w:t>
      </w:r>
      <w:r w:rsidR="79EC755E">
        <w:t>,</w:t>
      </w:r>
      <w:r w:rsidR="009704A7">
        <w:t xml:space="preserve"> a to a) přímá podpora inkubovaným firmám a b) prostředky na provoz samotného centra.</w:t>
      </w:r>
    </w:p>
    <w:p w14:paraId="09816F3A" w14:textId="77777777" w:rsidR="0FAF768E" w:rsidRDefault="004D66EF" w:rsidP="00E41AEF">
      <w:pPr>
        <w:jc w:val="both"/>
      </w:pPr>
      <w:r>
        <w:rPr>
          <w:rFonts w:asciiTheme="minorHAnsi" w:hAnsiTheme="minorHAnsi"/>
        </w:rPr>
        <w:t xml:space="preserve">V rámci </w:t>
      </w:r>
      <w:r w:rsidR="004A0F96">
        <w:rPr>
          <w:rFonts w:asciiTheme="minorHAnsi" w:hAnsiTheme="minorHAnsi"/>
        </w:rPr>
        <w:t>druhého cíle</w:t>
      </w:r>
      <w:r w:rsidR="0FAF768E" w:rsidRPr="009C024C">
        <w:rPr>
          <w:rFonts w:asciiTheme="minorHAnsi" w:hAnsiTheme="minorHAnsi"/>
        </w:rPr>
        <w:t xml:space="preserve"> podprogramu </w:t>
      </w:r>
      <w:r w:rsidR="00BD661A">
        <w:rPr>
          <w:rFonts w:asciiTheme="minorHAnsi" w:hAnsiTheme="minorHAnsi"/>
        </w:rPr>
        <w:t xml:space="preserve">bude podporována internacionalizace </w:t>
      </w:r>
      <w:r w:rsidR="003B1B02">
        <w:rPr>
          <w:rFonts w:asciiTheme="minorHAnsi" w:hAnsiTheme="minorHAnsi"/>
        </w:rPr>
        <w:t xml:space="preserve">vyspělejších </w:t>
      </w:r>
      <w:r w:rsidR="00961F8D">
        <w:rPr>
          <w:rFonts w:asciiTheme="minorHAnsi" w:hAnsiTheme="minorHAnsi"/>
        </w:rPr>
        <w:t xml:space="preserve">hi-tech </w:t>
      </w:r>
      <w:r w:rsidR="00BD661A">
        <w:rPr>
          <w:rFonts w:asciiTheme="minorHAnsi" w:hAnsiTheme="minorHAnsi"/>
        </w:rPr>
        <w:t>start-upů</w:t>
      </w:r>
      <w:r w:rsidR="000D6307">
        <w:rPr>
          <w:rFonts w:asciiTheme="minorHAnsi" w:hAnsiTheme="minorHAnsi"/>
        </w:rPr>
        <w:t>,</w:t>
      </w:r>
      <w:r w:rsidR="00BD661A">
        <w:rPr>
          <w:rFonts w:asciiTheme="minorHAnsi" w:hAnsiTheme="minorHAnsi"/>
        </w:rPr>
        <w:t xml:space="preserve"> a to </w:t>
      </w:r>
      <w:r w:rsidR="00CE7A62">
        <w:rPr>
          <w:rFonts w:asciiTheme="minorHAnsi" w:hAnsiTheme="minorHAnsi"/>
        </w:rPr>
        <w:t xml:space="preserve">prostřednictvím „řízeného“ růstu (akcelerace). Součástí podpory bude </w:t>
      </w:r>
      <w:r w:rsidR="00BD661A">
        <w:rPr>
          <w:rFonts w:asciiTheme="minorHAnsi" w:hAnsiTheme="minorHAnsi"/>
        </w:rPr>
        <w:t>zprostředkování</w:t>
      </w:r>
      <w:r w:rsidR="00E41AEF">
        <w:rPr>
          <w:rFonts w:asciiTheme="minorHAnsi" w:hAnsiTheme="minorHAnsi"/>
        </w:rPr>
        <w:t xml:space="preserve"> přístupu </w:t>
      </w:r>
      <w:r w:rsidR="00F414C8">
        <w:rPr>
          <w:rFonts w:asciiTheme="minorHAnsi" w:hAnsiTheme="minorHAnsi"/>
        </w:rPr>
        <w:t>k</w:t>
      </w:r>
      <w:r w:rsidR="00D40FA4">
        <w:rPr>
          <w:rFonts w:asciiTheme="minorHAnsi" w:hAnsiTheme="minorHAnsi"/>
        </w:rPr>
        <w:t xml:space="preserve"> zahraničnímu </w:t>
      </w:r>
      <w:r w:rsidR="00F414C8">
        <w:rPr>
          <w:rFonts w:asciiTheme="minorHAnsi" w:hAnsiTheme="minorHAnsi"/>
        </w:rPr>
        <w:t xml:space="preserve">byznys </w:t>
      </w:r>
      <w:r w:rsidR="00F414C8" w:rsidRPr="009C024C">
        <w:rPr>
          <w:rFonts w:asciiTheme="minorHAnsi" w:hAnsiTheme="minorHAnsi"/>
        </w:rPr>
        <w:t xml:space="preserve">know-how </w:t>
      </w:r>
      <w:r w:rsidR="00F414C8">
        <w:rPr>
          <w:rFonts w:asciiTheme="minorHAnsi" w:hAnsiTheme="minorHAnsi"/>
        </w:rPr>
        <w:t xml:space="preserve">a </w:t>
      </w:r>
      <w:r w:rsidR="00E41AEF">
        <w:rPr>
          <w:rFonts w:asciiTheme="minorHAnsi" w:hAnsiTheme="minorHAnsi"/>
        </w:rPr>
        <w:t>ke </w:t>
      </w:r>
      <w:r w:rsidR="0FAF768E" w:rsidRPr="009C024C">
        <w:rPr>
          <w:rFonts w:asciiTheme="minorHAnsi" w:hAnsiTheme="minorHAnsi"/>
        </w:rPr>
        <w:t xml:space="preserve">špičkovým technologiím </w:t>
      </w:r>
      <w:r w:rsidR="00BD661A">
        <w:rPr>
          <w:rFonts w:asciiTheme="minorHAnsi" w:hAnsiTheme="minorHAnsi"/>
        </w:rPr>
        <w:t xml:space="preserve">z </w:t>
      </w:r>
      <w:r w:rsidR="0FAF768E" w:rsidRPr="009C024C">
        <w:rPr>
          <w:rFonts w:asciiTheme="minorHAnsi" w:hAnsiTheme="minorHAnsi"/>
        </w:rPr>
        <w:t>vyspělých světových trhů</w:t>
      </w:r>
      <w:r w:rsidR="00EB4677">
        <w:rPr>
          <w:rFonts w:asciiTheme="minorHAnsi" w:hAnsiTheme="minorHAnsi"/>
        </w:rPr>
        <w:t xml:space="preserve"> (např. USA, Izrael, Singapur)</w:t>
      </w:r>
      <w:r w:rsidR="00A474B0">
        <w:rPr>
          <w:rFonts w:asciiTheme="minorHAnsi" w:hAnsiTheme="minorHAnsi"/>
        </w:rPr>
        <w:t>. V rámci projektů bude start</w:t>
      </w:r>
      <w:r w:rsidR="002A5BD9">
        <w:rPr>
          <w:rFonts w:asciiTheme="minorHAnsi" w:hAnsiTheme="minorHAnsi"/>
        </w:rPr>
        <w:t>-</w:t>
      </w:r>
      <w:r w:rsidR="00A474B0">
        <w:rPr>
          <w:rFonts w:asciiTheme="minorHAnsi" w:hAnsiTheme="minorHAnsi"/>
        </w:rPr>
        <w:t>upům</w:t>
      </w:r>
      <w:r w:rsidR="00EB4677">
        <w:rPr>
          <w:rFonts w:asciiTheme="minorHAnsi" w:hAnsiTheme="minorHAnsi"/>
        </w:rPr>
        <w:t xml:space="preserve"> poskytová</w:t>
      </w:r>
      <w:r w:rsidR="00A474B0">
        <w:rPr>
          <w:rFonts w:asciiTheme="minorHAnsi" w:hAnsiTheme="minorHAnsi"/>
        </w:rPr>
        <w:t>n</w:t>
      </w:r>
      <w:r w:rsidR="00EB4677">
        <w:rPr>
          <w:rFonts w:asciiTheme="minorHAnsi" w:hAnsiTheme="minorHAnsi"/>
        </w:rPr>
        <w:t xml:space="preserve"> mentoring</w:t>
      </w:r>
      <w:r w:rsidR="00D40FA4">
        <w:rPr>
          <w:rFonts w:asciiTheme="minorHAnsi" w:hAnsiTheme="minorHAnsi"/>
        </w:rPr>
        <w:t xml:space="preserve"> a</w:t>
      </w:r>
      <w:r w:rsidR="00A474B0">
        <w:rPr>
          <w:rFonts w:asciiTheme="minorHAnsi" w:hAnsiTheme="minorHAnsi"/>
        </w:rPr>
        <w:t xml:space="preserve"> poradenské služby, </w:t>
      </w:r>
      <w:r w:rsidR="00EB4677">
        <w:rPr>
          <w:rFonts w:asciiTheme="minorHAnsi" w:hAnsiTheme="minorHAnsi"/>
        </w:rPr>
        <w:t>čím</w:t>
      </w:r>
      <w:r w:rsidR="000C62E4">
        <w:rPr>
          <w:rFonts w:asciiTheme="minorHAnsi" w:hAnsiTheme="minorHAnsi"/>
        </w:rPr>
        <w:t>ž</w:t>
      </w:r>
      <w:r w:rsidR="00EB4677">
        <w:rPr>
          <w:rFonts w:asciiTheme="minorHAnsi" w:hAnsiTheme="minorHAnsi"/>
        </w:rPr>
        <w:t xml:space="preserve"> dojde ke zvýšení manažerských </w:t>
      </w:r>
      <w:r w:rsidR="00A474B0">
        <w:rPr>
          <w:rFonts w:asciiTheme="minorHAnsi" w:hAnsiTheme="minorHAnsi"/>
        </w:rPr>
        <w:t xml:space="preserve">a byznysových </w:t>
      </w:r>
      <w:r w:rsidR="00EB4677">
        <w:rPr>
          <w:rFonts w:asciiTheme="minorHAnsi" w:hAnsiTheme="minorHAnsi"/>
        </w:rPr>
        <w:t>dovedností</w:t>
      </w:r>
      <w:r w:rsidR="00D40FA4">
        <w:rPr>
          <w:rFonts w:asciiTheme="minorHAnsi" w:hAnsiTheme="minorHAnsi"/>
        </w:rPr>
        <w:t>,</w:t>
      </w:r>
      <w:r w:rsidR="009E4CCB">
        <w:rPr>
          <w:rFonts w:asciiTheme="minorHAnsi" w:hAnsiTheme="minorHAnsi"/>
        </w:rPr>
        <w:t xml:space="preserve"> a </w:t>
      </w:r>
      <w:r w:rsidR="00A474B0">
        <w:rPr>
          <w:rFonts w:asciiTheme="minorHAnsi" w:hAnsiTheme="minorHAnsi"/>
        </w:rPr>
        <w:t xml:space="preserve">zároveň bude poskytováno nezbytné zázemí </w:t>
      </w:r>
      <w:r w:rsidR="000A0500">
        <w:rPr>
          <w:rFonts w:asciiTheme="minorHAnsi" w:hAnsiTheme="minorHAnsi"/>
        </w:rPr>
        <w:t>ve</w:t>
      </w:r>
      <w:r w:rsidR="000D6307">
        <w:rPr>
          <w:rFonts w:asciiTheme="minorHAnsi" w:hAnsiTheme="minorHAnsi"/>
        </w:rPr>
        <w:t> </w:t>
      </w:r>
      <w:r w:rsidR="000A0500">
        <w:rPr>
          <w:rFonts w:asciiTheme="minorHAnsi" w:hAnsiTheme="minorHAnsi"/>
        </w:rPr>
        <w:t xml:space="preserve">formě kancelářských prostor, </w:t>
      </w:r>
      <w:r w:rsidR="00694BBD">
        <w:rPr>
          <w:rFonts w:asciiTheme="minorHAnsi" w:hAnsiTheme="minorHAnsi"/>
        </w:rPr>
        <w:t xml:space="preserve">technického zázemí s </w:t>
      </w:r>
      <w:r w:rsidR="00D40FA4">
        <w:rPr>
          <w:rFonts w:asciiTheme="minorHAnsi" w:hAnsiTheme="minorHAnsi"/>
        </w:rPr>
        <w:t>možnost</w:t>
      </w:r>
      <w:r w:rsidR="000C62E4">
        <w:rPr>
          <w:rFonts w:asciiTheme="minorHAnsi" w:hAnsiTheme="minorHAnsi"/>
        </w:rPr>
        <w:t>í</w:t>
      </w:r>
      <w:r w:rsidR="00D40FA4">
        <w:rPr>
          <w:rFonts w:asciiTheme="minorHAnsi" w:hAnsiTheme="minorHAnsi"/>
        </w:rPr>
        <w:t xml:space="preserve"> testování produktů na zahraničních trzích</w:t>
      </w:r>
      <w:r w:rsidR="00662A27">
        <w:rPr>
          <w:rFonts w:asciiTheme="minorHAnsi" w:hAnsiTheme="minorHAnsi"/>
        </w:rPr>
        <w:t>,</w:t>
      </w:r>
      <w:r w:rsidR="00D40FA4">
        <w:rPr>
          <w:rFonts w:asciiTheme="minorHAnsi" w:hAnsiTheme="minorHAnsi"/>
        </w:rPr>
        <w:t xml:space="preserve"> a to včetně </w:t>
      </w:r>
      <w:r w:rsidR="000A0500">
        <w:rPr>
          <w:rFonts w:asciiTheme="minorHAnsi" w:hAnsiTheme="minorHAnsi"/>
        </w:rPr>
        <w:t>ochrany duševního vlastnictví</w:t>
      </w:r>
      <w:r w:rsidR="00515594">
        <w:rPr>
          <w:rFonts w:asciiTheme="minorHAnsi" w:hAnsiTheme="minorHAnsi"/>
        </w:rPr>
        <w:t xml:space="preserve"> a </w:t>
      </w:r>
      <w:r w:rsidR="00D40FA4">
        <w:rPr>
          <w:rFonts w:asciiTheme="minorHAnsi" w:hAnsiTheme="minorHAnsi"/>
        </w:rPr>
        <w:t xml:space="preserve">nezbytného </w:t>
      </w:r>
      <w:r w:rsidR="00515594">
        <w:rPr>
          <w:rFonts w:asciiTheme="minorHAnsi" w:hAnsiTheme="minorHAnsi"/>
        </w:rPr>
        <w:t>networkingu</w:t>
      </w:r>
      <w:r w:rsidR="000A0500">
        <w:rPr>
          <w:rFonts w:asciiTheme="minorHAnsi" w:hAnsiTheme="minorHAnsi"/>
        </w:rPr>
        <w:t xml:space="preserve">. Pro úspěšnou realizaci </w:t>
      </w:r>
      <w:r w:rsidR="00D40FA4">
        <w:rPr>
          <w:rFonts w:asciiTheme="minorHAnsi" w:hAnsiTheme="minorHAnsi"/>
        </w:rPr>
        <w:t>akceleračních programů</w:t>
      </w:r>
      <w:r w:rsidR="00613D5E">
        <w:rPr>
          <w:rFonts w:asciiTheme="minorHAnsi" w:hAnsiTheme="minorHAnsi"/>
        </w:rPr>
        <w:t xml:space="preserve"> je</w:t>
      </w:r>
      <w:r w:rsidR="000A0500">
        <w:rPr>
          <w:rFonts w:asciiTheme="minorHAnsi" w:hAnsiTheme="minorHAnsi"/>
        </w:rPr>
        <w:t xml:space="preserve"> nezbytné zajistit odpovídají</w:t>
      </w:r>
      <w:r w:rsidR="000C62E4">
        <w:rPr>
          <w:rFonts w:asciiTheme="minorHAnsi" w:hAnsiTheme="minorHAnsi"/>
        </w:rPr>
        <w:t>cí</w:t>
      </w:r>
      <w:r w:rsidR="000A0500">
        <w:rPr>
          <w:rFonts w:asciiTheme="minorHAnsi" w:hAnsiTheme="minorHAnsi"/>
        </w:rPr>
        <w:t xml:space="preserve"> infrastrukturu </w:t>
      </w:r>
      <w:r w:rsidR="00525DA6">
        <w:rPr>
          <w:rFonts w:asciiTheme="minorHAnsi" w:hAnsiTheme="minorHAnsi"/>
        </w:rPr>
        <w:t xml:space="preserve">včetně odborného managementu, který zajistí </w:t>
      </w:r>
      <w:r w:rsidR="00BE59DA">
        <w:rPr>
          <w:rFonts w:asciiTheme="minorHAnsi" w:hAnsiTheme="minorHAnsi"/>
        </w:rPr>
        <w:t>kvalitu poskytované</w:t>
      </w:r>
      <w:r w:rsidR="00525DA6">
        <w:rPr>
          <w:rFonts w:asciiTheme="minorHAnsi" w:hAnsiTheme="minorHAnsi"/>
        </w:rPr>
        <w:t xml:space="preserve"> podpor</w:t>
      </w:r>
      <w:r w:rsidR="00BE59DA">
        <w:rPr>
          <w:rFonts w:asciiTheme="minorHAnsi" w:hAnsiTheme="minorHAnsi"/>
        </w:rPr>
        <w:t>y</w:t>
      </w:r>
      <w:r w:rsidR="002E374D">
        <w:rPr>
          <w:rFonts w:asciiTheme="minorHAnsi" w:hAnsiTheme="minorHAnsi"/>
        </w:rPr>
        <w:t xml:space="preserve">, výběr vhodných </w:t>
      </w:r>
      <w:r w:rsidR="00BE59DA">
        <w:rPr>
          <w:rFonts w:asciiTheme="minorHAnsi" w:hAnsiTheme="minorHAnsi"/>
        </w:rPr>
        <w:t xml:space="preserve">strategických </w:t>
      </w:r>
      <w:r w:rsidR="002E374D">
        <w:rPr>
          <w:rFonts w:asciiTheme="minorHAnsi" w:hAnsiTheme="minorHAnsi"/>
        </w:rPr>
        <w:t>partnerů</w:t>
      </w:r>
      <w:r w:rsidR="00694BBD">
        <w:rPr>
          <w:rFonts w:asciiTheme="minorHAnsi" w:hAnsiTheme="minorHAnsi"/>
        </w:rPr>
        <w:t>, přípravu firem</w:t>
      </w:r>
      <w:r w:rsidR="002E374D">
        <w:rPr>
          <w:rFonts w:asciiTheme="minorHAnsi" w:hAnsiTheme="minorHAnsi"/>
        </w:rPr>
        <w:t xml:space="preserve"> a v neposlední řadě </w:t>
      </w:r>
      <w:r w:rsidR="00C06CA0">
        <w:rPr>
          <w:rFonts w:asciiTheme="minorHAnsi" w:hAnsiTheme="minorHAnsi"/>
        </w:rPr>
        <w:t xml:space="preserve">též </w:t>
      </w:r>
      <w:r w:rsidR="0019030C">
        <w:rPr>
          <w:rFonts w:asciiTheme="minorHAnsi" w:hAnsiTheme="minorHAnsi"/>
        </w:rPr>
        <w:t>marketing</w:t>
      </w:r>
      <w:r w:rsidR="000E79D3">
        <w:rPr>
          <w:rFonts w:asciiTheme="minorHAnsi" w:hAnsiTheme="minorHAnsi"/>
        </w:rPr>
        <w:t>. Tyto služby</w:t>
      </w:r>
      <w:r w:rsidR="00BE59DA">
        <w:rPr>
          <w:rFonts w:asciiTheme="minorHAnsi" w:hAnsiTheme="minorHAnsi"/>
        </w:rPr>
        <w:t xml:space="preserve"> by jinak byly pro start-upy těžko dosažitelné</w:t>
      </w:r>
      <w:r w:rsidR="009E4CCB">
        <w:rPr>
          <w:rFonts w:asciiTheme="minorHAnsi" w:hAnsiTheme="minorHAnsi"/>
        </w:rPr>
        <w:t>.</w:t>
      </w:r>
      <w:r w:rsidR="003A0154">
        <w:rPr>
          <w:rFonts w:asciiTheme="minorHAnsi" w:hAnsiTheme="minorHAnsi"/>
        </w:rPr>
        <w:t xml:space="preserve"> Cíl by tak měl</w:t>
      </w:r>
      <w:r w:rsidR="00C3528F">
        <w:rPr>
          <w:rFonts w:asciiTheme="minorHAnsi" w:hAnsiTheme="minorHAnsi"/>
        </w:rPr>
        <w:t xml:space="preserve"> napomoci budování tzv.</w:t>
      </w:r>
      <w:r w:rsidR="009E4CCB">
        <w:rPr>
          <w:rFonts w:asciiTheme="minorHAnsi" w:hAnsiTheme="minorHAnsi"/>
        </w:rPr>
        <w:t xml:space="preserve"> </w:t>
      </w:r>
      <w:r w:rsidR="00662A27">
        <w:rPr>
          <w:rFonts w:asciiTheme="minorHAnsi" w:hAnsiTheme="minorHAnsi"/>
        </w:rPr>
        <w:t xml:space="preserve"> High Potential Startup </w:t>
      </w:r>
      <w:r w:rsidR="00C3528F">
        <w:rPr>
          <w:rFonts w:asciiTheme="minorHAnsi" w:hAnsiTheme="minorHAnsi"/>
        </w:rPr>
        <w:t>-</w:t>
      </w:r>
      <w:r w:rsidR="00662A27">
        <w:rPr>
          <w:rFonts w:asciiTheme="minorHAnsi" w:hAnsiTheme="minorHAnsi"/>
        </w:rPr>
        <w:t xml:space="preserve"> společnost</w:t>
      </w:r>
      <w:r w:rsidR="000C62E4">
        <w:rPr>
          <w:rFonts w:asciiTheme="minorHAnsi" w:hAnsiTheme="minorHAnsi"/>
        </w:rPr>
        <w:t>i</w:t>
      </w:r>
      <w:r w:rsidR="00662A27">
        <w:rPr>
          <w:rFonts w:asciiTheme="minorHAnsi" w:hAnsiTheme="minorHAnsi"/>
        </w:rPr>
        <w:t>, která má sídlo v ČR, vyvíjí inovativní produkt či službu</w:t>
      </w:r>
      <w:r w:rsidR="001D09F5">
        <w:rPr>
          <w:rFonts w:asciiTheme="minorHAnsi" w:hAnsiTheme="minorHAnsi"/>
        </w:rPr>
        <w:t>, má</w:t>
      </w:r>
      <w:r w:rsidR="00662A27">
        <w:rPr>
          <w:rFonts w:asciiTheme="minorHAnsi" w:hAnsiTheme="minorHAnsi"/>
        </w:rPr>
        <w:t xml:space="preserve"> potenciál uplatnitelnosti na mezinárodních trzích, kvalitní manažerský tým a rychle roste co do obratu, tržeb nebo penetrace do zahraničí.  </w:t>
      </w:r>
      <w:r w:rsidR="00B64662">
        <w:rPr>
          <w:rFonts w:asciiTheme="minorHAnsi" w:hAnsiTheme="minorHAnsi"/>
        </w:rPr>
        <w:t xml:space="preserve">Cíl </w:t>
      </w:r>
      <w:r w:rsidR="00B64662" w:rsidRPr="009C024C">
        <w:rPr>
          <w:rFonts w:asciiTheme="minorHAnsi" w:hAnsiTheme="minorHAnsi"/>
        </w:rPr>
        <w:t>tak</w:t>
      </w:r>
      <w:r w:rsidR="00C06CA0">
        <w:rPr>
          <w:rFonts w:asciiTheme="minorHAnsi" w:hAnsiTheme="minorHAnsi"/>
        </w:rPr>
        <w:t xml:space="preserve"> </w:t>
      </w:r>
      <w:r w:rsidR="0FAF768E" w:rsidRPr="009C024C">
        <w:rPr>
          <w:rFonts w:asciiTheme="minorHAnsi" w:hAnsiTheme="minorHAnsi"/>
        </w:rPr>
        <w:t xml:space="preserve">povede ke zvýšení konkurenceschopnosti </w:t>
      </w:r>
      <w:r w:rsidR="00BE59DA">
        <w:rPr>
          <w:rFonts w:asciiTheme="minorHAnsi" w:hAnsiTheme="minorHAnsi"/>
        </w:rPr>
        <w:t xml:space="preserve">(mezinárodní) </w:t>
      </w:r>
      <w:r w:rsidR="009E4CCB">
        <w:rPr>
          <w:rFonts w:asciiTheme="minorHAnsi" w:hAnsiTheme="minorHAnsi"/>
        </w:rPr>
        <w:t>těchto firem, jejich globálnímu rozvoji</w:t>
      </w:r>
      <w:r w:rsidR="00C06CA0">
        <w:rPr>
          <w:rFonts w:asciiTheme="minorHAnsi" w:hAnsiTheme="minorHAnsi"/>
        </w:rPr>
        <w:t>, uplatnění produktů na trhu</w:t>
      </w:r>
      <w:r w:rsidR="0FAF768E" w:rsidRPr="009C024C">
        <w:rPr>
          <w:rFonts w:asciiTheme="minorHAnsi" w:hAnsiTheme="minorHAnsi"/>
        </w:rPr>
        <w:t>, tvorbě pracovních míst</w:t>
      </w:r>
      <w:r w:rsidR="009E4CCB">
        <w:rPr>
          <w:rFonts w:asciiTheme="minorHAnsi" w:hAnsiTheme="minorHAnsi"/>
        </w:rPr>
        <w:t>, růst</w:t>
      </w:r>
      <w:r w:rsidR="00BE59DA">
        <w:rPr>
          <w:rFonts w:asciiTheme="minorHAnsi" w:hAnsiTheme="minorHAnsi"/>
        </w:rPr>
        <w:t>u</w:t>
      </w:r>
      <w:r w:rsidR="009E4CCB">
        <w:rPr>
          <w:rFonts w:asciiTheme="minorHAnsi" w:hAnsiTheme="minorHAnsi"/>
        </w:rPr>
        <w:t xml:space="preserve"> inovací</w:t>
      </w:r>
      <w:r w:rsidR="0FAF768E" w:rsidRPr="009C024C">
        <w:rPr>
          <w:rFonts w:asciiTheme="minorHAnsi" w:hAnsiTheme="minorHAnsi"/>
        </w:rPr>
        <w:t xml:space="preserve"> </w:t>
      </w:r>
      <w:r w:rsidR="00BE59DA">
        <w:rPr>
          <w:rFonts w:asciiTheme="minorHAnsi" w:hAnsiTheme="minorHAnsi"/>
        </w:rPr>
        <w:t>i</w:t>
      </w:r>
      <w:r w:rsidR="000D6307">
        <w:rPr>
          <w:rFonts w:asciiTheme="minorHAnsi" w:hAnsiTheme="minorHAnsi"/>
        </w:rPr>
        <w:t> </w:t>
      </w:r>
      <w:r w:rsidR="00BE59DA">
        <w:rPr>
          <w:rFonts w:asciiTheme="minorHAnsi" w:hAnsiTheme="minorHAnsi"/>
        </w:rPr>
        <w:t xml:space="preserve">podnikatelského know-how </w:t>
      </w:r>
      <w:r w:rsidR="0FAF768E" w:rsidRPr="009C024C">
        <w:rPr>
          <w:rFonts w:asciiTheme="minorHAnsi" w:hAnsiTheme="minorHAnsi"/>
        </w:rPr>
        <w:t>a</w:t>
      </w:r>
      <w:r w:rsidR="009C024C">
        <w:rPr>
          <w:rFonts w:asciiTheme="minorHAnsi" w:hAnsiTheme="minorHAnsi"/>
        </w:rPr>
        <w:t> </w:t>
      </w:r>
      <w:r w:rsidR="009E4CCB">
        <w:rPr>
          <w:rFonts w:asciiTheme="minorHAnsi" w:hAnsiTheme="minorHAnsi"/>
        </w:rPr>
        <w:t xml:space="preserve">i k </w:t>
      </w:r>
      <w:r w:rsidR="0FAF768E" w:rsidRPr="009C024C">
        <w:rPr>
          <w:rFonts w:asciiTheme="minorHAnsi" w:hAnsiTheme="minorHAnsi"/>
        </w:rPr>
        <w:t>růstu hrubého domácího prod</w:t>
      </w:r>
      <w:r w:rsidR="0FAF768E" w:rsidRPr="009C024C">
        <w:t>uktu.</w:t>
      </w:r>
    </w:p>
    <w:p w14:paraId="4594C1BC" w14:textId="2FA4CEA5" w:rsidR="00CD05EA" w:rsidRPr="009C024C" w:rsidRDefault="00CD05EA" w:rsidP="00E41AEF">
      <w:pPr>
        <w:jc w:val="both"/>
      </w:pPr>
      <w:r w:rsidRPr="009C024C">
        <w:t>Uchazečem o</w:t>
      </w:r>
      <w:r w:rsidR="009C024C">
        <w:t> </w:t>
      </w:r>
      <w:r w:rsidRPr="009C024C">
        <w:t>podporu může být organizační složka státu nebo organizační jednotka ministerstva, zabývající se výzkumem a</w:t>
      </w:r>
      <w:r w:rsidR="009C024C">
        <w:t> </w:t>
      </w:r>
      <w:r w:rsidRPr="009C024C">
        <w:t>vývojem, a</w:t>
      </w:r>
      <w:r w:rsidR="009C024C">
        <w:t> </w:t>
      </w:r>
      <w:r w:rsidRPr="009C024C">
        <w:t>dále právnická osoba</w:t>
      </w:r>
      <w:r w:rsidR="009E4CCB">
        <w:t>, kter</w:t>
      </w:r>
      <w:r w:rsidR="00916D78">
        <w:t>á</w:t>
      </w:r>
      <w:r w:rsidR="009E4CCB">
        <w:t xml:space="preserve"> bud</w:t>
      </w:r>
      <w:r w:rsidR="00916D78">
        <w:t>e</w:t>
      </w:r>
      <w:r w:rsidR="009E4CCB">
        <w:t xml:space="preserve"> konečným příjemcem podpory</w:t>
      </w:r>
      <w:r w:rsidRPr="009C024C">
        <w:t>.</w:t>
      </w:r>
    </w:p>
    <w:p w14:paraId="76D935F1" w14:textId="77777777" w:rsidR="009E5C0D" w:rsidRDefault="009E5C0D" w:rsidP="00E41AEF">
      <w:pPr>
        <w:jc w:val="both"/>
      </w:pPr>
      <w:r w:rsidRPr="009C024C">
        <w:t>Konkrétní podmínky prokázání způ</w:t>
      </w:r>
      <w:r w:rsidRPr="00270289">
        <w:t>sobilosti stanoví poskytovatel v</w:t>
      </w:r>
      <w:r w:rsidR="009C024C">
        <w:t> </w:t>
      </w:r>
      <w:r w:rsidRPr="00270289">
        <w:t xml:space="preserve">souladu se </w:t>
      </w:r>
      <w:r>
        <w:t>Zákonem</w:t>
      </w:r>
      <w:r w:rsidRPr="00270289">
        <w:t xml:space="preserve"> vždy v</w:t>
      </w:r>
      <w:r w:rsidR="009C024C">
        <w:t> </w:t>
      </w:r>
      <w:r w:rsidRPr="00270289">
        <w:t>zadávací dokumentaci veřejné soutěže.</w:t>
      </w:r>
    </w:p>
    <w:p w14:paraId="05F746EE" w14:textId="77777777" w:rsidR="00376B4D" w:rsidRPr="000B6E26" w:rsidRDefault="00376B4D" w:rsidP="00E27156">
      <w:pPr>
        <w:keepNext/>
        <w:contextualSpacing/>
        <w:jc w:val="both"/>
        <w:rPr>
          <w:b/>
          <w:i/>
        </w:rPr>
      </w:pPr>
      <w:r w:rsidRPr="000B6E26">
        <w:rPr>
          <w:b/>
          <w:i/>
        </w:rPr>
        <w:t>Rozpočet podprogramu v</w:t>
      </w:r>
      <w:r w:rsidR="009C024C">
        <w:rPr>
          <w:b/>
          <w:i/>
        </w:rPr>
        <w:t> </w:t>
      </w:r>
      <w:r w:rsidRPr="000B6E26">
        <w:rPr>
          <w:b/>
          <w:i/>
        </w:rPr>
        <w:t xml:space="preserve">mil. Kč: </w:t>
      </w:r>
    </w:p>
    <w:tbl>
      <w:tblPr>
        <w:tblW w:w="93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850"/>
        <w:gridCol w:w="851"/>
        <w:gridCol w:w="850"/>
        <w:gridCol w:w="851"/>
        <w:gridCol w:w="850"/>
        <w:gridCol w:w="851"/>
        <w:gridCol w:w="850"/>
        <w:gridCol w:w="851"/>
        <w:gridCol w:w="851"/>
      </w:tblGrid>
      <w:tr w:rsidR="001540AB" w:rsidRPr="00C81C86" w14:paraId="56829E5C" w14:textId="77777777" w:rsidTr="00800639">
        <w:trPr>
          <w:trHeight w:val="27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8CCFC" w14:textId="77777777" w:rsidR="001540AB" w:rsidRPr="00C81C86" w:rsidRDefault="001540AB" w:rsidP="00F00604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218CC60D" w14:textId="77777777" w:rsidR="001540AB" w:rsidRPr="00C81C86" w:rsidRDefault="001540AB" w:rsidP="001540AB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3096A6C8" w14:textId="77777777" w:rsidR="001540AB" w:rsidRPr="00C81C86" w:rsidRDefault="001540AB" w:rsidP="001540AB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1E891A21" w14:textId="77777777" w:rsidR="001540AB" w:rsidRPr="00C81C86" w:rsidRDefault="001540AB" w:rsidP="001540AB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0CBC24CE" w14:textId="77777777" w:rsidR="001540AB" w:rsidRPr="00C81C86" w:rsidRDefault="001540AB" w:rsidP="001540AB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28DCAAE2" w14:textId="77777777" w:rsidR="001540AB" w:rsidRPr="00C81C86" w:rsidRDefault="001540AB" w:rsidP="001540AB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349474D9" w14:textId="77777777" w:rsidR="001540AB" w:rsidRPr="00C81C86" w:rsidRDefault="001540AB" w:rsidP="001540AB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3E536D04" w14:textId="77777777" w:rsidR="001540AB" w:rsidRPr="00C81C86" w:rsidRDefault="001540AB" w:rsidP="001540AB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14:paraId="218A1789" w14:textId="77777777" w:rsidR="001540AB" w:rsidRPr="001540AB" w:rsidRDefault="001C78F9" w:rsidP="001540AB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1540AB">
              <w:rPr>
                <w:rFonts w:eastAsia="Times New Roman"/>
                <w:color w:val="000000"/>
                <w:lang w:eastAsia="cs-CZ"/>
              </w:rPr>
              <w:t>20</w:t>
            </w:r>
            <w:r>
              <w:rPr>
                <w:rFonts w:eastAsia="Times New Roman"/>
                <w:color w:val="000000"/>
                <w:lang w:eastAsia="cs-CZ"/>
              </w:rPr>
              <w:t>2</w:t>
            </w:r>
            <w:r w:rsidRPr="001540AB">
              <w:rPr>
                <w:rFonts w:eastAsia="Times New Roman"/>
                <w:color w:val="000000"/>
                <w:lang w:eastAsia="cs-CZ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49B59785" w14:textId="77777777" w:rsidR="001540AB" w:rsidRPr="00C81C86" w:rsidRDefault="001540AB" w:rsidP="001540AB">
            <w:pPr>
              <w:spacing w:after="0"/>
              <w:jc w:val="right"/>
              <w:rPr>
                <w:rFonts w:eastAsia="Times New Roman"/>
                <w:b/>
                <w:color w:val="000000"/>
                <w:lang w:eastAsia="cs-CZ"/>
              </w:rPr>
            </w:pPr>
            <w:r w:rsidRPr="00C81C86">
              <w:rPr>
                <w:rFonts w:eastAsia="Times New Roman"/>
                <w:b/>
                <w:color w:val="000000"/>
                <w:lang w:eastAsia="cs-CZ"/>
              </w:rPr>
              <w:t>celkem</w:t>
            </w:r>
          </w:p>
        </w:tc>
      </w:tr>
      <w:tr w:rsidR="001540AB" w:rsidRPr="00C81C86" w14:paraId="4E80E9EC" w14:textId="77777777" w:rsidTr="00800639">
        <w:trPr>
          <w:trHeight w:val="26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20F7A" w14:textId="77777777" w:rsidR="001540AB" w:rsidRPr="00C81C86" w:rsidRDefault="001D0A18" w:rsidP="3EF1EF57">
            <w:pPr>
              <w:spacing w:after="0"/>
              <w:rPr>
                <w:rFonts w:eastAsia="Times New Roman"/>
                <w:color w:val="000000" w:themeColor="text1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p</w:t>
            </w:r>
            <w:r w:rsidRPr="00C81C86">
              <w:rPr>
                <w:rFonts w:eastAsia="Times New Roman"/>
                <w:color w:val="000000"/>
                <w:lang w:eastAsia="cs-CZ"/>
              </w:rPr>
              <w:t>odpora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8B648" w14:textId="77777777" w:rsidR="001540AB" w:rsidRPr="00800639" w:rsidRDefault="009D0145" w:rsidP="00800639">
            <w:pPr>
              <w:spacing w:after="0"/>
              <w:jc w:val="right"/>
              <w:rPr>
                <w:color w:val="000000"/>
                <w:lang w:eastAsia="cs-CZ"/>
              </w:rPr>
            </w:pPr>
            <w:r>
              <w:rPr>
                <w:color w:val="000000" w:themeColor="text1"/>
                <w:lang w:eastAsia="cs-CZ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59E7B" w14:textId="77777777" w:rsidR="001540AB" w:rsidRPr="00800639" w:rsidRDefault="009D0145" w:rsidP="00800639">
            <w:pPr>
              <w:spacing w:after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DA29B" w14:textId="77777777" w:rsidR="001540AB" w:rsidRPr="00800639" w:rsidRDefault="009D0145" w:rsidP="00800639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 w:themeColor="text1"/>
              </w:rPr>
              <w:t>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410EA" w14:textId="77777777" w:rsidR="001540AB" w:rsidRPr="00800639" w:rsidRDefault="009D0145" w:rsidP="00800639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 w:themeColor="text1"/>
              </w:rPr>
              <w:t>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9BD79" w14:textId="77777777" w:rsidR="001540AB" w:rsidRPr="00800639" w:rsidRDefault="009D0145" w:rsidP="00800639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 w:themeColor="text1"/>
              </w:rPr>
              <w:t>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683FB" w14:textId="77777777" w:rsidR="001540AB" w:rsidRPr="00800639" w:rsidRDefault="009D0145" w:rsidP="00800639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 w:themeColor="text1"/>
              </w:rPr>
              <w:t>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1F06D" w14:textId="77777777" w:rsidR="001540AB" w:rsidRPr="00800639" w:rsidRDefault="009D0145" w:rsidP="00800639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 w:themeColor="text1"/>
              </w:rPr>
              <w:t>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60F0" w14:textId="77777777" w:rsidR="001540AB" w:rsidRPr="00800639" w:rsidRDefault="009D0145" w:rsidP="00800639">
            <w:pPr>
              <w:spacing w:after="0" w:line="259" w:lineRule="auto"/>
              <w:jc w:val="right"/>
              <w:rPr>
                <w:color w:val="000000"/>
              </w:rPr>
            </w:pPr>
            <w:r>
              <w:rPr>
                <w:color w:val="000000" w:themeColor="text1"/>
              </w:rPr>
              <w:t>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0B1C6" w14:textId="77777777" w:rsidR="001540AB" w:rsidRPr="003D2E10" w:rsidRDefault="00FB138E" w:rsidP="003D2E10">
            <w:pPr>
              <w:spacing w:after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 w:themeColor="text1"/>
              </w:rPr>
              <w:t>1</w:t>
            </w:r>
            <w:r w:rsidR="00893C87">
              <w:rPr>
                <w:b/>
                <w:bCs/>
                <w:color w:val="000000" w:themeColor="text1"/>
              </w:rPr>
              <w:t xml:space="preserve"> </w:t>
            </w:r>
            <w:r w:rsidR="00ED73B2">
              <w:rPr>
                <w:b/>
                <w:bCs/>
                <w:color w:val="000000" w:themeColor="text1"/>
              </w:rPr>
              <w:t>8</w:t>
            </w:r>
            <w:r w:rsidR="3365085A" w:rsidRPr="00800639">
              <w:rPr>
                <w:b/>
                <w:bCs/>
                <w:color w:val="000000" w:themeColor="text1"/>
              </w:rPr>
              <w:t>00</w:t>
            </w:r>
          </w:p>
        </w:tc>
      </w:tr>
      <w:tr w:rsidR="001540AB" w:rsidRPr="00C81C86" w14:paraId="7CFBFFDB" w14:textId="77777777" w:rsidTr="00800639">
        <w:trPr>
          <w:trHeight w:val="26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AD947" w14:textId="77777777" w:rsidR="001540AB" w:rsidRPr="00C81C86" w:rsidRDefault="001540AB" w:rsidP="003D2E10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celkové výdaje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E4AC4" w14:textId="77777777" w:rsidR="001540AB" w:rsidRPr="00800639" w:rsidRDefault="009D0145" w:rsidP="00800639">
            <w:pPr>
              <w:spacing w:after="0"/>
              <w:jc w:val="right"/>
              <w:rPr>
                <w:color w:val="000000" w:themeColor="text1"/>
                <w:lang w:eastAsia="cs-CZ"/>
              </w:rPr>
            </w:pPr>
            <w:r>
              <w:rPr>
                <w:color w:val="000000" w:themeColor="text1"/>
                <w:lang w:eastAsia="cs-CZ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7101A" w14:textId="77777777" w:rsidR="001540AB" w:rsidRPr="00800639" w:rsidRDefault="009D0145" w:rsidP="00800639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 w:themeColor="text1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1998D" w14:textId="77777777" w:rsidR="001540AB" w:rsidRPr="00800639" w:rsidRDefault="009D0145" w:rsidP="00800639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 w:themeColor="text1"/>
              </w:rPr>
              <w:t>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C8379" w14:textId="77777777" w:rsidR="001540AB" w:rsidRPr="00800639" w:rsidRDefault="009D0145" w:rsidP="00800639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 w:themeColor="text1"/>
              </w:rPr>
              <w:t>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C9D37" w14:textId="77777777" w:rsidR="001540AB" w:rsidRPr="00800639" w:rsidRDefault="009D0145" w:rsidP="00800639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 w:themeColor="text1"/>
              </w:rPr>
              <w:t>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7FBCF" w14:textId="77777777" w:rsidR="001540AB" w:rsidRPr="00800639" w:rsidRDefault="009D0145" w:rsidP="00800639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 w:themeColor="text1"/>
              </w:rPr>
              <w:t>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3E9DA" w14:textId="77777777" w:rsidR="001540AB" w:rsidRPr="00800639" w:rsidRDefault="009D0145" w:rsidP="00800639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 w:themeColor="text1"/>
              </w:rPr>
              <w:t>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05C5" w14:textId="77777777" w:rsidR="001540AB" w:rsidRPr="003D2E10" w:rsidRDefault="009D0145" w:rsidP="00FB138E">
            <w:pPr>
              <w:spacing w:after="0"/>
              <w:jc w:val="right"/>
              <w:rPr>
                <w:b/>
                <w:bCs/>
                <w:color w:val="000000"/>
              </w:rPr>
            </w:pPr>
            <w:r>
              <w:rPr>
                <w:color w:val="000000" w:themeColor="text1"/>
              </w:rPr>
              <w:t>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D2B8A" w14:textId="77777777" w:rsidR="001540AB" w:rsidRPr="003D2E10" w:rsidRDefault="00FB138E" w:rsidP="00FB138E">
            <w:pPr>
              <w:spacing w:after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 w:themeColor="text1"/>
              </w:rPr>
              <w:t>1</w:t>
            </w:r>
            <w:r w:rsidR="00893C87">
              <w:rPr>
                <w:b/>
                <w:bCs/>
                <w:color w:val="000000" w:themeColor="text1"/>
              </w:rPr>
              <w:t xml:space="preserve"> </w:t>
            </w:r>
            <w:r w:rsidR="00ED73B2">
              <w:rPr>
                <w:b/>
                <w:bCs/>
                <w:color w:val="000000" w:themeColor="text1"/>
              </w:rPr>
              <w:t>8</w:t>
            </w:r>
            <w:r>
              <w:rPr>
                <w:b/>
                <w:bCs/>
                <w:color w:val="000000" w:themeColor="text1"/>
              </w:rPr>
              <w:t>00</w:t>
            </w:r>
          </w:p>
        </w:tc>
      </w:tr>
    </w:tbl>
    <w:p w14:paraId="6A9373A2" w14:textId="77777777" w:rsidR="00427C3A" w:rsidRDefault="00427C3A" w:rsidP="000F7238">
      <w:pPr>
        <w:spacing w:after="0"/>
        <w:jc w:val="both"/>
      </w:pPr>
    </w:p>
    <w:p w14:paraId="35C81074" w14:textId="77777777" w:rsidR="00427C3A" w:rsidRDefault="00427C3A" w:rsidP="0006795B">
      <w:pPr>
        <w:spacing w:after="80"/>
        <w:jc w:val="both"/>
      </w:pPr>
      <w:r>
        <w:t xml:space="preserve">Intenzita podpory na projekt </w:t>
      </w:r>
      <w:r w:rsidR="003D78F6">
        <w:t>může dosáhnout až</w:t>
      </w:r>
      <w:r w:rsidRPr="001D0A18">
        <w:t xml:space="preserve"> </w:t>
      </w:r>
      <w:r w:rsidR="00A4651F" w:rsidRPr="001D0A18">
        <w:t>100</w:t>
      </w:r>
      <w:r w:rsidRPr="001D0A18">
        <w:t xml:space="preserve"> % zp</w:t>
      </w:r>
      <w:r>
        <w:t xml:space="preserve">ůsobilých </w:t>
      </w:r>
      <w:r w:rsidRPr="00C65D98">
        <w:t>nákladů</w:t>
      </w:r>
      <w:r w:rsidR="001D0A18">
        <w:t xml:space="preserve"> v</w:t>
      </w:r>
      <w:r w:rsidR="009C024C">
        <w:t> </w:t>
      </w:r>
      <w:r w:rsidR="001D0A18">
        <w:t>případě, že bude podpora poskytována v</w:t>
      </w:r>
      <w:r w:rsidR="009C024C">
        <w:t> </w:t>
      </w:r>
      <w:r w:rsidR="001D0A18">
        <w:t>režimu „</w:t>
      </w:r>
      <w:r w:rsidR="001D0A18" w:rsidRPr="001D0A18">
        <w:t>de minimis</w:t>
      </w:r>
      <w:r w:rsidR="001D0A18">
        <w:t>“</w:t>
      </w:r>
      <w:r w:rsidRPr="00C65D98">
        <w:t>.</w:t>
      </w:r>
    </w:p>
    <w:p w14:paraId="572BFC9E" w14:textId="77777777" w:rsidR="00427C3A" w:rsidRPr="0043466C" w:rsidRDefault="00427C3A" w:rsidP="00800639">
      <w:pPr>
        <w:pStyle w:val="Nadpis3-mimoobsah"/>
      </w:pPr>
      <w:bookmarkStart w:id="2" w:name="_Toc486952568"/>
      <w:r w:rsidRPr="0043466C">
        <w:t xml:space="preserve">Podprogram </w:t>
      </w:r>
      <w:r w:rsidR="009F4BB9">
        <w:t>2</w:t>
      </w:r>
      <w:r w:rsidR="009F4BB9" w:rsidRPr="0043466C">
        <w:t xml:space="preserve"> </w:t>
      </w:r>
      <w:r w:rsidR="0043466C">
        <w:t>„</w:t>
      </w:r>
      <w:bookmarkEnd w:id="2"/>
      <w:r w:rsidR="00652494" w:rsidRPr="00652494">
        <w:t>Digit</w:t>
      </w:r>
      <w:r w:rsidR="00C21FE7">
        <w:t>ální lídři</w:t>
      </w:r>
      <w:r w:rsidR="0043466C">
        <w:t>“</w:t>
      </w:r>
    </w:p>
    <w:p w14:paraId="4D87285E" w14:textId="77777777" w:rsidR="00800639" w:rsidRDefault="00427C3A" w:rsidP="00575372">
      <w:pPr>
        <w:jc w:val="both"/>
      </w:pPr>
      <w:r>
        <w:t xml:space="preserve">Cílem podprogramu je </w:t>
      </w:r>
      <w:r w:rsidR="00652494" w:rsidRPr="001D0A18">
        <w:t>podpora vzniku Digital Innovation Hubs</w:t>
      </w:r>
      <w:r w:rsidR="00C725AB">
        <w:t xml:space="preserve"> (DIH)</w:t>
      </w:r>
      <w:r w:rsidR="00652494" w:rsidRPr="001D0A18">
        <w:t xml:space="preserve"> a</w:t>
      </w:r>
      <w:r w:rsidR="009C024C">
        <w:t> </w:t>
      </w:r>
      <w:r w:rsidR="00652494" w:rsidRPr="001D0A18">
        <w:t>rozvoje je</w:t>
      </w:r>
      <w:r w:rsidR="00E27156" w:rsidRPr="001D0A18">
        <w:t>jich</w:t>
      </w:r>
      <w:r w:rsidR="00652494" w:rsidRPr="001D0A18">
        <w:t xml:space="preserve"> služeb podle potřeb strategie Digitální Česko</w:t>
      </w:r>
      <w:r w:rsidRPr="001D0A18">
        <w:t xml:space="preserve">. </w:t>
      </w:r>
      <w:r w:rsidR="00E27156" w:rsidRPr="001D0A18">
        <w:t>Podprogram bude podporovat synergické a</w:t>
      </w:r>
      <w:r w:rsidR="009C024C">
        <w:t> </w:t>
      </w:r>
      <w:r w:rsidR="00E27156" w:rsidRPr="001D0A18">
        <w:t xml:space="preserve">komplementární aktivity </w:t>
      </w:r>
      <w:r w:rsidR="000B1BEA" w:rsidRPr="001D0A18">
        <w:t>k</w:t>
      </w:r>
      <w:r w:rsidR="009C024C">
        <w:t> </w:t>
      </w:r>
      <w:r w:rsidR="000B1BEA" w:rsidRPr="001D0A18">
        <w:t>připravovanému program</w:t>
      </w:r>
      <w:r w:rsidR="000B1BEA">
        <w:t>u Digital Europe</w:t>
      </w:r>
      <w:r w:rsidR="00EA6AFE">
        <w:t xml:space="preserve">. Dílčí projekty budou zaměřené na kofinancování projektů podávaných do připravovaného programu Digital Europe (s národním kofinancováním tento program </w:t>
      </w:r>
      <w:r w:rsidR="00EA6AFE">
        <w:lastRenderedPageBreak/>
        <w:t>počítá). Tyto projekty evropského významu budou doplňovat další pr</w:t>
      </w:r>
      <w:r w:rsidR="003D78F6">
        <w:t>ojekty, které budou zaměřeny na </w:t>
      </w:r>
      <w:r w:rsidR="00EA6AFE">
        <w:t xml:space="preserve">dobudování národní sítě </w:t>
      </w:r>
      <w:r w:rsidR="00C725AB">
        <w:t xml:space="preserve">DIH </w:t>
      </w:r>
      <w:r w:rsidR="00EA6AFE">
        <w:t>s</w:t>
      </w:r>
      <w:r w:rsidR="009C024C">
        <w:t> </w:t>
      </w:r>
      <w:r w:rsidR="00EA6AFE">
        <w:t xml:space="preserve">kompletní nabídkou služeb pro inovativní MSP. </w:t>
      </w:r>
    </w:p>
    <w:p w14:paraId="5524785C" w14:textId="06839F25" w:rsidR="00C725AB" w:rsidRDefault="00C725AB" w:rsidP="00C725AB">
      <w:pPr>
        <w:jc w:val="both"/>
      </w:pPr>
      <w:r>
        <w:t>Zaměření a rozmístění DIH bude respektovat RIS3 strategi</w:t>
      </w:r>
      <w:r w:rsidR="005823E1">
        <w:t>i</w:t>
      </w:r>
      <w:r>
        <w:t xml:space="preserve"> ČR, bude tedy vycházet z vyhodnocení silných a slabých stránek ekonomiky</w:t>
      </w:r>
      <w:r w:rsidR="005823E1">
        <w:t xml:space="preserve"> a také</w:t>
      </w:r>
      <w:r>
        <w:t xml:space="preserve"> potřeb a příležitostí v regionu. Každý DIH by měl být specializovaný na</w:t>
      </w:r>
      <w:r w:rsidR="005823E1">
        <w:t> </w:t>
      </w:r>
      <w:r>
        <w:t>konkrétní technologii (umělá inteligence, robotika apod.), resp. na konkrétní sektor (zpracovatelský průmysl, zdravotnictví, zemědělství, energetika atd.). Bude vybaven dostatečným zázemím (fyzická infrastruktura) a bude poskytovat (zejména MSP) mj. následující služby:</w:t>
      </w:r>
    </w:p>
    <w:p w14:paraId="732A55EF" w14:textId="77777777" w:rsidR="00C725AB" w:rsidRDefault="00C725AB" w:rsidP="00626C20">
      <w:pPr>
        <w:pStyle w:val="Odstavecseseznamem"/>
        <w:numPr>
          <w:ilvl w:val="0"/>
          <w:numId w:val="71"/>
        </w:numPr>
        <w:jc w:val="both"/>
      </w:pPr>
      <w:r>
        <w:t>vývoj a testování produktů před jejich finální výrobou a uvedením na trh,</w:t>
      </w:r>
    </w:p>
    <w:p w14:paraId="3B404C60" w14:textId="4C2A0257" w:rsidR="00012173" w:rsidRDefault="00012173" w:rsidP="00012173">
      <w:pPr>
        <w:pStyle w:val="Odstavecseseznamem"/>
        <w:numPr>
          <w:ilvl w:val="0"/>
          <w:numId w:val="71"/>
        </w:numPr>
        <w:jc w:val="both"/>
      </w:pPr>
      <w:r w:rsidRPr="00012173">
        <w:t>poskytování služeb a kapacit souvisejících s využíváním disponibilní digitální infrastruktury</w:t>
      </w:r>
      <w:r>
        <w:t>,</w:t>
      </w:r>
    </w:p>
    <w:p w14:paraId="3A2F9CF9" w14:textId="77777777" w:rsidR="00C725AB" w:rsidRDefault="00C725AB" w:rsidP="00626C20">
      <w:pPr>
        <w:pStyle w:val="Odstavecseseznamem"/>
        <w:numPr>
          <w:ilvl w:val="0"/>
          <w:numId w:val="71"/>
        </w:numPr>
        <w:jc w:val="both"/>
      </w:pPr>
      <w:r>
        <w:t>podpora při hledání investic,</w:t>
      </w:r>
    </w:p>
    <w:p w14:paraId="4FA5CCB4" w14:textId="77777777" w:rsidR="00C725AB" w:rsidRDefault="00C725AB" w:rsidP="00626C20">
      <w:pPr>
        <w:pStyle w:val="Odstavecseseznamem"/>
        <w:numPr>
          <w:ilvl w:val="0"/>
          <w:numId w:val="71"/>
        </w:numPr>
        <w:jc w:val="both"/>
      </w:pPr>
      <w:r>
        <w:t>vzdělávání a rozvoj dovedností (training opportunities),</w:t>
      </w:r>
    </w:p>
    <w:p w14:paraId="26AB03D6" w14:textId="77777777" w:rsidR="00C725AB" w:rsidRDefault="00C725AB" w:rsidP="00626C20">
      <w:pPr>
        <w:pStyle w:val="Odstavecseseznamem"/>
        <w:numPr>
          <w:ilvl w:val="0"/>
          <w:numId w:val="71"/>
        </w:numPr>
        <w:jc w:val="both"/>
      </w:pPr>
      <w:r>
        <w:t>podpora regionu v budování inovativního ekosystému a spolupráce.</w:t>
      </w:r>
    </w:p>
    <w:p w14:paraId="09BEF88B" w14:textId="2FB4397A" w:rsidR="00C725AB" w:rsidRDefault="0046456C" w:rsidP="00C725AB">
      <w:pPr>
        <w:jc w:val="both"/>
      </w:pPr>
      <w:r>
        <w:t>Pro vybudování</w:t>
      </w:r>
      <w:r w:rsidR="00C725AB">
        <w:t xml:space="preserve"> a provoz </w:t>
      </w:r>
      <w:r w:rsidR="00626C20">
        <w:t xml:space="preserve">DIH </w:t>
      </w:r>
      <w:r w:rsidR="00C725AB">
        <w:t>bude umožněna kombinace různých zdrojů financování, vedle Digital Europe také Horizon Europe, národní programy výzkumu a vývoje, strukturální fondy EU, EIT a další.</w:t>
      </w:r>
    </w:p>
    <w:p w14:paraId="7E51B120" w14:textId="77777777" w:rsidR="00626C20" w:rsidRDefault="00626C20" w:rsidP="00626C20">
      <w:pPr>
        <w:jc w:val="both"/>
      </w:pPr>
      <w:r>
        <w:t>Poskytnutí podpory v podprogramu bude možné i pro inovační opatření v ostatních oblastech, které předjímá program Digital Europe, zejména:</w:t>
      </w:r>
    </w:p>
    <w:p w14:paraId="1F052784" w14:textId="77777777" w:rsidR="00626C20" w:rsidRDefault="00626C20" w:rsidP="00626C20">
      <w:pPr>
        <w:pStyle w:val="Odstavecseseznamem"/>
        <w:numPr>
          <w:ilvl w:val="0"/>
          <w:numId w:val="70"/>
        </w:numPr>
        <w:jc w:val="both"/>
      </w:pPr>
      <w:r>
        <w:t>umělá inteligence</w:t>
      </w:r>
    </w:p>
    <w:p w14:paraId="23C9B56B" w14:textId="77777777" w:rsidR="00626C20" w:rsidRDefault="00626C20" w:rsidP="00626C20">
      <w:pPr>
        <w:pStyle w:val="Odstavecseseznamem"/>
        <w:numPr>
          <w:ilvl w:val="0"/>
          <w:numId w:val="70"/>
        </w:numPr>
        <w:jc w:val="both"/>
      </w:pPr>
      <w:r>
        <w:t>kybernetická bezpečnost</w:t>
      </w:r>
    </w:p>
    <w:p w14:paraId="0C4181C5" w14:textId="77777777" w:rsidR="00626C20" w:rsidRDefault="00626C20" w:rsidP="00626C20">
      <w:pPr>
        <w:pStyle w:val="Odstavecseseznamem"/>
        <w:numPr>
          <w:ilvl w:val="0"/>
          <w:numId w:val="70"/>
        </w:numPr>
        <w:jc w:val="both"/>
      </w:pPr>
      <w:r w:rsidRPr="00626C20">
        <w:t xml:space="preserve">High Performance Computing </w:t>
      </w:r>
      <w:r>
        <w:t>(HPC)</w:t>
      </w:r>
    </w:p>
    <w:p w14:paraId="481C2960" w14:textId="77777777" w:rsidR="00626C20" w:rsidRDefault="00626C20" w:rsidP="00626C20">
      <w:pPr>
        <w:pStyle w:val="Odstavecseseznamem"/>
        <w:numPr>
          <w:ilvl w:val="0"/>
          <w:numId w:val="70"/>
        </w:numPr>
        <w:jc w:val="both"/>
      </w:pPr>
      <w:r>
        <w:t>digitální dovednosti</w:t>
      </w:r>
    </w:p>
    <w:p w14:paraId="7B6C144C" w14:textId="059D9ECA" w:rsidR="00575372" w:rsidRDefault="009A1CE6" w:rsidP="00575372">
      <w:pPr>
        <w:jc w:val="both"/>
      </w:pPr>
      <w:r>
        <w:t>U</w:t>
      </w:r>
      <w:r w:rsidRPr="000F3B2E">
        <w:t>chazeči o</w:t>
      </w:r>
      <w:r w:rsidR="009C024C">
        <w:t> </w:t>
      </w:r>
      <w:r w:rsidRPr="000F3B2E">
        <w:t>podporu</w:t>
      </w:r>
      <w:r w:rsidRPr="00270289">
        <w:t xml:space="preserve"> na projekt podle </w:t>
      </w:r>
      <w:r>
        <w:t xml:space="preserve">Zákona </w:t>
      </w:r>
      <w:r w:rsidRPr="00270289">
        <w:t xml:space="preserve">mohou být </w:t>
      </w:r>
      <w:r w:rsidR="000B1BEA" w:rsidRPr="000B1BEA">
        <w:t>právnick</w:t>
      </w:r>
      <w:r w:rsidR="000B1BEA">
        <w:t>é</w:t>
      </w:r>
      <w:r w:rsidR="000B1BEA" w:rsidRPr="000B1BEA">
        <w:t xml:space="preserve"> osob</w:t>
      </w:r>
      <w:r w:rsidR="000B1BEA">
        <w:t>y</w:t>
      </w:r>
      <w:r w:rsidR="001D0A18">
        <w:t xml:space="preserve"> nebo</w:t>
      </w:r>
      <w:r w:rsidR="00E05EA2">
        <w:t xml:space="preserve"> </w:t>
      </w:r>
      <w:r w:rsidR="000B1BEA" w:rsidRPr="000B1BEA">
        <w:t>organizační složk</w:t>
      </w:r>
      <w:r w:rsidR="000B1BEA">
        <w:t>y</w:t>
      </w:r>
      <w:r w:rsidR="000B1BEA" w:rsidRPr="000B1BEA">
        <w:t xml:space="preserve"> státu nebo organizační jednotk</w:t>
      </w:r>
      <w:r w:rsidR="000B1BEA">
        <w:t>y</w:t>
      </w:r>
      <w:r w:rsidR="000B1BEA" w:rsidRPr="000B1BEA">
        <w:t xml:space="preserve"> ministerst</w:t>
      </w:r>
      <w:r w:rsidR="000B1BEA">
        <w:t>ev</w:t>
      </w:r>
      <w:r w:rsidR="000B1BEA" w:rsidRPr="000B1BEA">
        <w:t>, zabývající se výzkumem a</w:t>
      </w:r>
      <w:r w:rsidR="009C024C">
        <w:t> </w:t>
      </w:r>
      <w:r w:rsidR="000B1BEA" w:rsidRPr="000B1BEA">
        <w:t>vývojem</w:t>
      </w:r>
      <w:r w:rsidRPr="00270289">
        <w:t xml:space="preserve">. </w:t>
      </w:r>
    </w:p>
    <w:p w14:paraId="7C53B24C" w14:textId="77777777" w:rsidR="009A1CE6" w:rsidRDefault="009A1CE6" w:rsidP="0006795B">
      <w:pPr>
        <w:jc w:val="both"/>
      </w:pPr>
      <w:r w:rsidRPr="00270289">
        <w:t>Konkrétní podmínky prokázání způsobilosti stanoví poskytovatel v</w:t>
      </w:r>
      <w:r w:rsidR="009C024C">
        <w:t> </w:t>
      </w:r>
      <w:r w:rsidRPr="00270289">
        <w:t xml:space="preserve">souladu se </w:t>
      </w:r>
      <w:r>
        <w:t>Zákonem</w:t>
      </w:r>
      <w:r w:rsidRPr="00270289">
        <w:t xml:space="preserve"> vždy v</w:t>
      </w:r>
      <w:r w:rsidR="009C024C">
        <w:t> </w:t>
      </w:r>
      <w:r w:rsidRPr="00270289">
        <w:t>zadávací dokumentaci veřejné soutěže.</w:t>
      </w:r>
    </w:p>
    <w:p w14:paraId="31EC1634" w14:textId="77777777" w:rsidR="00376B4D" w:rsidRDefault="00376B4D" w:rsidP="009C024C">
      <w:pPr>
        <w:keepNext/>
        <w:spacing w:before="240" w:after="0"/>
        <w:jc w:val="both"/>
        <w:rPr>
          <w:b/>
          <w:i/>
        </w:rPr>
      </w:pPr>
      <w:r w:rsidRPr="000B6E26">
        <w:rPr>
          <w:b/>
          <w:i/>
        </w:rPr>
        <w:t>Rozpočet podprogramu v</w:t>
      </w:r>
      <w:r w:rsidR="009C024C">
        <w:rPr>
          <w:b/>
          <w:i/>
        </w:rPr>
        <w:t> </w:t>
      </w:r>
      <w:r w:rsidRPr="000B6E26">
        <w:rPr>
          <w:b/>
          <w:i/>
        </w:rPr>
        <w:t xml:space="preserve">mil. Kč: </w:t>
      </w:r>
    </w:p>
    <w:tbl>
      <w:tblPr>
        <w:tblW w:w="93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850"/>
        <w:gridCol w:w="851"/>
        <w:gridCol w:w="850"/>
        <w:gridCol w:w="851"/>
        <w:gridCol w:w="850"/>
        <w:gridCol w:w="851"/>
        <w:gridCol w:w="850"/>
        <w:gridCol w:w="851"/>
        <w:gridCol w:w="851"/>
      </w:tblGrid>
      <w:tr w:rsidR="001540AB" w:rsidRPr="00C81C86" w14:paraId="0894DBE1" w14:textId="77777777" w:rsidTr="001540AB">
        <w:trPr>
          <w:trHeight w:val="278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CA7D3" w14:textId="77777777" w:rsidR="001540AB" w:rsidRPr="00C81C86" w:rsidRDefault="001540AB" w:rsidP="00EE152A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B5F28CF" w14:textId="77777777" w:rsidR="001540AB" w:rsidRPr="00C81C86" w:rsidRDefault="001540AB" w:rsidP="001540AB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3CAD8144" w14:textId="77777777" w:rsidR="001540AB" w:rsidRPr="00C81C86" w:rsidRDefault="001540AB" w:rsidP="001540AB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6744CF1D" w14:textId="77777777" w:rsidR="001540AB" w:rsidRPr="00C81C86" w:rsidRDefault="001540AB" w:rsidP="001540AB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55CA7B54" w14:textId="77777777" w:rsidR="001540AB" w:rsidRPr="00C81C86" w:rsidRDefault="001540AB" w:rsidP="001540AB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53EA1FA7" w14:textId="77777777" w:rsidR="001540AB" w:rsidRPr="00C81C86" w:rsidRDefault="001540AB" w:rsidP="001540AB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57CD3736" w14:textId="77777777" w:rsidR="001540AB" w:rsidRPr="00C81C86" w:rsidRDefault="001540AB" w:rsidP="001540AB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76CC01E2" w14:textId="77777777" w:rsidR="001540AB" w:rsidRPr="00C81C86" w:rsidRDefault="001540AB" w:rsidP="001540AB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</w:tcPr>
          <w:p w14:paraId="0B713131" w14:textId="77777777" w:rsidR="001540AB" w:rsidRPr="001540AB" w:rsidRDefault="00331261" w:rsidP="001540AB">
            <w:pPr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1540AB">
              <w:rPr>
                <w:rFonts w:eastAsia="Times New Roman"/>
                <w:color w:val="000000"/>
                <w:lang w:eastAsia="cs-CZ"/>
              </w:rPr>
              <w:t>20</w:t>
            </w:r>
            <w:r>
              <w:rPr>
                <w:rFonts w:eastAsia="Times New Roman"/>
                <w:color w:val="000000"/>
                <w:lang w:eastAsia="cs-CZ"/>
              </w:rPr>
              <w:t>2</w:t>
            </w:r>
            <w:r w:rsidRPr="001540AB">
              <w:rPr>
                <w:rFonts w:eastAsia="Times New Roman"/>
                <w:color w:val="000000"/>
                <w:lang w:eastAsia="cs-CZ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078E278" w14:textId="77777777" w:rsidR="001540AB" w:rsidRPr="00C81C86" w:rsidRDefault="001540AB" w:rsidP="001540AB">
            <w:pPr>
              <w:spacing w:after="0"/>
              <w:jc w:val="right"/>
              <w:rPr>
                <w:rFonts w:eastAsia="Times New Roman"/>
                <w:b/>
                <w:color w:val="000000"/>
                <w:lang w:eastAsia="cs-CZ"/>
              </w:rPr>
            </w:pPr>
            <w:r w:rsidRPr="00C81C86">
              <w:rPr>
                <w:rFonts w:eastAsia="Times New Roman"/>
                <w:b/>
                <w:color w:val="000000"/>
                <w:lang w:eastAsia="cs-CZ"/>
              </w:rPr>
              <w:t>celkem</w:t>
            </w:r>
          </w:p>
        </w:tc>
      </w:tr>
      <w:tr w:rsidR="001540AB" w:rsidRPr="00C81C86" w14:paraId="5FA5675E" w14:textId="77777777" w:rsidTr="001540AB">
        <w:trPr>
          <w:trHeight w:val="26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408C0" w14:textId="77777777" w:rsidR="001540AB" w:rsidRPr="00C81C86" w:rsidRDefault="00800639" w:rsidP="00800639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p</w:t>
            </w:r>
            <w:r w:rsidR="001540AB" w:rsidRPr="00C81C86">
              <w:rPr>
                <w:rFonts w:eastAsia="Times New Roman"/>
                <w:color w:val="000000"/>
                <w:lang w:eastAsia="cs-CZ"/>
              </w:rPr>
              <w:t>odpora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08890" w14:textId="77777777" w:rsidR="001540AB" w:rsidRPr="003D2E10" w:rsidRDefault="001540AB" w:rsidP="001540AB">
            <w:pPr>
              <w:spacing w:after="0"/>
              <w:jc w:val="right"/>
              <w:rPr>
                <w:bCs/>
                <w:color w:val="000000"/>
                <w:szCs w:val="24"/>
                <w:lang w:eastAsia="cs-CZ"/>
              </w:rPr>
            </w:pPr>
            <w:r>
              <w:rPr>
                <w:bCs/>
                <w:color w:val="000000"/>
                <w:szCs w:val="24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3DBD9" w14:textId="77777777" w:rsidR="001540AB" w:rsidRPr="003D2E10" w:rsidRDefault="008C2C0C" w:rsidP="001540AB">
            <w:pPr>
              <w:spacing w:after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1540AB">
              <w:rPr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5DE03" w14:textId="77777777" w:rsidR="001540AB" w:rsidRPr="003D2E10" w:rsidRDefault="008C2C0C" w:rsidP="001540AB">
            <w:pPr>
              <w:spacing w:after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1540AB">
              <w:rPr>
                <w:bCs/>
                <w:color w:val="000000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2EC2F" w14:textId="77777777" w:rsidR="001540AB" w:rsidRPr="003D2E10" w:rsidRDefault="008C2C0C" w:rsidP="001540AB">
            <w:pPr>
              <w:spacing w:after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1540AB">
              <w:rPr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BB1C5" w14:textId="77777777" w:rsidR="001540AB" w:rsidRPr="003D2E10" w:rsidRDefault="008C2C0C" w:rsidP="008C2C0C">
            <w:pPr>
              <w:spacing w:after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1540AB">
              <w:rPr>
                <w:bCs/>
                <w:color w:val="000000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FC594" w14:textId="77777777" w:rsidR="001540AB" w:rsidRPr="003D2E10" w:rsidRDefault="008C2C0C" w:rsidP="001540AB">
            <w:pPr>
              <w:spacing w:after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1540AB">
              <w:rPr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BB800" w14:textId="77777777" w:rsidR="001540AB" w:rsidRPr="003D2E10" w:rsidRDefault="008C2C0C" w:rsidP="001540AB">
            <w:pPr>
              <w:spacing w:after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1540AB">
              <w:rPr>
                <w:bCs/>
                <w:color w:val="000000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EEADF1" w14:textId="77777777" w:rsidR="001540AB" w:rsidRPr="001540AB" w:rsidRDefault="008C2C0C" w:rsidP="001540AB">
            <w:pPr>
              <w:spacing w:after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1540AB" w:rsidRPr="001540AB">
              <w:rPr>
                <w:bCs/>
                <w:color w:val="000000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3DD80" w14:textId="77777777" w:rsidR="001540AB" w:rsidRPr="003D2E10" w:rsidRDefault="008C2C0C" w:rsidP="001540AB">
            <w:pPr>
              <w:spacing w:after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</w:t>
            </w:r>
            <w:r w:rsidR="001540AB">
              <w:rPr>
                <w:b/>
                <w:bCs/>
                <w:color w:val="000000"/>
              </w:rPr>
              <w:t>00</w:t>
            </w:r>
          </w:p>
        </w:tc>
      </w:tr>
      <w:tr w:rsidR="001540AB" w:rsidRPr="00C81C86" w14:paraId="21467D34" w14:textId="77777777" w:rsidTr="001540AB">
        <w:trPr>
          <w:trHeight w:val="26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B6241" w14:textId="77777777" w:rsidR="001540AB" w:rsidRPr="00C81C86" w:rsidRDefault="001540AB" w:rsidP="001540AB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celkové výdaje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5410B" w14:textId="77777777" w:rsidR="001540AB" w:rsidRPr="003D2E10" w:rsidRDefault="001540AB" w:rsidP="001540AB">
            <w:pPr>
              <w:spacing w:after="0"/>
              <w:jc w:val="right"/>
              <w:rPr>
                <w:bCs/>
                <w:color w:val="000000"/>
                <w:szCs w:val="24"/>
                <w:lang w:eastAsia="cs-CZ"/>
              </w:rPr>
            </w:pPr>
            <w:r>
              <w:rPr>
                <w:bCs/>
                <w:color w:val="000000"/>
                <w:szCs w:val="24"/>
                <w:lang w:eastAsia="cs-CZ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CE5EA" w14:textId="77777777" w:rsidR="001540AB" w:rsidRPr="003D2E10" w:rsidRDefault="008C2C0C" w:rsidP="001540AB">
            <w:pPr>
              <w:spacing w:after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1540AB">
              <w:rPr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D0E35" w14:textId="77777777" w:rsidR="001540AB" w:rsidRPr="003D2E10" w:rsidRDefault="008C2C0C" w:rsidP="008C2C0C">
            <w:pPr>
              <w:spacing w:after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1540AB">
              <w:rPr>
                <w:bCs/>
                <w:color w:val="000000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6FD0A" w14:textId="77777777" w:rsidR="001540AB" w:rsidRPr="003D2E10" w:rsidRDefault="008C2C0C" w:rsidP="001540AB">
            <w:pPr>
              <w:spacing w:after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1540AB">
              <w:rPr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65727" w14:textId="77777777" w:rsidR="001540AB" w:rsidRPr="003D2E10" w:rsidRDefault="008C2C0C" w:rsidP="001540AB">
            <w:pPr>
              <w:spacing w:after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1540AB">
              <w:rPr>
                <w:bCs/>
                <w:color w:val="000000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A49F0" w14:textId="77777777" w:rsidR="001540AB" w:rsidRPr="003D2E10" w:rsidRDefault="008C2C0C" w:rsidP="001540AB">
            <w:pPr>
              <w:spacing w:after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1540AB">
              <w:rPr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33CB3" w14:textId="77777777" w:rsidR="001540AB" w:rsidRPr="003D2E10" w:rsidRDefault="008C2C0C" w:rsidP="008C2C0C">
            <w:pPr>
              <w:spacing w:after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</w:t>
            </w:r>
            <w:r w:rsidR="001540AB">
              <w:rPr>
                <w:bCs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8C87EE" w14:textId="77777777" w:rsidR="001540AB" w:rsidRPr="001540AB" w:rsidRDefault="008C2C0C" w:rsidP="001540AB">
            <w:pPr>
              <w:spacing w:after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1540AB" w:rsidRPr="001540AB">
              <w:rPr>
                <w:bCs/>
                <w:color w:val="000000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77454" w14:textId="77777777" w:rsidR="001540AB" w:rsidRPr="003D2E10" w:rsidRDefault="008C2C0C" w:rsidP="001540AB">
            <w:pPr>
              <w:spacing w:after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</w:t>
            </w:r>
            <w:r w:rsidR="001540AB">
              <w:rPr>
                <w:b/>
                <w:bCs/>
                <w:color w:val="000000"/>
              </w:rPr>
              <w:t>00</w:t>
            </w:r>
          </w:p>
        </w:tc>
      </w:tr>
    </w:tbl>
    <w:p w14:paraId="283E00B2" w14:textId="29234398" w:rsidR="00652494" w:rsidRDefault="00427C3A" w:rsidP="00652494">
      <w:pPr>
        <w:spacing w:before="120"/>
        <w:jc w:val="both"/>
      </w:pPr>
      <w:r w:rsidRPr="001D5E5E">
        <w:t xml:space="preserve">Intenzita podpory na projekt </w:t>
      </w:r>
      <w:r w:rsidR="0006795B">
        <w:t>může dosáhnou</w:t>
      </w:r>
      <w:r w:rsidR="0006795B" w:rsidRPr="00800639">
        <w:t>t až</w:t>
      </w:r>
      <w:r w:rsidR="001C6A9F" w:rsidRPr="00800639">
        <w:t xml:space="preserve"> </w:t>
      </w:r>
      <w:r w:rsidR="0006795B" w:rsidRPr="00800639">
        <w:t>100</w:t>
      </w:r>
      <w:r w:rsidR="009A1CE6" w:rsidRPr="00800639">
        <w:t> </w:t>
      </w:r>
      <w:r w:rsidR="001C6A9F" w:rsidRPr="00800639">
        <w:t>% způso</w:t>
      </w:r>
      <w:r w:rsidR="001C6A9F" w:rsidRPr="001D5E5E">
        <w:t>bilých nákladů</w:t>
      </w:r>
      <w:r w:rsidR="003D78F6">
        <w:t xml:space="preserve"> v případě, že bude podpora poskytována v režimu „</w:t>
      </w:r>
      <w:r w:rsidR="003D78F6" w:rsidRPr="001D0A18">
        <w:t>de minimis</w:t>
      </w:r>
      <w:r w:rsidR="003D78F6">
        <w:t>“</w:t>
      </w:r>
      <w:r w:rsidR="001E0656">
        <w:t xml:space="preserve"> nebo podle Rámce</w:t>
      </w:r>
      <w:r w:rsidRPr="001D5E5E">
        <w:t>.</w:t>
      </w:r>
      <w:bookmarkEnd w:id="0"/>
      <w:r w:rsidR="00C725AB" w:rsidRPr="00C725AB">
        <w:t xml:space="preserve"> V případě aktivit zaměřených na kofinancování projektů podpořených z Digital Europe bude intenzita podpory odpovídat pravidlům tohoto programu.</w:t>
      </w:r>
    </w:p>
    <w:p w14:paraId="6DAD671B" w14:textId="77777777" w:rsidR="00652494" w:rsidRPr="0043466C" w:rsidRDefault="00652494" w:rsidP="00800639">
      <w:pPr>
        <w:pStyle w:val="Nadpis3-mimoobsah"/>
      </w:pPr>
      <w:r w:rsidRPr="0043466C">
        <w:t xml:space="preserve">Podprogram </w:t>
      </w:r>
      <w:r>
        <w:t>3</w:t>
      </w:r>
      <w:r w:rsidRPr="0043466C">
        <w:t xml:space="preserve"> </w:t>
      </w:r>
      <w:r>
        <w:t>„</w:t>
      </w:r>
      <w:r w:rsidR="002F372F">
        <w:t>Inovace do praxe</w:t>
      </w:r>
      <w:r>
        <w:t>“</w:t>
      </w:r>
    </w:p>
    <w:p w14:paraId="30596AB9" w14:textId="77777777" w:rsidR="00F8681E" w:rsidRDefault="00652494" w:rsidP="001054AA">
      <w:pPr>
        <w:jc w:val="both"/>
      </w:pPr>
      <w:r>
        <w:t xml:space="preserve">Cílem podprogramu je </w:t>
      </w:r>
      <w:r w:rsidR="000B1BEA">
        <w:t xml:space="preserve">zvýšení </w:t>
      </w:r>
      <w:r w:rsidR="000B1BEA" w:rsidRPr="0054017B">
        <w:t>intenzity prosazování inovací ve firmách s</w:t>
      </w:r>
      <w:r w:rsidR="009C024C">
        <w:t> </w:t>
      </w:r>
      <w:r w:rsidR="000B1BEA" w:rsidRPr="0054017B">
        <w:t>důrazem na MSP v</w:t>
      </w:r>
      <w:r w:rsidR="009C024C">
        <w:t> </w:t>
      </w:r>
      <w:r w:rsidR="000B1BEA" w:rsidRPr="0054017B">
        <w:t>souladu s</w:t>
      </w:r>
      <w:r w:rsidR="009C024C">
        <w:t> </w:t>
      </w:r>
      <w:r w:rsidR="000B1BEA" w:rsidRPr="0054017B">
        <w:t>definovanými standardy Průmyslu 4.0 a</w:t>
      </w:r>
      <w:r w:rsidR="009C024C">
        <w:t> </w:t>
      </w:r>
      <w:r w:rsidR="000B1BEA" w:rsidRPr="0054017B">
        <w:t>klíčovými trendy perspektivních odvětví. Cíle bude dosaženo podporou</w:t>
      </w:r>
      <w:r w:rsidRPr="0054017B">
        <w:t xml:space="preserve"> zavádění </w:t>
      </w:r>
      <w:r w:rsidR="00185262" w:rsidRPr="0054017B">
        <w:t>inovací</w:t>
      </w:r>
      <w:r w:rsidR="00AB790C" w:rsidRPr="0054017B">
        <w:t xml:space="preserve"> do podnikové praxe</w:t>
      </w:r>
      <w:r w:rsidRPr="0054017B">
        <w:t xml:space="preserve">, </w:t>
      </w:r>
      <w:r w:rsidR="00185262" w:rsidRPr="0054017B">
        <w:t>například s</w:t>
      </w:r>
      <w:r w:rsidR="009C024C">
        <w:t> </w:t>
      </w:r>
      <w:r w:rsidR="00185262" w:rsidRPr="0054017B">
        <w:t>využitím výsledků projektů z</w:t>
      </w:r>
      <w:r w:rsidR="009C024C">
        <w:t> </w:t>
      </w:r>
      <w:r w:rsidR="00185262" w:rsidRPr="0054017B">
        <w:t xml:space="preserve">programů VaVaI </w:t>
      </w:r>
      <w:r w:rsidRPr="0054017B">
        <w:t xml:space="preserve">především </w:t>
      </w:r>
      <w:r w:rsidR="00AB790C" w:rsidRPr="0054017B">
        <w:t>v</w:t>
      </w:r>
      <w:r w:rsidR="009C024C">
        <w:t> </w:t>
      </w:r>
      <w:r w:rsidR="00AB790C" w:rsidRPr="0054017B">
        <w:t xml:space="preserve">oblasti </w:t>
      </w:r>
      <w:r w:rsidRPr="0054017B">
        <w:t>technologických</w:t>
      </w:r>
      <w:r w:rsidR="000B1BEA" w:rsidRPr="0054017B">
        <w:t xml:space="preserve"> řešení a</w:t>
      </w:r>
      <w:r w:rsidR="009C024C">
        <w:t> </w:t>
      </w:r>
      <w:r w:rsidRPr="0054017B">
        <w:t>inovací v</w:t>
      </w:r>
      <w:r w:rsidR="009C024C">
        <w:t> </w:t>
      </w:r>
      <w:r w:rsidRPr="0054017B">
        <w:t>oblasti automatizace, robotizace</w:t>
      </w:r>
      <w:r w:rsidR="000B1BEA" w:rsidRPr="0054017B">
        <w:t xml:space="preserve"> a</w:t>
      </w:r>
      <w:r w:rsidR="009C024C">
        <w:t> </w:t>
      </w:r>
      <w:r w:rsidRPr="0054017B">
        <w:t>umělé inteligence</w:t>
      </w:r>
      <w:r w:rsidR="000B1BEA" w:rsidRPr="0054017B">
        <w:t>,</w:t>
      </w:r>
      <w:r w:rsidRPr="0054017B">
        <w:t xml:space="preserve"> </w:t>
      </w:r>
      <w:r w:rsidR="00A4651F" w:rsidRPr="0054017B">
        <w:t xml:space="preserve">tedy pomocí investic. </w:t>
      </w:r>
      <w:r w:rsidR="002F372F">
        <w:t xml:space="preserve">Projekty budou obsahovat samotný proces přípravy zavedení inovace v podniku, pořízení know-how, pořízení potřebných technologií či certifikace nových výrobků před samotným spuštěním výroby či poskytováním služby. To </w:t>
      </w:r>
      <w:r w:rsidR="007109CA">
        <w:t>přispěje</w:t>
      </w:r>
      <w:r w:rsidR="002F372F">
        <w:t xml:space="preserve"> ke zv</w:t>
      </w:r>
      <w:r w:rsidR="00B64662">
        <w:t>ýšení spolupráce akademického a </w:t>
      </w:r>
      <w:r w:rsidR="002F372F">
        <w:t>podnikatelského sektoru v oblasti transferu technologií a znalostí a tedy i k tržnímu uplatnění know</w:t>
      </w:r>
      <w:r w:rsidR="00B400EB">
        <w:t>-</w:t>
      </w:r>
      <w:r w:rsidR="002F372F">
        <w:t>how výzkumných organizací.</w:t>
      </w:r>
    </w:p>
    <w:p w14:paraId="7160150B" w14:textId="77777777" w:rsidR="002F372F" w:rsidRDefault="002F372F" w:rsidP="001054AA">
      <w:pPr>
        <w:jc w:val="both"/>
      </w:pPr>
      <w:r>
        <w:t xml:space="preserve">Tento podprogram reaguje na masivní podporu projektů aplikovaného výzkumu v minulých letech </w:t>
      </w:r>
      <w:r w:rsidR="00B400EB">
        <w:t xml:space="preserve">i zahájení činnosti mnoha výzkumných organizací a výzkumných infrastruktur </w:t>
      </w:r>
      <w:r>
        <w:t xml:space="preserve">a nabízí motivaci pro využití výsledků těchto </w:t>
      </w:r>
      <w:r w:rsidR="00B400EB">
        <w:t>aktivit</w:t>
      </w:r>
      <w:r>
        <w:t>. Pod</w:t>
      </w:r>
      <w:r w:rsidR="00B400EB">
        <w:t>pora poskytovaná v pod</w:t>
      </w:r>
      <w:r>
        <w:t>program</w:t>
      </w:r>
      <w:r w:rsidR="00B400EB">
        <w:t>u</w:t>
      </w:r>
      <w:r>
        <w:t xml:space="preserve"> by měl</w:t>
      </w:r>
      <w:r w:rsidR="00B400EB">
        <w:t>a</w:t>
      </w:r>
      <w:r>
        <w:t xml:space="preserve"> být nahrazen</w:t>
      </w:r>
      <w:r w:rsidR="00B400EB">
        <w:t>a</w:t>
      </w:r>
      <w:r>
        <w:t xml:space="preserve"> financováním z ESIF fondů, které se dá očekávat po roce 2022</w:t>
      </w:r>
      <w:r w:rsidR="00097421">
        <w:t xml:space="preserve">, proto počítá </w:t>
      </w:r>
      <w:r w:rsidR="00B400EB">
        <w:t xml:space="preserve">se zahajováním projektů k podpoře především </w:t>
      </w:r>
      <w:r w:rsidR="00097421">
        <w:t>v letech 2020, 2021 a 2022</w:t>
      </w:r>
      <w:r>
        <w:t>.</w:t>
      </w:r>
    </w:p>
    <w:p w14:paraId="0E143F09" w14:textId="34F74F74" w:rsidR="00652494" w:rsidRDefault="00652494" w:rsidP="0006795B">
      <w:pPr>
        <w:jc w:val="both"/>
      </w:pPr>
      <w:r>
        <w:lastRenderedPageBreak/>
        <w:t>U</w:t>
      </w:r>
      <w:r w:rsidRPr="000F3B2E">
        <w:t>chazeči o</w:t>
      </w:r>
      <w:r w:rsidR="009C024C">
        <w:t> </w:t>
      </w:r>
      <w:r w:rsidRPr="000F3B2E">
        <w:t>podporu</w:t>
      </w:r>
      <w:r w:rsidRPr="00270289">
        <w:t xml:space="preserve"> na projekt podle </w:t>
      </w:r>
      <w:r>
        <w:t xml:space="preserve">Zákona </w:t>
      </w:r>
      <w:r w:rsidRPr="00270289">
        <w:t xml:space="preserve">mohou být </w:t>
      </w:r>
      <w:r w:rsidR="00AB790C" w:rsidRPr="00AB790C">
        <w:t>podniky – právnické osoby, které podle Přílohy 1 Nařízení Komise vykonávají hospodářskou činnost</w:t>
      </w:r>
      <w:r w:rsidR="006B6B4E">
        <w:t xml:space="preserve"> a</w:t>
      </w:r>
      <w:r w:rsidR="009C024C">
        <w:t> </w:t>
      </w:r>
      <w:r w:rsidR="006B6B4E">
        <w:t xml:space="preserve">splňují definici </w:t>
      </w:r>
      <w:r w:rsidR="000B1BEA">
        <w:t>malého a</w:t>
      </w:r>
      <w:r w:rsidR="009C024C">
        <w:t> </w:t>
      </w:r>
      <w:r w:rsidR="000B1BEA">
        <w:t>středního podniku</w:t>
      </w:r>
      <w:r w:rsidRPr="00270289">
        <w:t xml:space="preserve">. </w:t>
      </w:r>
    </w:p>
    <w:p w14:paraId="39C2EF72" w14:textId="77777777" w:rsidR="00652494" w:rsidRDefault="00652494" w:rsidP="00652494">
      <w:pPr>
        <w:jc w:val="both"/>
      </w:pPr>
      <w:r w:rsidRPr="00270289">
        <w:t>Konkrétní podmínky prokázání způsobilosti stanoví poskytovatel v</w:t>
      </w:r>
      <w:r w:rsidR="009C024C">
        <w:t> </w:t>
      </w:r>
      <w:r w:rsidRPr="00270289">
        <w:t xml:space="preserve">souladu se </w:t>
      </w:r>
      <w:r>
        <w:t>Zákonem</w:t>
      </w:r>
      <w:r w:rsidRPr="00270289">
        <w:t xml:space="preserve"> vždy v</w:t>
      </w:r>
      <w:r w:rsidR="009C024C">
        <w:t> </w:t>
      </w:r>
      <w:r w:rsidRPr="00270289">
        <w:t>zadávací dokumentaci veřejné soutěže.</w:t>
      </w:r>
    </w:p>
    <w:p w14:paraId="0668C494" w14:textId="77777777" w:rsidR="00652494" w:rsidRPr="000B6E26" w:rsidRDefault="00652494" w:rsidP="00893C87">
      <w:pPr>
        <w:keepNext/>
        <w:spacing w:before="240" w:after="0"/>
        <w:jc w:val="both"/>
        <w:rPr>
          <w:b/>
          <w:i/>
        </w:rPr>
      </w:pPr>
      <w:r w:rsidRPr="000B6E26">
        <w:rPr>
          <w:b/>
          <w:i/>
        </w:rPr>
        <w:t>Rozpočet podprogramu v</w:t>
      </w:r>
      <w:r w:rsidR="009C024C">
        <w:rPr>
          <w:b/>
          <w:i/>
        </w:rPr>
        <w:t> </w:t>
      </w:r>
      <w:r w:rsidRPr="000B6E26">
        <w:rPr>
          <w:b/>
          <w:i/>
        </w:rPr>
        <w:t xml:space="preserve">mil. Kč: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850"/>
        <w:gridCol w:w="851"/>
        <w:gridCol w:w="850"/>
        <w:gridCol w:w="851"/>
        <w:gridCol w:w="850"/>
        <w:gridCol w:w="851"/>
        <w:gridCol w:w="850"/>
        <w:gridCol w:w="851"/>
        <w:gridCol w:w="851"/>
      </w:tblGrid>
      <w:tr w:rsidR="001540AB" w:rsidRPr="00C81C86" w14:paraId="5CEC4294" w14:textId="77777777" w:rsidTr="00B400EB">
        <w:trPr>
          <w:trHeight w:val="278"/>
        </w:trPr>
        <w:tc>
          <w:tcPr>
            <w:tcW w:w="1696" w:type="dxa"/>
            <w:shd w:val="clear" w:color="auto" w:fill="auto"/>
            <w:noWrap/>
            <w:vAlign w:val="bottom"/>
            <w:hideMark/>
          </w:tcPr>
          <w:p w14:paraId="7C4A2546" w14:textId="77777777" w:rsidR="001540AB" w:rsidRPr="00C81C86" w:rsidRDefault="001540AB" w:rsidP="00893C87">
            <w:pPr>
              <w:keepNext/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 </w:t>
            </w:r>
          </w:p>
        </w:tc>
        <w:tc>
          <w:tcPr>
            <w:tcW w:w="850" w:type="dxa"/>
            <w:shd w:val="clear" w:color="000000" w:fill="FFFF00"/>
            <w:noWrap/>
            <w:vAlign w:val="bottom"/>
            <w:hideMark/>
          </w:tcPr>
          <w:p w14:paraId="4384E185" w14:textId="77777777" w:rsidR="001540AB" w:rsidRPr="00C81C86" w:rsidRDefault="001540AB" w:rsidP="00893C87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2020</w:t>
            </w:r>
          </w:p>
        </w:tc>
        <w:tc>
          <w:tcPr>
            <w:tcW w:w="851" w:type="dxa"/>
            <w:shd w:val="clear" w:color="000000" w:fill="FFFF00"/>
            <w:noWrap/>
            <w:vAlign w:val="bottom"/>
            <w:hideMark/>
          </w:tcPr>
          <w:p w14:paraId="5BCC8527" w14:textId="77777777" w:rsidR="001540AB" w:rsidRPr="00C81C86" w:rsidRDefault="001540AB" w:rsidP="00893C87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2021</w:t>
            </w:r>
          </w:p>
        </w:tc>
        <w:tc>
          <w:tcPr>
            <w:tcW w:w="850" w:type="dxa"/>
            <w:shd w:val="clear" w:color="000000" w:fill="FFFF00"/>
            <w:noWrap/>
            <w:vAlign w:val="bottom"/>
            <w:hideMark/>
          </w:tcPr>
          <w:p w14:paraId="501D2134" w14:textId="77777777" w:rsidR="001540AB" w:rsidRPr="00C81C86" w:rsidRDefault="001540AB" w:rsidP="00893C87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2022</w:t>
            </w:r>
          </w:p>
        </w:tc>
        <w:tc>
          <w:tcPr>
            <w:tcW w:w="851" w:type="dxa"/>
            <w:shd w:val="clear" w:color="000000" w:fill="FFFF00"/>
            <w:noWrap/>
            <w:vAlign w:val="bottom"/>
            <w:hideMark/>
          </w:tcPr>
          <w:p w14:paraId="088FA149" w14:textId="77777777" w:rsidR="001540AB" w:rsidRPr="00C81C86" w:rsidRDefault="001540AB" w:rsidP="00893C87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2023</w:t>
            </w:r>
          </w:p>
        </w:tc>
        <w:tc>
          <w:tcPr>
            <w:tcW w:w="850" w:type="dxa"/>
            <w:shd w:val="clear" w:color="000000" w:fill="FFFF00"/>
            <w:noWrap/>
            <w:vAlign w:val="bottom"/>
            <w:hideMark/>
          </w:tcPr>
          <w:p w14:paraId="092B1563" w14:textId="77777777" w:rsidR="001540AB" w:rsidRPr="00C81C86" w:rsidRDefault="001540AB" w:rsidP="00893C87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2024</w:t>
            </w:r>
          </w:p>
        </w:tc>
        <w:tc>
          <w:tcPr>
            <w:tcW w:w="851" w:type="dxa"/>
            <w:shd w:val="clear" w:color="000000" w:fill="FFFF00"/>
            <w:noWrap/>
            <w:vAlign w:val="bottom"/>
            <w:hideMark/>
          </w:tcPr>
          <w:p w14:paraId="54E01C5A" w14:textId="77777777" w:rsidR="001540AB" w:rsidRPr="00C81C86" w:rsidRDefault="001540AB" w:rsidP="00893C87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2025</w:t>
            </w:r>
          </w:p>
        </w:tc>
        <w:tc>
          <w:tcPr>
            <w:tcW w:w="850" w:type="dxa"/>
            <w:shd w:val="clear" w:color="000000" w:fill="FFFF00"/>
            <w:noWrap/>
            <w:vAlign w:val="bottom"/>
            <w:hideMark/>
          </w:tcPr>
          <w:p w14:paraId="34AC9B09" w14:textId="77777777" w:rsidR="001540AB" w:rsidRPr="00C81C86" w:rsidRDefault="001540AB" w:rsidP="00893C87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2026</w:t>
            </w:r>
          </w:p>
        </w:tc>
        <w:tc>
          <w:tcPr>
            <w:tcW w:w="851" w:type="dxa"/>
            <w:shd w:val="clear" w:color="000000" w:fill="FFFF00"/>
            <w:vAlign w:val="bottom"/>
          </w:tcPr>
          <w:p w14:paraId="5CC48926" w14:textId="77777777" w:rsidR="001540AB" w:rsidRPr="00C81C86" w:rsidRDefault="001540AB" w:rsidP="00893C87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</w:t>
            </w:r>
            <w:r>
              <w:rPr>
                <w:rFonts w:eastAsia="Times New Roman"/>
                <w:color w:val="000000"/>
                <w:lang w:eastAsia="cs-CZ"/>
              </w:rPr>
              <w:t>7</w:t>
            </w:r>
          </w:p>
        </w:tc>
        <w:tc>
          <w:tcPr>
            <w:tcW w:w="851" w:type="dxa"/>
            <w:shd w:val="clear" w:color="000000" w:fill="FFFF00"/>
            <w:noWrap/>
            <w:vAlign w:val="bottom"/>
            <w:hideMark/>
          </w:tcPr>
          <w:p w14:paraId="7ACE71AF" w14:textId="77777777" w:rsidR="001540AB" w:rsidRPr="00C81C86" w:rsidRDefault="001540AB" w:rsidP="00893C87">
            <w:pPr>
              <w:keepNext/>
              <w:spacing w:after="0"/>
              <w:jc w:val="right"/>
              <w:rPr>
                <w:rFonts w:eastAsia="Times New Roman"/>
                <w:b/>
                <w:color w:val="000000"/>
                <w:lang w:eastAsia="cs-CZ"/>
              </w:rPr>
            </w:pPr>
            <w:r w:rsidRPr="00C81C86">
              <w:rPr>
                <w:rFonts w:eastAsia="Times New Roman"/>
                <w:b/>
                <w:color w:val="000000"/>
                <w:lang w:eastAsia="cs-CZ"/>
              </w:rPr>
              <w:t>celkem</w:t>
            </w:r>
          </w:p>
        </w:tc>
      </w:tr>
      <w:tr w:rsidR="00B400EB" w:rsidRPr="00C81C86" w14:paraId="33C96460" w14:textId="77777777" w:rsidTr="00B400EB">
        <w:trPr>
          <w:trHeight w:val="264"/>
        </w:trPr>
        <w:tc>
          <w:tcPr>
            <w:tcW w:w="1696" w:type="dxa"/>
            <w:shd w:val="clear" w:color="auto" w:fill="auto"/>
            <w:noWrap/>
            <w:vAlign w:val="bottom"/>
            <w:hideMark/>
          </w:tcPr>
          <w:p w14:paraId="6EC31948" w14:textId="77777777" w:rsidR="00B400EB" w:rsidRPr="00C81C86" w:rsidRDefault="00B400EB" w:rsidP="00B400EB">
            <w:pPr>
              <w:keepNext/>
              <w:spacing w:after="0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p</w:t>
            </w:r>
            <w:r w:rsidRPr="00C81C86">
              <w:rPr>
                <w:rFonts w:eastAsia="Times New Roman"/>
                <w:color w:val="000000"/>
                <w:lang w:eastAsia="cs-CZ"/>
              </w:rPr>
              <w:t>odpora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DADC01D" w14:textId="0EAFDBBA" w:rsidR="00B400EB" w:rsidRDefault="000046B1" w:rsidP="000046B1">
            <w:pPr>
              <w:spacing w:after="0"/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</w:rPr>
              <w:t>55</w:t>
            </w:r>
            <w:r w:rsidR="00B400EB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DAFF42D" w14:textId="77777777" w:rsidR="00B400EB" w:rsidRDefault="00B400EB" w:rsidP="00B400EB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2371B72" w14:textId="77777777" w:rsidR="00B400EB" w:rsidRDefault="00B400EB" w:rsidP="00B400EB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724A7A1" w14:textId="77777777" w:rsidR="00B400EB" w:rsidRDefault="00B400EB" w:rsidP="00B400EB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43F7C57" w14:textId="0B8D2619" w:rsidR="00B400EB" w:rsidRDefault="000046B1" w:rsidP="00B400EB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B400EB">
              <w:rPr>
                <w:color w:val="000000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29216EF" w14:textId="40FB310C" w:rsidR="00B400EB" w:rsidRDefault="000046B1" w:rsidP="000046B1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B400EB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9869614" w14:textId="77777777" w:rsidR="00B400EB" w:rsidRDefault="00B400EB" w:rsidP="00B400EB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B387381" w14:textId="77777777" w:rsidR="00B400EB" w:rsidRDefault="00B400EB" w:rsidP="00B400EB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FB3E79D" w14:textId="77777777" w:rsidR="00B400EB" w:rsidRDefault="00B400EB" w:rsidP="00B400EB">
            <w:pPr>
              <w:spacing w:after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B64662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000</w:t>
            </w:r>
          </w:p>
        </w:tc>
      </w:tr>
      <w:tr w:rsidR="00F2089B" w:rsidRPr="00C81C86" w14:paraId="11B16869" w14:textId="77777777" w:rsidTr="00AC651C">
        <w:trPr>
          <w:trHeight w:val="264"/>
        </w:trPr>
        <w:tc>
          <w:tcPr>
            <w:tcW w:w="1696" w:type="dxa"/>
            <w:shd w:val="clear" w:color="auto" w:fill="auto"/>
            <w:noWrap/>
            <w:vAlign w:val="bottom"/>
            <w:hideMark/>
          </w:tcPr>
          <w:p w14:paraId="501C97E8" w14:textId="77777777" w:rsidR="00F2089B" w:rsidRPr="00C81C86" w:rsidRDefault="00F2089B" w:rsidP="00F2089B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celkové výdaje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73FC81BC" w14:textId="458CDBE7" w:rsidR="00F2089B" w:rsidRDefault="00F2089B" w:rsidP="00F2089B">
            <w:pPr>
              <w:spacing w:after="0"/>
              <w:jc w:val="right"/>
              <w:rPr>
                <w:color w:val="000000"/>
              </w:rPr>
            </w:pPr>
            <w:ins w:id="3" w:author="Kořínková Eva" w:date="2020-03-30T10:19:00Z">
              <w:r>
                <w:rPr>
                  <w:color w:val="000000"/>
                </w:rPr>
                <w:t>917</w:t>
              </w:r>
            </w:ins>
            <w:del w:id="4" w:author="Kořínková Eva" w:date="2020-03-30T10:19:00Z">
              <w:r w:rsidDel="00A45EA9">
                <w:rPr>
                  <w:color w:val="000000"/>
                </w:rPr>
                <w:delText>1 100</w:delText>
              </w:r>
            </w:del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909FD10" w14:textId="48A58010" w:rsidR="00F2089B" w:rsidRDefault="00F2089B" w:rsidP="00F2089B">
            <w:pPr>
              <w:spacing w:after="0"/>
              <w:jc w:val="right"/>
              <w:rPr>
                <w:color w:val="000000"/>
              </w:rPr>
            </w:pPr>
            <w:ins w:id="5" w:author="Kořínková Eva" w:date="2020-03-30T10:19:00Z">
              <w:r>
                <w:rPr>
                  <w:color w:val="000000"/>
                </w:rPr>
                <w:t>1 000</w:t>
              </w:r>
            </w:ins>
            <w:del w:id="6" w:author="Kořínková Eva" w:date="2020-03-30T10:19:00Z">
              <w:r w:rsidDel="00A45EA9">
                <w:rPr>
                  <w:color w:val="000000"/>
                </w:rPr>
                <w:delText>1 200</w:delText>
              </w:r>
            </w:del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4F3E1AB7" w14:textId="0DEC6B74" w:rsidR="00F2089B" w:rsidRDefault="00F2089B" w:rsidP="00F2089B">
            <w:pPr>
              <w:spacing w:after="0"/>
              <w:jc w:val="right"/>
              <w:rPr>
                <w:color w:val="000000"/>
              </w:rPr>
            </w:pPr>
            <w:ins w:id="7" w:author="Kořínková Eva" w:date="2020-03-30T10:19:00Z">
              <w:r>
                <w:rPr>
                  <w:color w:val="000000"/>
                </w:rPr>
                <w:t>1 167</w:t>
              </w:r>
            </w:ins>
            <w:del w:id="8" w:author="Kořínková Eva" w:date="2020-03-30T10:19:00Z">
              <w:r w:rsidDel="00A45EA9">
                <w:rPr>
                  <w:color w:val="000000"/>
                </w:rPr>
                <w:delText>1 400</w:delText>
              </w:r>
            </w:del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1C93B866" w14:textId="5215A8EF" w:rsidR="00F2089B" w:rsidRDefault="00F2089B" w:rsidP="00F2089B">
            <w:pPr>
              <w:spacing w:after="0"/>
              <w:jc w:val="right"/>
              <w:rPr>
                <w:color w:val="000000"/>
              </w:rPr>
            </w:pPr>
            <w:ins w:id="9" w:author="Kořínková Eva" w:date="2020-03-30T10:19:00Z">
              <w:r>
                <w:rPr>
                  <w:color w:val="000000"/>
                </w:rPr>
                <w:t>1 000</w:t>
              </w:r>
            </w:ins>
            <w:del w:id="10" w:author="Kořínková Eva" w:date="2020-03-30T10:19:00Z">
              <w:r w:rsidDel="00A45EA9">
                <w:rPr>
                  <w:color w:val="000000"/>
                </w:rPr>
                <w:delText>1 200</w:delText>
              </w:r>
            </w:del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6A15D354" w14:textId="73FA705A" w:rsidR="00F2089B" w:rsidRDefault="00F2089B" w:rsidP="00F2089B">
            <w:pPr>
              <w:spacing w:after="0"/>
              <w:jc w:val="right"/>
              <w:rPr>
                <w:color w:val="000000"/>
              </w:rPr>
            </w:pPr>
            <w:ins w:id="11" w:author="Kořínková Eva" w:date="2020-03-30T10:19:00Z">
              <w:r>
                <w:rPr>
                  <w:color w:val="000000"/>
                </w:rPr>
                <w:t>667</w:t>
              </w:r>
            </w:ins>
            <w:del w:id="12" w:author="Kořínková Eva" w:date="2020-03-30T10:19:00Z">
              <w:r w:rsidDel="00A45EA9">
                <w:rPr>
                  <w:color w:val="000000"/>
                </w:rPr>
                <w:delText>800</w:delText>
              </w:r>
            </w:del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2593925" w14:textId="5998B57D" w:rsidR="00F2089B" w:rsidRDefault="00F2089B" w:rsidP="00F2089B">
            <w:pPr>
              <w:spacing w:after="0"/>
              <w:jc w:val="right"/>
              <w:rPr>
                <w:color w:val="000000"/>
              </w:rPr>
            </w:pPr>
            <w:ins w:id="13" w:author="Kořínková Eva" w:date="2020-03-30T10:19:00Z">
              <w:r>
                <w:rPr>
                  <w:color w:val="000000"/>
                </w:rPr>
                <w:t>250</w:t>
              </w:r>
            </w:ins>
            <w:del w:id="14" w:author="Kořínková Eva" w:date="2020-03-30T10:19:00Z">
              <w:r w:rsidDel="00A45EA9">
                <w:rPr>
                  <w:color w:val="000000"/>
                </w:rPr>
                <w:delText>300</w:delText>
              </w:r>
            </w:del>
          </w:p>
        </w:tc>
        <w:tc>
          <w:tcPr>
            <w:tcW w:w="850" w:type="dxa"/>
            <w:shd w:val="clear" w:color="auto" w:fill="auto"/>
            <w:noWrap/>
            <w:vAlign w:val="bottom"/>
          </w:tcPr>
          <w:p w14:paraId="13F23568" w14:textId="49E687E2" w:rsidR="00F2089B" w:rsidRDefault="00F2089B" w:rsidP="00F2089B">
            <w:pPr>
              <w:spacing w:after="0"/>
              <w:jc w:val="right"/>
              <w:rPr>
                <w:color w:val="000000"/>
              </w:rPr>
            </w:pPr>
            <w:ins w:id="15" w:author="Kořínková Eva" w:date="2020-03-30T10:19:00Z">
              <w:r>
                <w:rPr>
                  <w:color w:val="000000"/>
                </w:rPr>
                <w:t>0</w:t>
              </w:r>
            </w:ins>
            <w:del w:id="16" w:author="Kořínková Eva" w:date="2020-03-30T10:19:00Z">
              <w:r w:rsidDel="00A45EA9">
                <w:rPr>
                  <w:color w:val="000000"/>
                </w:rPr>
                <w:delText>0</w:delText>
              </w:r>
            </w:del>
          </w:p>
        </w:tc>
        <w:tc>
          <w:tcPr>
            <w:tcW w:w="851" w:type="dxa"/>
            <w:shd w:val="clear" w:color="auto" w:fill="auto"/>
            <w:vAlign w:val="bottom"/>
          </w:tcPr>
          <w:p w14:paraId="4DF79F03" w14:textId="5C2F1B83" w:rsidR="00F2089B" w:rsidRDefault="00F2089B" w:rsidP="00F2089B">
            <w:pPr>
              <w:spacing w:after="0"/>
              <w:jc w:val="right"/>
              <w:rPr>
                <w:color w:val="000000"/>
              </w:rPr>
            </w:pPr>
            <w:ins w:id="17" w:author="Kořínková Eva" w:date="2020-03-30T10:19:00Z">
              <w:r>
                <w:rPr>
                  <w:color w:val="000000"/>
                </w:rPr>
                <w:t>0</w:t>
              </w:r>
            </w:ins>
            <w:del w:id="18" w:author="Kořínková Eva" w:date="2020-03-30T10:19:00Z">
              <w:r w:rsidDel="00A45EA9">
                <w:rPr>
                  <w:color w:val="000000"/>
                </w:rPr>
                <w:delText>0</w:delText>
              </w:r>
            </w:del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2F9C13D4" w14:textId="300A1E34" w:rsidR="00F2089B" w:rsidRPr="00F2089B" w:rsidRDefault="00F2089B" w:rsidP="00F2089B">
            <w:pPr>
              <w:spacing w:after="0"/>
              <w:jc w:val="right"/>
              <w:rPr>
                <w:b/>
                <w:bCs/>
                <w:color w:val="000000"/>
              </w:rPr>
            </w:pPr>
            <w:ins w:id="19" w:author="Kořínková Eva" w:date="2020-03-30T10:19:00Z">
              <w:r w:rsidRPr="00AC651C">
                <w:rPr>
                  <w:b/>
                  <w:color w:val="000000"/>
                </w:rPr>
                <w:t>5 000</w:t>
              </w:r>
            </w:ins>
            <w:del w:id="20" w:author="Kořínková Eva" w:date="2020-03-30T10:19:00Z">
              <w:r w:rsidRPr="00F2089B" w:rsidDel="00A45EA9">
                <w:rPr>
                  <w:b/>
                  <w:bCs/>
                  <w:color w:val="000000"/>
                </w:rPr>
                <w:delText>6 000</w:delText>
              </w:r>
            </w:del>
          </w:p>
        </w:tc>
      </w:tr>
    </w:tbl>
    <w:p w14:paraId="5DFF470E" w14:textId="01A272F9" w:rsidR="00F80109" w:rsidRDefault="00652494" w:rsidP="00F80109">
      <w:pPr>
        <w:spacing w:before="120"/>
        <w:jc w:val="both"/>
      </w:pPr>
      <w:r>
        <w:t xml:space="preserve">Max. výše podpory se omezuje </w:t>
      </w:r>
      <w:r w:rsidRPr="001D5E5E">
        <w:t xml:space="preserve">na </w:t>
      </w:r>
      <w:r w:rsidR="006B6B4E">
        <w:rPr>
          <w:b/>
        </w:rPr>
        <w:t>25</w:t>
      </w:r>
      <w:r w:rsidR="006B6B4E" w:rsidRPr="001D5E5E">
        <w:rPr>
          <w:b/>
        </w:rPr>
        <w:t xml:space="preserve"> </w:t>
      </w:r>
      <w:r w:rsidRPr="001D5E5E">
        <w:rPr>
          <w:b/>
        </w:rPr>
        <w:t>mil. Kč</w:t>
      </w:r>
      <w:r w:rsidRPr="001D5E5E">
        <w:t xml:space="preserve"> na projekt, výše způsobilých nákladů celkem se neomezuje. Intenzita podpory na projekt </w:t>
      </w:r>
      <w:del w:id="21" w:author="Kořínková Eva" w:date="2020-03-27T15:45:00Z">
        <w:r w:rsidRPr="001D5E5E" w:rsidDel="00D76F85">
          <w:delText>nepřesáhn</w:delText>
        </w:r>
        <w:r w:rsidRPr="005C248C" w:rsidDel="00D76F85">
          <w:delText xml:space="preserve">e </w:delText>
        </w:r>
        <w:r w:rsidR="006B6B4E" w:rsidRPr="005C248C" w:rsidDel="00D76F85">
          <w:delText>50 </w:delText>
        </w:r>
        <w:r w:rsidRPr="005C248C" w:rsidDel="00D76F85">
          <w:delText>%</w:delText>
        </w:r>
      </w:del>
      <w:ins w:id="22" w:author="Kořínková Eva" w:date="2020-03-27T15:45:00Z">
        <w:r w:rsidR="00D76F85">
          <w:t>může dosáhnout až 100 %</w:t>
        </w:r>
      </w:ins>
      <w:r w:rsidRPr="005C248C">
        <w:t xml:space="preserve"> z</w:t>
      </w:r>
      <w:r w:rsidRPr="001D5E5E">
        <w:t>působilých nákladů</w:t>
      </w:r>
      <w:ins w:id="23" w:author="Kořínková Eva" w:date="2020-03-27T15:46:00Z">
        <w:r w:rsidR="00D332D7">
          <w:t xml:space="preserve">, pokud to umožňuje </w:t>
        </w:r>
      </w:ins>
      <w:ins w:id="24" w:author="Kořínková Eva" w:date="2020-03-27T15:47:00Z">
        <w:r w:rsidR="00D332D7">
          <w:t>příslušné nařízení Komise (EU) a jsou splněny všechny jím stanovené podmínky (viz také kapitola 9 níže)</w:t>
        </w:r>
      </w:ins>
      <w:ins w:id="25" w:author="Kořínková Eva" w:date="2020-03-27T15:45:00Z">
        <w:r w:rsidR="00D76F85">
          <w:t>, poskytovatel však může pro každou veřejnou soutěž stanovit hodnotu nižší</w:t>
        </w:r>
      </w:ins>
      <w:r w:rsidRPr="001D5E5E">
        <w:t>.</w:t>
      </w:r>
      <w:bookmarkStart w:id="26" w:name="_GoBack"/>
      <w:bookmarkEnd w:id="26"/>
    </w:p>
    <w:p w14:paraId="2555C5CB" w14:textId="77777777" w:rsidR="00F105E7" w:rsidRPr="001A7A98" w:rsidRDefault="00F105E7" w:rsidP="00893C87">
      <w:pPr>
        <w:pStyle w:val="Nadpis1"/>
      </w:pPr>
      <w:r w:rsidRPr="001A7A98">
        <w:t>Výdaje na Program</w:t>
      </w:r>
    </w:p>
    <w:p w14:paraId="6691D130" w14:textId="4789193F" w:rsidR="00F105E7" w:rsidRPr="00270289" w:rsidRDefault="00F105E7" w:rsidP="00B77F13">
      <w:pPr>
        <w:spacing w:after="240"/>
        <w:jc w:val="both"/>
        <w:rPr>
          <w:rFonts w:eastAsia="Times New Roman" w:cs="Arial"/>
          <w:i/>
        </w:rPr>
      </w:pPr>
      <w:r w:rsidRPr="00270289">
        <w:rPr>
          <w:rFonts w:cs="Arial"/>
        </w:rPr>
        <w:t>Celkové výdaje na Program jsou rozvrženy v</w:t>
      </w:r>
      <w:r w:rsidR="009C024C">
        <w:rPr>
          <w:rFonts w:cs="Arial"/>
        </w:rPr>
        <w:t> </w:t>
      </w:r>
      <w:r w:rsidRPr="00270289">
        <w:rPr>
          <w:rFonts w:cs="Arial"/>
        </w:rPr>
        <w:t>souladu s</w:t>
      </w:r>
      <w:r w:rsidR="009C024C">
        <w:rPr>
          <w:rFonts w:cs="Arial"/>
        </w:rPr>
        <w:t> </w:t>
      </w:r>
      <w:r w:rsidRPr="00270289">
        <w:rPr>
          <w:rFonts w:cs="Arial"/>
        </w:rPr>
        <w:t>předpokládaným postupným vyhlašováním jednotlivých veřejných soutěží</w:t>
      </w:r>
      <w:r w:rsidR="009C024C">
        <w:rPr>
          <w:rFonts w:cs="Arial"/>
        </w:rPr>
        <w:t> </w:t>
      </w:r>
      <w:r w:rsidR="00A05ABC">
        <w:rPr>
          <w:rFonts w:cs="Arial"/>
        </w:rPr>
        <w:t xml:space="preserve">a </w:t>
      </w:r>
      <w:r w:rsidRPr="009C024C">
        <w:rPr>
          <w:rFonts w:cs="Arial"/>
        </w:rPr>
        <w:t xml:space="preserve">činí </w:t>
      </w:r>
      <w:del w:id="27" w:author="Kořínková Eva" w:date="2020-03-30T10:19:00Z">
        <w:r w:rsidR="000C62E4" w:rsidDel="00F2089B">
          <w:rPr>
            <w:rFonts w:cs="Arial"/>
          </w:rPr>
          <w:delText>9</w:delText>
        </w:r>
        <w:r w:rsidR="009C024C" w:rsidRPr="009C024C" w:rsidDel="00F2089B">
          <w:rPr>
            <w:rFonts w:cs="Arial"/>
          </w:rPr>
          <w:delText> </w:delText>
        </w:r>
      </w:del>
      <w:ins w:id="28" w:author="Kořínková Eva" w:date="2020-03-30T10:19:00Z">
        <w:r w:rsidR="00F2089B">
          <w:rPr>
            <w:rFonts w:cs="Arial"/>
          </w:rPr>
          <w:t>8</w:t>
        </w:r>
        <w:r w:rsidR="00F2089B" w:rsidRPr="009C024C">
          <w:rPr>
            <w:rFonts w:cs="Arial"/>
          </w:rPr>
          <w:t> </w:t>
        </w:r>
      </w:ins>
      <w:r w:rsidR="000C62E4">
        <w:rPr>
          <w:rFonts w:cs="Arial"/>
        </w:rPr>
        <w:t>1</w:t>
      </w:r>
      <w:r w:rsidR="009C024C" w:rsidRPr="009C024C">
        <w:rPr>
          <w:rFonts w:cs="Arial"/>
        </w:rPr>
        <w:t xml:space="preserve">00 </w:t>
      </w:r>
      <w:r w:rsidRPr="009C024C">
        <w:rPr>
          <w:rFonts w:cs="Arial"/>
        </w:rPr>
        <w:t>mil. Kč, z</w:t>
      </w:r>
      <w:r w:rsidR="009C024C">
        <w:rPr>
          <w:rFonts w:cs="Arial"/>
        </w:rPr>
        <w:t> </w:t>
      </w:r>
      <w:r w:rsidRPr="009C024C">
        <w:rPr>
          <w:rFonts w:cs="Arial"/>
        </w:rPr>
        <w:t>toho</w:t>
      </w:r>
      <w:r w:rsidRPr="009C024C">
        <w:rPr>
          <w:rFonts w:cs="Arial"/>
          <w:b/>
        </w:rPr>
        <w:t xml:space="preserve"> </w:t>
      </w:r>
      <w:r w:rsidR="000C62E4">
        <w:rPr>
          <w:rFonts w:cs="Arial"/>
          <w:b/>
        </w:rPr>
        <w:t>6</w:t>
      </w:r>
      <w:r w:rsidR="009C024C" w:rsidRPr="009C024C">
        <w:rPr>
          <w:rFonts w:cs="Arial"/>
          <w:b/>
        </w:rPr>
        <w:t xml:space="preserve"> </w:t>
      </w:r>
      <w:r w:rsidR="000C62E4">
        <w:rPr>
          <w:rFonts w:cs="Arial"/>
          <w:b/>
        </w:rPr>
        <w:t>1</w:t>
      </w:r>
      <w:r w:rsidR="009C024C" w:rsidRPr="009C024C">
        <w:rPr>
          <w:rFonts w:cs="Arial"/>
          <w:b/>
        </w:rPr>
        <w:t>00</w:t>
      </w:r>
      <w:r w:rsidRPr="009C024C">
        <w:rPr>
          <w:rFonts w:cs="Arial"/>
          <w:b/>
        </w:rPr>
        <w:t xml:space="preserve"> mil. Kč z</w:t>
      </w:r>
      <w:r w:rsidR="009C024C">
        <w:rPr>
          <w:rFonts w:cs="Arial"/>
          <w:b/>
        </w:rPr>
        <w:t> </w:t>
      </w:r>
      <w:r w:rsidRPr="009C024C">
        <w:rPr>
          <w:rFonts w:cs="Arial"/>
          <w:b/>
        </w:rPr>
        <w:t>výdajů státního rozpočtu</w:t>
      </w:r>
      <w:r w:rsidRPr="009C024C">
        <w:rPr>
          <w:rFonts w:cs="Arial"/>
        </w:rPr>
        <w:t>.</w:t>
      </w:r>
      <w:r w:rsidRPr="00270289">
        <w:rPr>
          <w:rFonts w:cs="Arial"/>
        </w:rPr>
        <w:t xml:space="preserve"> </w:t>
      </w:r>
    </w:p>
    <w:p w14:paraId="0313137B" w14:textId="77777777" w:rsidR="00F105E7" w:rsidRPr="00270289" w:rsidRDefault="00F105E7" w:rsidP="005C248C">
      <w:pPr>
        <w:keepNext/>
        <w:spacing w:after="0"/>
        <w:jc w:val="both"/>
        <w:rPr>
          <w:rFonts w:cs="Arial"/>
          <w:b/>
          <w:i/>
        </w:rPr>
      </w:pPr>
      <w:r w:rsidRPr="00270289">
        <w:rPr>
          <w:rFonts w:cs="Arial"/>
          <w:b/>
          <w:i/>
        </w:rPr>
        <w:t>Orientační přehled výše podpory a</w:t>
      </w:r>
      <w:r w:rsidR="009C024C">
        <w:rPr>
          <w:rFonts w:cs="Arial"/>
          <w:b/>
          <w:i/>
        </w:rPr>
        <w:t> </w:t>
      </w:r>
      <w:r w:rsidRPr="00270289">
        <w:rPr>
          <w:rFonts w:cs="Arial"/>
          <w:b/>
          <w:i/>
        </w:rPr>
        <w:t>celkových nákladů Programu (v mil. Kč):</w:t>
      </w: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832"/>
        <w:gridCol w:w="833"/>
        <w:gridCol w:w="833"/>
        <w:gridCol w:w="833"/>
        <w:gridCol w:w="833"/>
        <w:gridCol w:w="833"/>
        <w:gridCol w:w="833"/>
        <w:gridCol w:w="833"/>
        <w:gridCol w:w="1141"/>
      </w:tblGrid>
      <w:tr w:rsidR="001540AB" w:rsidRPr="00C81C86" w14:paraId="7142C332" w14:textId="77777777" w:rsidTr="00800639">
        <w:trPr>
          <w:trHeight w:val="299"/>
        </w:trPr>
        <w:tc>
          <w:tcPr>
            <w:tcW w:w="1696" w:type="dxa"/>
            <w:tcBorders>
              <w:bottom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DDEFE86" w14:textId="77777777" w:rsidR="001540AB" w:rsidRPr="00C81C86" w:rsidRDefault="001540AB" w:rsidP="005C248C">
            <w:pPr>
              <w:keepNext/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rok</w:t>
            </w:r>
          </w:p>
        </w:tc>
        <w:tc>
          <w:tcPr>
            <w:tcW w:w="832" w:type="dxa"/>
            <w:tcBorders>
              <w:bottom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ED70DEF" w14:textId="77777777" w:rsidR="001540AB" w:rsidRPr="00C81C86" w:rsidRDefault="001540AB" w:rsidP="005C248C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2020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5B3E5D98" w14:textId="77777777" w:rsidR="001540AB" w:rsidRPr="00C81C86" w:rsidRDefault="001540AB" w:rsidP="005C248C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2021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02996CE9" w14:textId="77777777" w:rsidR="001540AB" w:rsidRPr="00C81C86" w:rsidRDefault="001540AB" w:rsidP="005C248C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2022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52F3CE35" w14:textId="77777777" w:rsidR="001540AB" w:rsidRPr="00C81C86" w:rsidRDefault="001540AB" w:rsidP="005C248C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2023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6E3A9D7F" w14:textId="77777777" w:rsidR="001540AB" w:rsidRPr="00C81C86" w:rsidRDefault="001540AB" w:rsidP="005C248C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2024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59B9049A" w14:textId="77777777" w:rsidR="001540AB" w:rsidRPr="00C81C86" w:rsidRDefault="001540AB" w:rsidP="005C248C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2025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29F25E57" w14:textId="77777777" w:rsidR="001540AB" w:rsidRPr="00C81C86" w:rsidRDefault="001540AB" w:rsidP="005C248C">
            <w:pPr>
              <w:keepNext/>
              <w:spacing w:after="0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2026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FFFF00"/>
            <w:vAlign w:val="bottom"/>
          </w:tcPr>
          <w:p w14:paraId="5219F3A4" w14:textId="77777777" w:rsidR="001540AB" w:rsidRPr="00C81C86" w:rsidRDefault="001540AB" w:rsidP="005C248C">
            <w:pPr>
              <w:keepNext/>
              <w:spacing w:after="0"/>
              <w:jc w:val="right"/>
              <w:rPr>
                <w:rFonts w:eastAsia="Times New Roman"/>
                <w:b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202</w:t>
            </w:r>
            <w:r>
              <w:rPr>
                <w:rFonts w:eastAsia="Times New Roman"/>
                <w:color w:val="000000"/>
                <w:lang w:eastAsia="cs-CZ"/>
              </w:rPr>
              <w:t>7</w:t>
            </w:r>
          </w:p>
        </w:tc>
        <w:tc>
          <w:tcPr>
            <w:tcW w:w="1141" w:type="dxa"/>
            <w:tcBorders>
              <w:bottom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48A4B1B8" w14:textId="77777777" w:rsidR="001540AB" w:rsidRPr="00C81C86" w:rsidRDefault="001540AB" w:rsidP="005C248C">
            <w:pPr>
              <w:keepNext/>
              <w:spacing w:after="0"/>
              <w:jc w:val="right"/>
              <w:rPr>
                <w:rFonts w:eastAsia="Times New Roman"/>
                <w:b/>
                <w:color w:val="000000"/>
                <w:lang w:eastAsia="cs-CZ"/>
              </w:rPr>
            </w:pPr>
            <w:r w:rsidRPr="00C81C86">
              <w:rPr>
                <w:rFonts w:eastAsia="Times New Roman"/>
                <w:b/>
                <w:color w:val="000000"/>
                <w:lang w:eastAsia="cs-CZ"/>
              </w:rPr>
              <w:t>celkem</w:t>
            </w:r>
          </w:p>
        </w:tc>
      </w:tr>
      <w:tr w:rsidR="00B400EB" w:rsidRPr="00C81C86" w14:paraId="31C19A6A" w14:textId="77777777" w:rsidTr="00B400EB">
        <w:trPr>
          <w:trHeight w:val="299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74FD3" w14:textId="77777777" w:rsidR="00B400EB" w:rsidRPr="00C81C86" w:rsidRDefault="00B400EB" w:rsidP="00B400EB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>
              <w:rPr>
                <w:rFonts w:eastAsia="Times New Roman"/>
                <w:color w:val="000000"/>
                <w:lang w:eastAsia="cs-CZ"/>
              </w:rPr>
              <w:t>podpora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E1277" w14:textId="27ECC6A5" w:rsidR="00B400EB" w:rsidRPr="008C05E0" w:rsidRDefault="000046B1" w:rsidP="000046B1">
            <w:pPr>
              <w:spacing w:after="0"/>
              <w:jc w:val="right"/>
            </w:pPr>
            <w:r>
              <w:t>65</w:t>
            </w:r>
            <w:r w:rsidR="00B400EB" w:rsidRPr="008C05E0"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73DA5" w14:textId="77777777" w:rsidR="00B400EB" w:rsidRPr="008C05E0" w:rsidRDefault="00B400EB" w:rsidP="00B400EB">
            <w:pPr>
              <w:spacing w:after="0"/>
              <w:jc w:val="right"/>
            </w:pPr>
            <w:r w:rsidRPr="008C05E0">
              <w:t>900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49153" w14:textId="714F07D6" w:rsidR="00B400EB" w:rsidRPr="008C05E0" w:rsidRDefault="00B400EB" w:rsidP="00B400EB">
            <w:pPr>
              <w:spacing w:after="0"/>
              <w:jc w:val="right"/>
            </w:pPr>
            <w:r w:rsidRPr="008C05E0">
              <w:t>1</w:t>
            </w:r>
            <w:r w:rsidR="0050092A">
              <w:t xml:space="preserve"> </w:t>
            </w:r>
            <w:r w:rsidRPr="008C05E0">
              <w:t>150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7E156" w14:textId="53EAC9DD" w:rsidR="00B400EB" w:rsidRPr="008C05E0" w:rsidRDefault="00B400EB" w:rsidP="00B400EB">
            <w:pPr>
              <w:spacing w:after="0"/>
              <w:jc w:val="right"/>
            </w:pPr>
            <w:r w:rsidRPr="008C05E0">
              <w:t>1</w:t>
            </w:r>
            <w:r w:rsidR="0050092A">
              <w:t xml:space="preserve"> </w:t>
            </w:r>
            <w:r w:rsidRPr="008C05E0">
              <w:t>050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C8551" w14:textId="418D75CB" w:rsidR="00B400EB" w:rsidRPr="008C05E0" w:rsidRDefault="000046B1" w:rsidP="00B400EB">
            <w:pPr>
              <w:spacing w:after="0"/>
              <w:jc w:val="right"/>
            </w:pPr>
            <w:r>
              <w:t>8</w:t>
            </w:r>
            <w:r w:rsidR="00B400EB" w:rsidRPr="008C05E0">
              <w:t>50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375E7" w14:textId="6AECBC05" w:rsidR="00B400EB" w:rsidRPr="008C05E0" w:rsidRDefault="000046B1" w:rsidP="000046B1">
            <w:pPr>
              <w:spacing w:after="0"/>
              <w:jc w:val="right"/>
            </w:pPr>
            <w:r>
              <w:t>60</w:t>
            </w:r>
            <w:r w:rsidR="00B400EB" w:rsidRPr="008C05E0"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EF3F6" w14:textId="77777777" w:rsidR="00B400EB" w:rsidRPr="008C05E0" w:rsidRDefault="00B400EB" w:rsidP="00B400EB">
            <w:pPr>
              <w:spacing w:after="0"/>
              <w:jc w:val="right"/>
            </w:pPr>
            <w:r w:rsidRPr="008C05E0">
              <w:t>450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2046C" w14:textId="77777777" w:rsidR="00B400EB" w:rsidRPr="008C05E0" w:rsidRDefault="00B400EB" w:rsidP="00B400EB">
            <w:pPr>
              <w:spacing w:after="0"/>
              <w:jc w:val="right"/>
            </w:pPr>
            <w:r w:rsidRPr="008C05E0">
              <w:t>450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09E32" w14:textId="77777777" w:rsidR="00B400EB" w:rsidRPr="00B400EB" w:rsidRDefault="00B400EB" w:rsidP="00B400EB">
            <w:pPr>
              <w:spacing w:after="0"/>
              <w:jc w:val="right"/>
              <w:rPr>
                <w:b/>
              </w:rPr>
            </w:pPr>
            <w:r w:rsidRPr="00B400EB">
              <w:rPr>
                <w:b/>
              </w:rPr>
              <w:t>6</w:t>
            </w:r>
            <w:r>
              <w:rPr>
                <w:b/>
              </w:rPr>
              <w:t xml:space="preserve"> </w:t>
            </w:r>
            <w:r w:rsidRPr="00B400EB">
              <w:rPr>
                <w:b/>
              </w:rPr>
              <w:t>100</w:t>
            </w:r>
          </w:p>
        </w:tc>
      </w:tr>
      <w:tr w:rsidR="00F2089B" w:rsidRPr="00C81C86" w14:paraId="5A047663" w14:textId="77777777" w:rsidTr="00AC651C">
        <w:trPr>
          <w:trHeight w:val="299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D9B76" w14:textId="77777777" w:rsidR="00F2089B" w:rsidRPr="00C81C86" w:rsidRDefault="00F2089B" w:rsidP="00F2089B">
            <w:pPr>
              <w:spacing w:after="0"/>
              <w:rPr>
                <w:rFonts w:eastAsia="Times New Roman"/>
                <w:color w:val="000000"/>
                <w:lang w:eastAsia="cs-CZ"/>
              </w:rPr>
            </w:pPr>
            <w:r w:rsidRPr="00C81C86">
              <w:rPr>
                <w:rFonts w:eastAsia="Times New Roman"/>
                <w:color w:val="000000"/>
                <w:lang w:eastAsia="cs-CZ"/>
              </w:rPr>
              <w:t>celkem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1FE99" w14:textId="121BB92C" w:rsidR="00F2089B" w:rsidRPr="008C05E0" w:rsidRDefault="00F2089B" w:rsidP="00F2089B">
            <w:pPr>
              <w:spacing w:after="0"/>
              <w:jc w:val="right"/>
            </w:pPr>
            <w:ins w:id="29" w:author="Kořínková Eva" w:date="2020-03-30T10:19:00Z">
              <w:r>
                <w:rPr>
                  <w:color w:val="000000"/>
                </w:rPr>
                <w:t>1 017</w:t>
              </w:r>
            </w:ins>
            <w:del w:id="30" w:author="Kořínková Eva" w:date="2020-03-30T10:19:00Z">
              <w:r w:rsidDel="008E573F">
                <w:delText>1 2</w:delText>
              </w:r>
              <w:r w:rsidRPr="008C05E0" w:rsidDel="008E573F">
                <w:delText>00</w:delText>
              </w:r>
            </w:del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0E975" w14:textId="4AB24703" w:rsidR="00F2089B" w:rsidRPr="008C05E0" w:rsidRDefault="00F2089B" w:rsidP="00F2089B">
            <w:pPr>
              <w:spacing w:after="0"/>
              <w:jc w:val="right"/>
            </w:pPr>
            <w:ins w:id="31" w:author="Kořínková Eva" w:date="2020-03-30T10:19:00Z">
              <w:r>
                <w:rPr>
                  <w:color w:val="000000"/>
                </w:rPr>
                <w:t>1 300</w:t>
              </w:r>
            </w:ins>
            <w:del w:id="32" w:author="Kořínková Eva" w:date="2020-03-30T10:19:00Z">
              <w:r w:rsidRPr="008C05E0" w:rsidDel="008E573F">
                <w:delText>1</w:delText>
              </w:r>
              <w:r w:rsidDel="008E573F">
                <w:delText xml:space="preserve"> </w:delText>
              </w:r>
              <w:r w:rsidRPr="008C05E0" w:rsidDel="008E573F">
                <w:delText>500</w:delText>
              </w:r>
            </w:del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8F7FC" w14:textId="484129B3" w:rsidR="00F2089B" w:rsidRPr="008C05E0" w:rsidRDefault="00F2089B" w:rsidP="00F2089B">
            <w:pPr>
              <w:spacing w:after="0"/>
              <w:jc w:val="right"/>
            </w:pPr>
            <w:ins w:id="33" w:author="Kořínková Eva" w:date="2020-03-30T10:19:00Z">
              <w:r>
                <w:rPr>
                  <w:color w:val="000000"/>
                </w:rPr>
                <w:t>1 617</w:t>
              </w:r>
            </w:ins>
            <w:del w:id="34" w:author="Kořínková Eva" w:date="2020-03-30T10:19:00Z">
              <w:r w:rsidRPr="008C05E0" w:rsidDel="008E573F">
                <w:delText>1</w:delText>
              </w:r>
              <w:r w:rsidDel="008E573F">
                <w:delText xml:space="preserve"> </w:delText>
              </w:r>
              <w:r w:rsidRPr="008C05E0" w:rsidDel="008E573F">
                <w:delText>850</w:delText>
              </w:r>
            </w:del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E4728" w14:textId="6BAD1A05" w:rsidR="00F2089B" w:rsidRPr="008C05E0" w:rsidRDefault="00F2089B" w:rsidP="00F2089B">
            <w:pPr>
              <w:spacing w:after="0"/>
              <w:jc w:val="right"/>
            </w:pPr>
            <w:ins w:id="35" w:author="Kořínková Eva" w:date="2020-03-30T10:19:00Z">
              <w:r>
                <w:rPr>
                  <w:color w:val="000000"/>
                </w:rPr>
                <w:t>1 450</w:t>
              </w:r>
            </w:ins>
            <w:del w:id="36" w:author="Kořínková Eva" w:date="2020-03-30T10:19:00Z">
              <w:r w:rsidRPr="008C05E0" w:rsidDel="008E573F">
                <w:delText>1</w:delText>
              </w:r>
              <w:r w:rsidDel="008E573F">
                <w:delText xml:space="preserve"> </w:delText>
              </w:r>
              <w:r w:rsidRPr="008C05E0" w:rsidDel="008E573F">
                <w:delText>650</w:delText>
              </w:r>
            </w:del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C7D62" w14:textId="68C43061" w:rsidR="00F2089B" w:rsidRPr="008C05E0" w:rsidRDefault="00F2089B" w:rsidP="00F2089B">
            <w:pPr>
              <w:spacing w:after="0"/>
              <w:jc w:val="right"/>
            </w:pPr>
            <w:ins w:id="37" w:author="Kořínková Eva" w:date="2020-03-30T10:19:00Z">
              <w:r>
                <w:rPr>
                  <w:color w:val="000000"/>
                </w:rPr>
                <w:t>1 117</w:t>
              </w:r>
            </w:ins>
            <w:del w:id="38" w:author="Kořínková Eva" w:date="2020-03-30T10:19:00Z">
              <w:r w:rsidRPr="008C05E0" w:rsidDel="008E573F">
                <w:delText>1</w:delText>
              </w:r>
              <w:r w:rsidDel="008E573F">
                <w:delText xml:space="preserve"> 2</w:delText>
              </w:r>
              <w:r w:rsidRPr="008C05E0" w:rsidDel="008E573F">
                <w:delText>50</w:delText>
              </w:r>
            </w:del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2E6C1" w14:textId="71991BCD" w:rsidR="00F2089B" w:rsidRPr="008C05E0" w:rsidRDefault="00F2089B" w:rsidP="00F2089B">
            <w:pPr>
              <w:spacing w:after="0"/>
              <w:jc w:val="right"/>
            </w:pPr>
            <w:ins w:id="39" w:author="Kořínková Eva" w:date="2020-03-30T10:19:00Z">
              <w:r>
                <w:rPr>
                  <w:color w:val="000000"/>
                </w:rPr>
                <w:t>700</w:t>
              </w:r>
            </w:ins>
            <w:del w:id="40" w:author="Kořínková Eva" w:date="2020-03-30T10:19:00Z">
              <w:r w:rsidDel="008E573F">
                <w:delText>7</w:delText>
              </w:r>
              <w:r w:rsidRPr="008C05E0" w:rsidDel="008E573F">
                <w:delText>50</w:delText>
              </w:r>
            </w:del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B3EE6" w14:textId="57863DB2" w:rsidR="00F2089B" w:rsidRPr="008C05E0" w:rsidRDefault="00F2089B" w:rsidP="00F2089B">
            <w:pPr>
              <w:spacing w:after="0"/>
              <w:jc w:val="right"/>
            </w:pPr>
            <w:ins w:id="41" w:author="Kořínková Eva" w:date="2020-03-30T10:19:00Z">
              <w:r>
                <w:rPr>
                  <w:color w:val="000000"/>
                </w:rPr>
                <w:t>450</w:t>
              </w:r>
            </w:ins>
            <w:del w:id="42" w:author="Kořínková Eva" w:date="2020-03-30T10:19:00Z">
              <w:r w:rsidRPr="008C05E0" w:rsidDel="008E573F">
                <w:delText>450</w:delText>
              </w:r>
            </w:del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8CDA7" w14:textId="2E754687" w:rsidR="00F2089B" w:rsidRPr="008C05E0" w:rsidRDefault="00F2089B" w:rsidP="00F2089B">
            <w:pPr>
              <w:spacing w:after="0"/>
              <w:jc w:val="right"/>
            </w:pPr>
            <w:ins w:id="43" w:author="Kořínková Eva" w:date="2020-03-30T10:19:00Z">
              <w:r>
                <w:rPr>
                  <w:color w:val="000000"/>
                </w:rPr>
                <w:t>450</w:t>
              </w:r>
            </w:ins>
            <w:del w:id="44" w:author="Kořínková Eva" w:date="2020-03-30T10:19:00Z">
              <w:r w:rsidRPr="008C05E0" w:rsidDel="008E573F">
                <w:delText>450</w:delText>
              </w:r>
            </w:del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6602E" w14:textId="15CC96AE" w:rsidR="00F2089B" w:rsidRPr="00F2089B" w:rsidRDefault="00F2089B" w:rsidP="00F2089B">
            <w:pPr>
              <w:spacing w:after="0"/>
              <w:jc w:val="right"/>
              <w:rPr>
                <w:b/>
              </w:rPr>
            </w:pPr>
            <w:ins w:id="45" w:author="Kořínková Eva" w:date="2020-03-30T10:19:00Z">
              <w:r w:rsidRPr="00AC651C">
                <w:rPr>
                  <w:b/>
                  <w:color w:val="000000"/>
                </w:rPr>
                <w:t>8 100</w:t>
              </w:r>
            </w:ins>
            <w:del w:id="46" w:author="Kořínková Eva" w:date="2020-03-30T10:19:00Z">
              <w:r w:rsidRPr="00F2089B" w:rsidDel="008E573F">
                <w:rPr>
                  <w:b/>
                </w:rPr>
                <w:delText>9 100</w:delText>
              </w:r>
            </w:del>
          </w:p>
        </w:tc>
      </w:tr>
    </w:tbl>
    <w:p w14:paraId="783E9E36" w14:textId="77777777" w:rsidR="00F105E7" w:rsidRDefault="00F105E7" w:rsidP="00354D0C">
      <w:pPr>
        <w:spacing w:before="120"/>
        <w:jc w:val="both"/>
      </w:pPr>
      <w:r w:rsidRPr="00270289">
        <w:rPr>
          <w:rFonts w:cs="Arial"/>
        </w:rPr>
        <w:t xml:space="preserve">Podpora bude poskytována </w:t>
      </w:r>
      <w:r w:rsidR="009C024C">
        <w:rPr>
          <w:rFonts w:cs="Arial"/>
        </w:rPr>
        <w:t>podle Zákona</w:t>
      </w:r>
      <w:r w:rsidR="005C248C">
        <w:rPr>
          <w:rFonts w:cs="Arial"/>
        </w:rPr>
        <w:t xml:space="preserve"> p</w:t>
      </w:r>
      <w:r w:rsidRPr="00270289">
        <w:rPr>
          <w:rFonts w:cs="Arial"/>
        </w:rPr>
        <w:t xml:space="preserve">rávnickým nebo fyzickým osobám nebo zvýšením výdajů organizačních složek </w:t>
      </w:r>
      <w:r w:rsidRPr="00BC49BE">
        <w:rPr>
          <w:rFonts w:cs="Arial"/>
        </w:rPr>
        <w:t>státu, organiz</w:t>
      </w:r>
      <w:r w:rsidRPr="005C248C">
        <w:rPr>
          <w:rFonts w:cs="Arial"/>
        </w:rPr>
        <w:t>ačních složek územních samosprávných celků nebo organizačních jednotek ministerstev.</w:t>
      </w:r>
      <w:r w:rsidR="00FF06F0" w:rsidRPr="005C248C">
        <w:rPr>
          <w:rFonts w:cs="Arial"/>
        </w:rPr>
        <w:t xml:space="preserve"> </w:t>
      </w:r>
      <w:r w:rsidR="00FF06F0" w:rsidRPr="005C248C">
        <w:t>V</w:t>
      </w:r>
      <w:r w:rsidR="009C024C">
        <w:t> </w:t>
      </w:r>
      <w:r w:rsidR="00FF06F0" w:rsidRPr="005C248C">
        <w:t xml:space="preserve">závislosti na schválení </w:t>
      </w:r>
      <w:r w:rsidR="005C248C" w:rsidRPr="005C248C">
        <w:t>změny Zákona</w:t>
      </w:r>
      <w:r w:rsidR="00FF06F0" w:rsidRPr="005C248C">
        <w:t xml:space="preserve"> budou v</w:t>
      </w:r>
      <w:r w:rsidR="009C024C">
        <w:t> </w:t>
      </w:r>
      <w:r w:rsidR="00FF06F0" w:rsidRPr="005C248C">
        <w:t>Programu využity rovněž nedotační finanční nástroje.</w:t>
      </w:r>
    </w:p>
    <w:p w14:paraId="15486D30" w14:textId="77777777" w:rsidR="00F105E7" w:rsidRPr="00017046" w:rsidRDefault="00F105E7" w:rsidP="00893C87">
      <w:pPr>
        <w:pStyle w:val="Nadpis1"/>
      </w:pPr>
      <w:r w:rsidRPr="00017046">
        <w:t xml:space="preserve">Nejvyšší povolená </w:t>
      </w:r>
      <w:r w:rsidR="00AB41D2">
        <w:t>intenzita</w:t>
      </w:r>
      <w:r w:rsidRPr="00017046">
        <w:t xml:space="preserve"> podpory</w:t>
      </w:r>
    </w:p>
    <w:p w14:paraId="16918FC0" w14:textId="565126B2" w:rsidR="00CF2771" w:rsidRPr="009C024C" w:rsidDel="000B4BDE" w:rsidRDefault="00AB41D2" w:rsidP="003B5804">
      <w:pPr>
        <w:contextualSpacing/>
        <w:jc w:val="both"/>
        <w:rPr>
          <w:del w:id="47" w:author="Kořínková Eva" w:date="2020-03-27T15:26:00Z"/>
          <w:rFonts w:cs="Arial"/>
        </w:rPr>
      </w:pPr>
      <w:r>
        <w:rPr>
          <w:rFonts w:cs="Arial"/>
        </w:rPr>
        <w:t>Intenzita</w:t>
      </w:r>
      <w:r w:rsidRPr="00270289">
        <w:rPr>
          <w:rFonts w:cs="Arial"/>
        </w:rPr>
        <w:t xml:space="preserve"> </w:t>
      </w:r>
      <w:r w:rsidR="00F105E7" w:rsidRPr="00270289">
        <w:rPr>
          <w:rFonts w:cs="Arial"/>
        </w:rPr>
        <w:t>podpory, stanovená jako procento uznaných nákladů projektu, bude vypočtena pro každý projekt i</w:t>
      </w:r>
      <w:r w:rsidR="009C024C">
        <w:rPr>
          <w:rFonts w:cs="Arial"/>
        </w:rPr>
        <w:t> </w:t>
      </w:r>
      <w:r w:rsidR="00F105E7" w:rsidRPr="00270289">
        <w:rPr>
          <w:rFonts w:cs="Arial"/>
        </w:rPr>
        <w:t>pro každého příjemce a</w:t>
      </w:r>
      <w:r w:rsidR="009C024C">
        <w:rPr>
          <w:rFonts w:cs="Arial"/>
        </w:rPr>
        <w:t> </w:t>
      </w:r>
      <w:r w:rsidR="00F105E7" w:rsidRPr="00270289">
        <w:rPr>
          <w:rFonts w:cs="Arial"/>
        </w:rPr>
        <w:t xml:space="preserve">dalšího účastníka </w:t>
      </w:r>
      <w:r w:rsidR="004D11C6">
        <w:rPr>
          <w:rFonts w:cs="Arial"/>
        </w:rPr>
        <w:t>projekt</w:t>
      </w:r>
      <w:r w:rsidR="004D11C6" w:rsidRPr="009C024C">
        <w:rPr>
          <w:rFonts w:cs="Arial"/>
        </w:rPr>
        <w:t xml:space="preserve">u </w:t>
      </w:r>
      <w:r w:rsidR="00F105E7" w:rsidRPr="009C024C">
        <w:rPr>
          <w:rFonts w:cs="Arial"/>
        </w:rPr>
        <w:t>samostatně podle Nařízení Komise</w:t>
      </w:r>
      <w:r w:rsidR="009C024C" w:rsidRPr="009C024C">
        <w:rPr>
          <w:rFonts w:cs="Arial"/>
        </w:rPr>
        <w:t>, případně v</w:t>
      </w:r>
      <w:r w:rsidR="009C024C">
        <w:rPr>
          <w:rFonts w:cs="Arial"/>
        </w:rPr>
        <w:t> </w:t>
      </w:r>
      <w:r w:rsidR="009C024C" w:rsidRPr="009C024C">
        <w:rPr>
          <w:rFonts w:cs="Arial"/>
        </w:rPr>
        <w:t>režimu „de minimis“</w:t>
      </w:r>
      <w:r w:rsidR="00F105E7" w:rsidRPr="009C024C">
        <w:rPr>
          <w:rFonts w:cs="Arial"/>
        </w:rPr>
        <w:t xml:space="preserve">. </w:t>
      </w:r>
      <w:r w:rsidR="00904BC7" w:rsidRPr="009C024C">
        <w:rPr>
          <w:rFonts w:cs="Arial"/>
        </w:rPr>
        <w:t>Za projekt může činit</w:t>
      </w:r>
      <w:r w:rsidR="0005692E" w:rsidRPr="009C024C">
        <w:rPr>
          <w:rFonts w:cs="Arial"/>
        </w:rPr>
        <w:t xml:space="preserve"> </w:t>
      </w:r>
      <w:del w:id="48" w:author="Kořínková Eva" w:date="2020-03-27T15:26:00Z">
        <w:r w:rsidR="00CF2771" w:rsidRPr="009C024C" w:rsidDel="000B4BDE">
          <w:rPr>
            <w:rFonts w:cs="Arial"/>
          </w:rPr>
          <w:delText>nanejvýš</w:delText>
        </w:r>
      </w:del>
      <w:ins w:id="49" w:author="Kořínková Eva" w:date="2020-03-27T15:26:00Z">
        <w:r w:rsidR="000B4BDE">
          <w:rPr>
            <w:rFonts w:cs="Arial"/>
          </w:rPr>
          <w:t>až</w:t>
        </w:r>
      </w:ins>
      <w:del w:id="50" w:author="Kořínková Eva" w:date="2020-03-27T15:26:00Z">
        <w:r w:rsidR="00CF2771" w:rsidRPr="009C024C" w:rsidDel="000B4BDE">
          <w:rPr>
            <w:rFonts w:cs="Arial"/>
          </w:rPr>
          <w:delText>:</w:delText>
        </w:r>
      </w:del>
      <w:ins w:id="51" w:author="Kořínková Eva" w:date="2020-03-27T15:26:00Z">
        <w:r w:rsidR="000B4BDE">
          <w:rPr>
            <w:rFonts w:cs="Arial"/>
          </w:rPr>
          <w:t xml:space="preserve"> </w:t>
        </w:r>
      </w:ins>
    </w:p>
    <w:p w14:paraId="69446CE6" w14:textId="3F742176" w:rsidR="00CF2771" w:rsidRPr="009C024C" w:rsidDel="000B4BDE" w:rsidRDefault="00A4651F" w:rsidP="000B4BDE">
      <w:pPr>
        <w:contextualSpacing/>
        <w:jc w:val="both"/>
        <w:rPr>
          <w:del w:id="52" w:author="Kořínková Eva" w:date="2020-03-27T15:26:00Z"/>
          <w:rFonts w:cs="Arial"/>
          <w:i/>
        </w:rPr>
      </w:pPr>
      <w:r w:rsidRPr="009C024C">
        <w:rPr>
          <w:rFonts w:cs="Arial"/>
          <w:b/>
        </w:rPr>
        <w:t>100</w:t>
      </w:r>
      <w:r w:rsidR="00F105E7" w:rsidRPr="009C024C">
        <w:rPr>
          <w:rFonts w:cs="Arial"/>
          <w:b/>
        </w:rPr>
        <w:t xml:space="preserve"> % </w:t>
      </w:r>
      <w:r w:rsidR="00904BC7" w:rsidRPr="009C024C">
        <w:rPr>
          <w:rFonts w:cs="Arial"/>
          <w:b/>
        </w:rPr>
        <w:t xml:space="preserve">celkových </w:t>
      </w:r>
      <w:r w:rsidR="00D84E2B" w:rsidRPr="009C024C">
        <w:rPr>
          <w:rFonts w:cs="Arial"/>
          <w:b/>
        </w:rPr>
        <w:t>uznaných</w:t>
      </w:r>
      <w:r w:rsidR="00904BC7" w:rsidRPr="009C024C">
        <w:rPr>
          <w:rFonts w:cs="Arial"/>
          <w:b/>
        </w:rPr>
        <w:t xml:space="preserve"> nákladů projektu</w:t>
      </w:r>
      <w:del w:id="53" w:author="Kořínková Eva" w:date="2020-03-27T15:26:00Z">
        <w:r w:rsidR="00904BC7" w:rsidRPr="009C024C" w:rsidDel="000B4BDE">
          <w:rPr>
            <w:rFonts w:cs="Arial"/>
            <w:b/>
          </w:rPr>
          <w:delText xml:space="preserve"> </w:delText>
        </w:r>
        <w:r w:rsidR="00CF2771" w:rsidRPr="009C024C" w:rsidDel="000B4BDE">
          <w:rPr>
            <w:rFonts w:cs="Arial"/>
            <w:b/>
          </w:rPr>
          <w:delText>v</w:delText>
        </w:r>
        <w:r w:rsidR="009C024C" w:rsidDel="000B4BDE">
          <w:rPr>
            <w:rFonts w:cs="Arial"/>
            <w:b/>
          </w:rPr>
          <w:delText> </w:delText>
        </w:r>
        <w:r w:rsidR="00CF2771" w:rsidRPr="009C024C" w:rsidDel="000B4BDE">
          <w:rPr>
            <w:rFonts w:cs="Arial"/>
            <w:b/>
          </w:rPr>
          <w:delText>podprogramu 1,</w:delText>
        </w:r>
      </w:del>
    </w:p>
    <w:p w14:paraId="01129D95" w14:textId="0DEF3DA1" w:rsidR="00AB790C" w:rsidRPr="009C024C" w:rsidDel="000B4BDE" w:rsidRDefault="005C248C" w:rsidP="000B4BDE">
      <w:pPr>
        <w:contextualSpacing/>
        <w:jc w:val="both"/>
        <w:rPr>
          <w:del w:id="54" w:author="Kořínková Eva" w:date="2020-03-27T15:26:00Z"/>
          <w:rFonts w:cs="Arial"/>
          <w:i/>
        </w:rPr>
      </w:pPr>
      <w:del w:id="55" w:author="Kořínková Eva" w:date="2020-03-27T15:26:00Z">
        <w:r w:rsidRPr="009C024C" w:rsidDel="000B4BDE">
          <w:rPr>
            <w:rFonts w:cs="Arial"/>
            <w:b/>
          </w:rPr>
          <w:delText>100</w:delText>
        </w:r>
        <w:r w:rsidR="00AB790C" w:rsidRPr="009C024C" w:rsidDel="000B4BDE">
          <w:rPr>
            <w:rFonts w:cs="Arial"/>
            <w:b/>
          </w:rPr>
          <w:delText xml:space="preserve"> % celkových uznaných nákladů projektu v</w:delText>
        </w:r>
        <w:r w:rsidR="009C024C" w:rsidDel="000B4BDE">
          <w:rPr>
            <w:rFonts w:cs="Arial"/>
            <w:b/>
          </w:rPr>
          <w:delText> </w:delText>
        </w:r>
        <w:r w:rsidR="00AB790C" w:rsidRPr="009C024C" w:rsidDel="000B4BDE">
          <w:rPr>
            <w:rFonts w:cs="Arial"/>
            <w:b/>
          </w:rPr>
          <w:delText>podprogramu 2,</w:delText>
        </w:r>
      </w:del>
    </w:p>
    <w:p w14:paraId="4234116E" w14:textId="65596316" w:rsidR="00CF2771" w:rsidRPr="00270289" w:rsidRDefault="006B6B4E" w:rsidP="000B4BDE">
      <w:pPr>
        <w:contextualSpacing/>
        <w:jc w:val="both"/>
        <w:rPr>
          <w:rFonts w:cs="Arial"/>
          <w:i/>
        </w:rPr>
      </w:pPr>
      <w:del w:id="56" w:author="Kořínková Eva" w:date="2020-03-27T15:26:00Z">
        <w:r w:rsidRPr="009C024C" w:rsidDel="000B4BDE">
          <w:rPr>
            <w:rFonts w:cs="Arial"/>
            <w:b/>
          </w:rPr>
          <w:delText>50</w:delText>
        </w:r>
        <w:r w:rsidR="00CF2771" w:rsidRPr="009C024C" w:rsidDel="000B4BDE">
          <w:rPr>
            <w:rFonts w:cs="Arial"/>
            <w:b/>
          </w:rPr>
          <w:delText xml:space="preserve"> % </w:delText>
        </w:r>
        <w:r w:rsidR="00904BC7" w:rsidRPr="009C024C" w:rsidDel="000B4BDE">
          <w:rPr>
            <w:rFonts w:cs="Arial"/>
            <w:b/>
          </w:rPr>
          <w:delText xml:space="preserve">celkových </w:delText>
        </w:r>
        <w:r w:rsidR="00D84E2B" w:rsidRPr="009C024C" w:rsidDel="000B4BDE">
          <w:rPr>
            <w:rFonts w:cs="Arial"/>
            <w:b/>
          </w:rPr>
          <w:delText xml:space="preserve">uznaných </w:delText>
        </w:r>
        <w:r w:rsidR="00904BC7" w:rsidRPr="009C024C" w:rsidDel="000B4BDE">
          <w:rPr>
            <w:rFonts w:cs="Arial"/>
            <w:b/>
          </w:rPr>
          <w:delText xml:space="preserve">nákladů projektu </w:delText>
        </w:r>
        <w:r w:rsidR="00CF2771" w:rsidRPr="009C024C" w:rsidDel="000B4BDE">
          <w:rPr>
            <w:rFonts w:cs="Arial"/>
            <w:b/>
          </w:rPr>
          <w:delText>v</w:delText>
        </w:r>
        <w:r w:rsidR="009C024C" w:rsidDel="000B4BDE">
          <w:rPr>
            <w:rFonts w:cs="Arial"/>
            <w:b/>
          </w:rPr>
          <w:delText> </w:delText>
        </w:r>
        <w:r w:rsidR="00BC4FF5" w:rsidRPr="009C024C" w:rsidDel="000B4BDE">
          <w:rPr>
            <w:rFonts w:cs="Arial"/>
            <w:b/>
          </w:rPr>
          <w:delText>pod</w:delText>
        </w:r>
        <w:r w:rsidR="00BC4FF5" w:rsidDel="000B4BDE">
          <w:rPr>
            <w:rFonts w:cs="Arial"/>
            <w:b/>
          </w:rPr>
          <w:delText xml:space="preserve">programu </w:delText>
        </w:r>
        <w:r w:rsidR="00AB790C" w:rsidDel="000B4BDE">
          <w:rPr>
            <w:rFonts w:cs="Arial"/>
            <w:b/>
          </w:rPr>
          <w:delText>3</w:delText>
        </w:r>
      </w:del>
      <w:r w:rsidR="00F105E7" w:rsidRPr="00270289">
        <w:rPr>
          <w:rFonts w:cs="Arial"/>
        </w:rPr>
        <w:t xml:space="preserve">. </w:t>
      </w:r>
    </w:p>
    <w:p w14:paraId="628D7A8F" w14:textId="145687CE" w:rsidR="00F105E7" w:rsidRPr="00365323" w:rsidRDefault="0005692E" w:rsidP="00B77F13">
      <w:pPr>
        <w:jc w:val="both"/>
        <w:rPr>
          <w:rFonts w:cs="Arial"/>
        </w:rPr>
      </w:pPr>
      <w:r w:rsidRPr="00270289">
        <w:rPr>
          <w:rFonts w:cs="Arial"/>
        </w:rPr>
        <w:t>Poskytovatel může v</w:t>
      </w:r>
      <w:r w:rsidR="009C024C">
        <w:rPr>
          <w:rFonts w:cs="Arial"/>
        </w:rPr>
        <w:t> </w:t>
      </w:r>
      <w:r w:rsidRPr="00270289">
        <w:rPr>
          <w:rFonts w:cs="Arial"/>
        </w:rPr>
        <w:t xml:space="preserve">podmínkách </w:t>
      </w:r>
      <w:r w:rsidR="00F105E7" w:rsidRPr="00270289">
        <w:rPr>
          <w:rFonts w:cs="Arial"/>
        </w:rPr>
        <w:t>každé veřejné soutěže</w:t>
      </w:r>
      <w:r w:rsidRPr="00270289">
        <w:rPr>
          <w:rFonts w:cs="Arial"/>
        </w:rPr>
        <w:t xml:space="preserve"> stanovit i</w:t>
      </w:r>
      <w:r w:rsidR="009C024C">
        <w:rPr>
          <w:rFonts w:cs="Arial"/>
        </w:rPr>
        <w:t> </w:t>
      </w:r>
      <w:r w:rsidRPr="00270289">
        <w:rPr>
          <w:rFonts w:cs="Arial"/>
        </w:rPr>
        <w:t xml:space="preserve">nižší </w:t>
      </w:r>
      <w:del w:id="57" w:author="Kořínková Eva" w:date="2020-03-27T15:28:00Z">
        <w:r w:rsidRPr="00270289" w:rsidDel="000B4BDE">
          <w:rPr>
            <w:rFonts w:cs="Arial"/>
          </w:rPr>
          <w:delText xml:space="preserve">hodnoty </w:delText>
        </w:r>
      </w:del>
      <w:ins w:id="58" w:author="Kořínková Eva" w:date="2020-03-27T15:28:00Z">
        <w:r w:rsidR="000B4BDE" w:rsidRPr="00270289">
          <w:rPr>
            <w:rFonts w:cs="Arial"/>
          </w:rPr>
          <w:t>hodnot</w:t>
        </w:r>
        <w:r w:rsidR="000B4BDE">
          <w:rPr>
            <w:rFonts w:cs="Arial"/>
          </w:rPr>
          <w:t>u</w:t>
        </w:r>
        <w:r w:rsidR="000B4BDE" w:rsidRPr="00270289">
          <w:rPr>
            <w:rFonts w:cs="Arial"/>
          </w:rPr>
          <w:t xml:space="preserve"> </w:t>
        </w:r>
      </w:ins>
      <w:r w:rsidRPr="00270289">
        <w:rPr>
          <w:rFonts w:cs="Arial"/>
        </w:rPr>
        <w:t xml:space="preserve">maximální </w:t>
      </w:r>
      <w:r w:rsidR="00AB41D2">
        <w:rPr>
          <w:rFonts w:cs="Arial"/>
        </w:rPr>
        <w:t>intenzity</w:t>
      </w:r>
      <w:r w:rsidR="00AB41D2" w:rsidRPr="00270289">
        <w:rPr>
          <w:rFonts w:cs="Arial"/>
        </w:rPr>
        <w:t xml:space="preserve"> </w:t>
      </w:r>
      <w:r w:rsidRPr="00270289">
        <w:rPr>
          <w:rFonts w:cs="Arial"/>
        </w:rPr>
        <w:t>podpory na</w:t>
      </w:r>
      <w:r w:rsidR="00904BC7" w:rsidRPr="00270289">
        <w:rPr>
          <w:rFonts w:cs="Arial"/>
        </w:rPr>
        <w:t> </w:t>
      </w:r>
      <w:r w:rsidRPr="00270289">
        <w:rPr>
          <w:rFonts w:cs="Arial"/>
        </w:rPr>
        <w:t>projekt</w:t>
      </w:r>
      <w:del w:id="59" w:author="Kořínková Eva" w:date="2020-03-27T15:28:00Z">
        <w:r w:rsidRPr="00270289" w:rsidDel="000B4BDE">
          <w:rPr>
            <w:rFonts w:cs="Arial"/>
          </w:rPr>
          <w:delText>, než jsou hodnoty výše uve</w:delText>
        </w:r>
        <w:r w:rsidRPr="00365323" w:rsidDel="000B4BDE">
          <w:rPr>
            <w:rFonts w:cs="Arial"/>
          </w:rPr>
          <w:delText>dené</w:delText>
        </w:r>
      </w:del>
      <w:r w:rsidR="00F105E7" w:rsidRPr="00365323">
        <w:rPr>
          <w:rFonts w:cs="Arial"/>
        </w:rPr>
        <w:t>.</w:t>
      </w:r>
      <w:r w:rsidR="004233C9" w:rsidRPr="00365323">
        <w:rPr>
          <w:rFonts w:cs="Arial"/>
        </w:rPr>
        <w:t xml:space="preserve"> </w:t>
      </w:r>
      <w:r w:rsidR="00365323" w:rsidRPr="00365323">
        <w:rPr>
          <w:rFonts w:cs="Arial"/>
        </w:rPr>
        <w:t xml:space="preserve">Zároveň </w:t>
      </w:r>
      <w:r w:rsidR="00365323">
        <w:rPr>
          <w:rFonts w:cs="Arial"/>
        </w:rPr>
        <w:t>pro každého jednotlivého účastníka nesmí intenzita podpory překročit hodnoty v</w:t>
      </w:r>
      <w:r w:rsidR="009C024C">
        <w:rPr>
          <w:rFonts w:cs="Arial"/>
        </w:rPr>
        <w:t> </w:t>
      </w:r>
      <w:r w:rsidR="00365323">
        <w:rPr>
          <w:rFonts w:cs="Arial"/>
        </w:rPr>
        <w:t>níže uvedené tabulce.</w:t>
      </w:r>
    </w:p>
    <w:p w14:paraId="68A39DD5" w14:textId="77777777" w:rsidR="00CA1C6C" w:rsidRPr="00270289" w:rsidRDefault="00CA1C6C" w:rsidP="00CA1C6C">
      <w:pPr>
        <w:keepNext/>
        <w:spacing w:after="0"/>
        <w:jc w:val="both"/>
        <w:rPr>
          <w:rFonts w:cs="Arial"/>
          <w:b/>
          <w:i/>
        </w:rPr>
      </w:pPr>
      <w:r w:rsidRPr="00270289">
        <w:rPr>
          <w:rFonts w:cs="Arial"/>
          <w:b/>
          <w:i/>
        </w:rPr>
        <w:t xml:space="preserve">Maximální </w:t>
      </w:r>
      <w:r>
        <w:rPr>
          <w:rFonts w:cs="Arial"/>
          <w:b/>
          <w:i/>
        </w:rPr>
        <w:t>intenzita</w:t>
      </w:r>
      <w:r w:rsidRPr="00270289">
        <w:rPr>
          <w:rFonts w:cs="Arial"/>
          <w:b/>
          <w:i/>
        </w:rPr>
        <w:t xml:space="preserve"> podpory pro jednotlivé kategorie činností a</w:t>
      </w:r>
      <w:r w:rsidR="009C024C">
        <w:rPr>
          <w:rFonts w:cs="Arial"/>
          <w:b/>
          <w:i/>
        </w:rPr>
        <w:t> </w:t>
      </w:r>
      <w:r w:rsidRPr="00270289">
        <w:rPr>
          <w:rFonts w:cs="Arial"/>
          <w:b/>
          <w:i/>
        </w:rPr>
        <w:t>jednotlivé kategorie účastníků: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1630"/>
        <w:gridCol w:w="1630"/>
      </w:tblGrid>
      <w:tr w:rsidR="003B5804" w:rsidRPr="00C81C86" w14:paraId="54F29089" w14:textId="77777777" w:rsidTr="003B580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7EAE512" w14:textId="77777777" w:rsidR="003B5804" w:rsidRPr="00C81C86" w:rsidRDefault="003B5804" w:rsidP="00EE152A">
            <w:pPr>
              <w:keepNext/>
              <w:spacing w:after="0"/>
              <w:jc w:val="both"/>
              <w:rPr>
                <w:rFonts w:cs="Arial"/>
                <w:i/>
              </w:rPr>
            </w:pPr>
            <w:r w:rsidRPr="00C81C86">
              <w:rPr>
                <w:rFonts w:cs="Arial"/>
              </w:rPr>
              <w:t>kategorie činnosti / účastník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962C492" w14:textId="77777777" w:rsidR="003B5804" w:rsidRPr="00C81C86" w:rsidRDefault="003B5804" w:rsidP="00EE152A">
            <w:pPr>
              <w:keepNext/>
              <w:spacing w:after="0"/>
              <w:jc w:val="center"/>
              <w:rPr>
                <w:rFonts w:cs="Arial"/>
                <w:i/>
              </w:rPr>
            </w:pPr>
            <w:r w:rsidRPr="00C81C86">
              <w:rPr>
                <w:rFonts w:cs="Arial"/>
              </w:rPr>
              <w:t>malý podnik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D1BF77F" w14:textId="77777777" w:rsidR="003B5804" w:rsidRPr="00C81C86" w:rsidRDefault="003B5804" w:rsidP="00EE152A">
            <w:pPr>
              <w:keepNext/>
              <w:spacing w:after="0"/>
              <w:jc w:val="center"/>
              <w:rPr>
                <w:rFonts w:cs="Arial"/>
                <w:i/>
              </w:rPr>
            </w:pPr>
            <w:r w:rsidRPr="00C81C86">
              <w:rPr>
                <w:rFonts w:cs="Arial"/>
              </w:rPr>
              <w:t>střední podnik</w:t>
            </w:r>
          </w:p>
        </w:tc>
      </w:tr>
      <w:tr w:rsidR="003B5804" w:rsidRPr="00C81C86" w14:paraId="5786456A" w14:textId="77777777" w:rsidTr="003B580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C9F5" w14:textId="77777777" w:rsidR="003B5804" w:rsidRPr="005C248C" w:rsidRDefault="003B5804" w:rsidP="009C024C">
            <w:pPr>
              <w:keepNext/>
              <w:spacing w:after="0"/>
              <w:jc w:val="both"/>
              <w:rPr>
                <w:rFonts w:cs="Arial"/>
                <w:i/>
              </w:rPr>
            </w:pPr>
            <w:r>
              <w:rPr>
                <w:rFonts w:cs="Arial"/>
              </w:rPr>
              <w:t>inovace určená malým a středním podnikům (čl. 28 GBER)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3B551" w14:textId="77777777" w:rsidR="003B5804" w:rsidRPr="005C248C" w:rsidRDefault="003B5804" w:rsidP="00EE152A">
            <w:pPr>
              <w:keepNext/>
              <w:spacing w:after="0"/>
              <w:jc w:val="center"/>
              <w:rPr>
                <w:rFonts w:cs="Arial"/>
                <w:i/>
              </w:rPr>
            </w:pPr>
            <w:r>
              <w:rPr>
                <w:rFonts w:cs="Arial"/>
              </w:rPr>
              <w:t>50 % (100 %*)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F9AE7" w14:textId="77777777" w:rsidR="003B5804" w:rsidRPr="005C248C" w:rsidRDefault="003B5804" w:rsidP="00EE152A">
            <w:pPr>
              <w:keepNext/>
              <w:spacing w:after="0"/>
              <w:jc w:val="center"/>
              <w:rPr>
                <w:rFonts w:cs="Arial"/>
                <w:i/>
              </w:rPr>
            </w:pPr>
            <w:r>
              <w:rPr>
                <w:rFonts w:cs="Arial"/>
              </w:rPr>
              <w:t>50 % (100 %*)</w:t>
            </w:r>
          </w:p>
        </w:tc>
      </w:tr>
      <w:tr w:rsidR="003B5804" w:rsidRPr="00C81C86" w14:paraId="18F51921" w14:textId="77777777" w:rsidTr="003B580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1E7DF" w14:textId="77777777" w:rsidR="003B5804" w:rsidRPr="00800639" w:rsidRDefault="003B5804" w:rsidP="009C024C">
            <w:pPr>
              <w:keepNext/>
              <w:spacing w:after="0"/>
              <w:jc w:val="both"/>
              <w:rPr>
                <w:rFonts w:cs="Arial"/>
                <w:i/>
              </w:rPr>
            </w:pPr>
            <w:r w:rsidRPr="00800639">
              <w:rPr>
                <w:rFonts w:cs="Arial"/>
              </w:rPr>
              <w:t>inovace postupů a</w:t>
            </w:r>
            <w:r>
              <w:rPr>
                <w:rFonts w:cs="Arial"/>
              </w:rPr>
              <w:t> </w:t>
            </w:r>
            <w:r w:rsidRPr="00800639">
              <w:rPr>
                <w:rFonts w:cs="Arial"/>
              </w:rPr>
              <w:t>organizační inovace (čl. 29 GBER)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9419D" w14:textId="77777777" w:rsidR="003B5804" w:rsidRPr="005C248C" w:rsidRDefault="003B5804" w:rsidP="00EE152A">
            <w:pPr>
              <w:keepNext/>
              <w:spacing w:after="0"/>
              <w:jc w:val="center"/>
              <w:rPr>
                <w:rFonts w:cs="Arial"/>
                <w:i/>
              </w:rPr>
            </w:pPr>
            <w:r>
              <w:rPr>
                <w:rFonts w:cs="Arial"/>
              </w:rPr>
              <w:t>50 %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6D138" w14:textId="77777777" w:rsidR="003B5804" w:rsidRPr="005C248C" w:rsidRDefault="003B5804" w:rsidP="00EE152A">
            <w:pPr>
              <w:keepNext/>
              <w:spacing w:after="0"/>
              <w:jc w:val="center"/>
              <w:rPr>
                <w:rFonts w:cs="Arial"/>
                <w:i/>
              </w:rPr>
            </w:pPr>
            <w:r>
              <w:rPr>
                <w:rFonts w:cs="Arial"/>
              </w:rPr>
              <w:t>50 %</w:t>
            </w:r>
          </w:p>
        </w:tc>
      </w:tr>
      <w:tr w:rsidR="003B5804" w:rsidRPr="00C81C86" w14:paraId="4CD1B924" w14:textId="77777777" w:rsidTr="003B5804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1BAEB" w14:textId="77777777" w:rsidR="003B5804" w:rsidRPr="00800639" w:rsidRDefault="003B5804" w:rsidP="009C024C">
            <w:pPr>
              <w:keepNext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</w:t>
            </w:r>
            <w:r w:rsidRPr="00800639">
              <w:rPr>
                <w:rFonts w:cs="Arial"/>
              </w:rPr>
              <w:t>odpora v</w:t>
            </w:r>
            <w:r>
              <w:rPr>
                <w:rFonts w:cs="Arial"/>
              </w:rPr>
              <w:t> </w:t>
            </w:r>
            <w:r w:rsidRPr="00800639">
              <w:rPr>
                <w:rFonts w:cs="Arial"/>
              </w:rPr>
              <w:t>režimu „de minimis“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C7820" w14:textId="77777777" w:rsidR="003B5804" w:rsidRPr="00800639" w:rsidRDefault="003B5804" w:rsidP="00800639">
            <w:pPr>
              <w:keepNext/>
              <w:spacing w:after="0"/>
              <w:jc w:val="center"/>
              <w:rPr>
                <w:rFonts w:cs="Arial"/>
                <w:iCs/>
              </w:rPr>
            </w:pPr>
            <w:r w:rsidRPr="00800639">
              <w:rPr>
                <w:rFonts w:cs="Arial"/>
                <w:iCs/>
              </w:rPr>
              <w:t>100 %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94AA8" w14:textId="77777777" w:rsidR="003B5804" w:rsidRPr="00800639" w:rsidRDefault="003B5804" w:rsidP="00800639">
            <w:pPr>
              <w:keepNext/>
              <w:spacing w:after="0"/>
              <w:jc w:val="center"/>
              <w:rPr>
                <w:rFonts w:cs="Arial"/>
                <w:iCs/>
              </w:rPr>
            </w:pPr>
            <w:r w:rsidRPr="00800639">
              <w:rPr>
                <w:rFonts w:cs="Arial"/>
                <w:iCs/>
              </w:rPr>
              <w:t>100 %</w:t>
            </w:r>
          </w:p>
        </w:tc>
      </w:tr>
    </w:tbl>
    <w:p w14:paraId="24B87711" w14:textId="77777777" w:rsidR="00CA1C6C" w:rsidRPr="00893C87" w:rsidRDefault="00CA1C6C" w:rsidP="009C024C">
      <w:pPr>
        <w:contextualSpacing/>
        <w:jc w:val="both"/>
        <w:rPr>
          <w:rFonts w:cs="Arial"/>
          <w:sz w:val="20"/>
        </w:rPr>
      </w:pPr>
      <w:r w:rsidRPr="00893C87">
        <w:rPr>
          <w:rFonts w:cs="Arial"/>
          <w:sz w:val="18"/>
        </w:rPr>
        <w:t>* v</w:t>
      </w:r>
      <w:r w:rsidR="009C024C" w:rsidRPr="00893C87">
        <w:rPr>
          <w:rFonts w:cs="Arial"/>
          <w:sz w:val="18"/>
        </w:rPr>
        <w:t> </w:t>
      </w:r>
      <w:r w:rsidRPr="00893C87">
        <w:rPr>
          <w:rFonts w:cs="Arial"/>
          <w:sz w:val="18"/>
        </w:rPr>
        <w:t>případě</w:t>
      </w:r>
      <w:r w:rsidR="009C024C" w:rsidRPr="00893C87">
        <w:rPr>
          <w:rFonts w:cs="Arial"/>
          <w:sz w:val="18"/>
        </w:rPr>
        <w:t xml:space="preserve"> podpory na poradenské a podpůrné služby v oblasti inovací za předpokladu, že celková výše podpory na tyto poradenské a podpůrné služby poskytnutá v kterémkoli období tří let nepřesáhne 200 000 EUR na jeden podnik.</w:t>
      </w:r>
    </w:p>
    <w:p w14:paraId="53BC8A9C" w14:textId="77777777" w:rsidR="001C6A9F" w:rsidRDefault="00E72067" w:rsidP="00893C87">
      <w:pPr>
        <w:pStyle w:val="Nadpis1"/>
      </w:pPr>
      <w:r>
        <w:t>Způsobilé a</w:t>
      </w:r>
      <w:r w:rsidR="009C024C">
        <w:t> </w:t>
      </w:r>
      <w:r>
        <w:t>u</w:t>
      </w:r>
      <w:r w:rsidR="001C6A9F">
        <w:t xml:space="preserve">znané náklady </w:t>
      </w:r>
    </w:p>
    <w:p w14:paraId="031E6ECC" w14:textId="77777777" w:rsidR="00F105E7" w:rsidRPr="00270289" w:rsidRDefault="79EC755E" w:rsidP="79EC755E">
      <w:pPr>
        <w:jc w:val="both"/>
        <w:rPr>
          <w:rFonts w:eastAsia="Times New Roman" w:cs="Arial"/>
          <w:i/>
          <w:iCs/>
        </w:rPr>
      </w:pPr>
      <w:r w:rsidRPr="79EC755E">
        <w:rPr>
          <w:rFonts w:cs="Arial"/>
        </w:rPr>
        <w:t xml:space="preserve">Podpora bude poskytována na uznané náklady projektu, tj. na ty způsobilé náklady, které poskytovatel schválí jako odůvodněné. Uchazeč může jako způsobilé náklady navrhnout náklady vymezené v souladu se Zákonem a Nařízením Komise. Veškeré způsobilé náklady projektu musí být vynaloženy na činnosti přímo související s realizací projektu a musí být přiřazeny ke konkrétní kategorii, tj. na inovaci určené </w:t>
      </w:r>
      <w:r w:rsidRPr="79EC755E">
        <w:rPr>
          <w:rFonts w:cs="Arial"/>
        </w:rPr>
        <w:lastRenderedPageBreak/>
        <w:t xml:space="preserve">malým a středním podnikům nebo inovaci postupů a organizační inovaci nebo na náklady podpořené v režimu „de minimis“. </w:t>
      </w:r>
    </w:p>
    <w:p w14:paraId="418D3FB5" w14:textId="77777777" w:rsidR="00F105E7" w:rsidRPr="00270289" w:rsidRDefault="00F105E7" w:rsidP="00B77F13">
      <w:pPr>
        <w:keepNext/>
        <w:jc w:val="both"/>
        <w:rPr>
          <w:rFonts w:cs="Arial"/>
          <w:i/>
        </w:rPr>
      </w:pPr>
      <w:r w:rsidRPr="00270289">
        <w:rPr>
          <w:rFonts w:cs="Arial"/>
          <w:b/>
        </w:rPr>
        <w:t xml:space="preserve">Způsobilými náklady </w:t>
      </w:r>
      <w:r w:rsidRPr="00270289">
        <w:rPr>
          <w:rFonts w:cs="Arial"/>
        </w:rPr>
        <w:t>projektu v</w:t>
      </w:r>
      <w:r w:rsidR="009C024C">
        <w:rPr>
          <w:rFonts w:cs="Arial"/>
        </w:rPr>
        <w:t> </w:t>
      </w:r>
      <w:r w:rsidRPr="00270289">
        <w:rPr>
          <w:rFonts w:cs="Arial"/>
        </w:rPr>
        <w:t>tomto Programu jsou:</w:t>
      </w:r>
    </w:p>
    <w:p w14:paraId="62D1D40D" w14:textId="77777777" w:rsidR="005C248C" w:rsidRPr="002B4756" w:rsidRDefault="005C248C" w:rsidP="003B5804">
      <w:pPr>
        <w:numPr>
          <w:ilvl w:val="0"/>
          <w:numId w:val="25"/>
        </w:numPr>
        <w:spacing w:after="60"/>
        <w:ind w:left="714" w:hanging="357"/>
        <w:contextualSpacing/>
        <w:rPr>
          <w:rFonts w:cs="Arial"/>
        </w:rPr>
      </w:pPr>
      <w:r w:rsidRPr="002B4756">
        <w:rPr>
          <w:rFonts w:cs="Arial"/>
        </w:rPr>
        <w:t xml:space="preserve">osobní náklady nebo výdaje, </w:t>
      </w:r>
    </w:p>
    <w:p w14:paraId="26C0EAA3" w14:textId="77777777" w:rsidR="005C248C" w:rsidRPr="002B4756" w:rsidRDefault="005C248C" w:rsidP="003B5804">
      <w:pPr>
        <w:numPr>
          <w:ilvl w:val="0"/>
          <w:numId w:val="25"/>
        </w:numPr>
        <w:spacing w:after="60"/>
        <w:ind w:left="714" w:hanging="357"/>
        <w:contextualSpacing/>
        <w:rPr>
          <w:rFonts w:cs="Arial"/>
        </w:rPr>
      </w:pPr>
      <w:r w:rsidRPr="002B4756">
        <w:rPr>
          <w:rFonts w:cs="Arial"/>
        </w:rPr>
        <w:t>náklady nebo výdaje na pořízení hmotného a</w:t>
      </w:r>
      <w:r w:rsidR="009C024C">
        <w:rPr>
          <w:rFonts w:cs="Arial"/>
        </w:rPr>
        <w:t> </w:t>
      </w:r>
      <w:r w:rsidRPr="002B4756">
        <w:rPr>
          <w:rFonts w:cs="Arial"/>
        </w:rPr>
        <w:t xml:space="preserve">nehmotného majetku, </w:t>
      </w:r>
    </w:p>
    <w:p w14:paraId="51F648FA" w14:textId="77777777" w:rsidR="005C248C" w:rsidRPr="002B4756" w:rsidRDefault="005C248C" w:rsidP="003B5804">
      <w:pPr>
        <w:numPr>
          <w:ilvl w:val="0"/>
          <w:numId w:val="25"/>
        </w:numPr>
        <w:spacing w:after="60"/>
        <w:ind w:left="714" w:hanging="357"/>
        <w:contextualSpacing/>
        <w:rPr>
          <w:rFonts w:cs="Arial"/>
        </w:rPr>
      </w:pPr>
      <w:r w:rsidRPr="002B4756">
        <w:rPr>
          <w:rFonts w:cs="Arial"/>
        </w:rPr>
        <w:t xml:space="preserve">další provozní náklady nebo výdaje, </w:t>
      </w:r>
    </w:p>
    <w:p w14:paraId="705A8FE2" w14:textId="77777777" w:rsidR="005C248C" w:rsidRPr="002B4756" w:rsidRDefault="005C248C" w:rsidP="003B5804">
      <w:pPr>
        <w:numPr>
          <w:ilvl w:val="0"/>
          <w:numId w:val="25"/>
        </w:numPr>
        <w:spacing w:after="60"/>
        <w:ind w:left="714" w:hanging="357"/>
        <w:contextualSpacing/>
        <w:rPr>
          <w:rFonts w:cs="Arial"/>
        </w:rPr>
      </w:pPr>
      <w:r w:rsidRPr="002B4756">
        <w:rPr>
          <w:rFonts w:cs="Arial"/>
        </w:rPr>
        <w:t xml:space="preserve">náklady nebo výdaje na služby, </w:t>
      </w:r>
    </w:p>
    <w:p w14:paraId="5D4ED4F9" w14:textId="77777777" w:rsidR="005C248C" w:rsidRPr="002B4756" w:rsidRDefault="005C248C" w:rsidP="002B4756">
      <w:pPr>
        <w:numPr>
          <w:ilvl w:val="0"/>
          <w:numId w:val="25"/>
        </w:numPr>
        <w:ind w:left="714" w:hanging="357"/>
        <w:rPr>
          <w:rFonts w:cs="Arial"/>
          <w:i/>
        </w:rPr>
      </w:pPr>
      <w:r w:rsidRPr="002B4756">
        <w:rPr>
          <w:rFonts w:cs="Arial"/>
        </w:rPr>
        <w:t>doplňkové náklady nebo výdaje</w:t>
      </w:r>
      <w:r w:rsidR="002B4756">
        <w:rPr>
          <w:rFonts w:cs="Arial"/>
        </w:rPr>
        <w:t>.</w:t>
      </w:r>
    </w:p>
    <w:p w14:paraId="344D48AC" w14:textId="77777777" w:rsidR="00F105E7" w:rsidRPr="00270289" w:rsidRDefault="00F105E7" w:rsidP="00B77F13">
      <w:pPr>
        <w:jc w:val="both"/>
        <w:rPr>
          <w:rFonts w:cs="Arial"/>
        </w:rPr>
      </w:pPr>
      <w:r w:rsidRPr="002B4756">
        <w:rPr>
          <w:rFonts w:cs="Arial"/>
        </w:rPr>
        <w:t>Způsobilé náklady musí být přiměřené (musí odpovídat cenám v</w:t>
      </w:r>
      <w:r w:rsidR="009C024C">
        <w:rPr>
          <w:rFonts w:cs="Arial"/>
        </w:rPr>
        <w:t> </w:t>
      </w:r>
      <w:r w:rsidRPr="002B4756">
        <w:rPr>
          <w:rFonts w:cs="Arial"/>
        </w:rPr>
        <w:t>čase a</w:t>
      </w:r>
      <w:r w:rsidR="009C024C">
        <w:rPr>
          <w:rFonts w:cs="Arial"/>
        </w:rPr>
        <w:t> </w:t>
      </w:r>
      <w:r w:rsidRPr="002B4756">
        <w:rPr>
          <w:rFonts w:cs="Arial"/>
        </w:rPr>
        <w:t>místě obvyklým) a</w:t>
      </w:r>
      <w:r w:rsidR="009C024C">
        <w:rPr>
          <w:rFonts w:cs="Arial"/>
        </w:rPr>
        <w:t> </w:t>
      </w:r>
      <w:r w:rsidRPr="002B4756">
        <w:rPr>
          <w:rFonts w:cs="Arial"/>
        </w:rPr>
        <w:t>musí být vynaloženy v</w:t>
      </w:r>
      <w:r w:rsidR="009C024C">
        <w:rPr>
          <w:rFonts w:cs="Arial"/>
        </w:rPr>
        <w:t> </w:t>
      </w:r>
      <w:r w:rsidRPr="00270289">
        <w:rPr>
          <w:rFonts w:cs="Arial"/>
        </w:rPr>
        <w:t>souladu s</w:t>
      </w:r>
      <w:r w:rsidR="009C024C">
        <w:rPr>
          <w:rFonts w:cs="Arial"/>
        </w:rPr>
        <w:t> </w:t>
      </w:r>
      <w:r w:rsidRPr="00270289">
        <w:rPr>
          <w:rFonts w:cs="Arial"/>
        </w:rPr>
        <w:t>principy hospodárnosti, účelnosti a</w:t>
      </w:r>
      <w:r w:rsidR="009C024C">
        <w:rPr>
          <w:rFonts w:cs="Arial"/>
        </w:rPr>
        <w:t> </w:t>
      </w:r>
      <w:r w:rsidRPr="00270289">
        <w:rPr>
          <w:rFonts w:cs="Arial"/>
        </w:rPr>
        <w:t>efektivnosti.</w:t>
      </w:r>
    </w:p>
    <w:p w14:paraId="13E9BDC3" w14:textId="77777777" w:rsidR="0043466C" w:rsidRDefault="0043466C" w:rsidP="00B77F13">
      <w:pPr>
        <w:jc w:val="both"/>
        <w:rPr>
          <w:rFonts w:cs="Arial"/>
        </w:rPr>
      </w:pPr>
      <w:r w:rsidRPr="00270289">
        <w:rPr>
          <w:rFonts w:cs="Arial"/>
        </w:rPr>
        <w:t>Podrobnější vymezení způsobilých nákladů bude uvedeno v</w:t>
      </w:r>
      <w:r w:rsidR="009C024C">
        <w:rPr>
          <w:rFonts w:cs="Arial"/>
        </w:rPr>
        <w:t> </w:t>
      </w:r>
      <w:r w:rsidRPr="00270289">
        <w:rPr>
          <w:rFonts w:cs="Arial"/>
        </w:rPr>
        <w:t>zadávací dokumentaci veřejných soutěží.</w:t>
      </w:r>
    </w:p>
    <w:p w14:paraId="09219C10" w14:textId="77777777" w:rsidR="0017547F" w:rsidRPr="001A7A98" w:rsidRDefault="0043466C" w:rsidP="00893C87">
      <w:pPr>
        <w:pStyle w:val="Nadpis1"/>
      </w:pPr>
      <w:r>
        <w:t xml:space="preserve"> </w:t>
      </w:r>
      <w:r w:rsidR="0017547F" w:rsidRPr="001A7A98">
        <w:t>Způsob a</w:t>
      </w:r>
      <w:r w:rsidR="009C024C">
        <w:t> </w:t>
      </w:r>
      <w:r w:rsidR="0017547F" w:rsidRPr="001A7A98">
        <w:t>kritéria hodnocení návrhů projektů</w:t>
      </w:r>
    </w:p>
    <w:p w14:paraId="696CCA75" w14:textId="77777777" w:rsidR="0017547F" w:rsidRPr="00800639" w:rsidRDefault="0017547F" w:rsidP="00B77F13">
      <w:pPr>
        <w:jc w:val="both"/>
        <w:rPr>
          <w:rFonts w:cs="Arial"/>
          <w:i/>
        </w:rPr>
      </w:pPr>
      <w:r w:rsidRPr="00270289">
        <w:rPr>
          <w:rFonts w:cs="Arial"/>
        </w:rPr>
        <w:t>O přijetí návrhu projektu do veřejné soutěže, resp. o</w:t>
      </w:r>
      <w:r w:rsidR="009C024C">
        <w:rPr>
          <w:rFonts w:cs="Arial"/>
        </w:rPr>
        <w:t> </w:t>
      </w:r>
      <w:r w:rsidRPr="00270289">
        <w:rPr>
          <w:rFonts w:cs="Arial"/>
        </w:rPr>
        <w:t>jeho vyřazení z</w:t>
      </w:r>
      <w:r w:rsidR="009C024C">
        <w:rPr>
          <w:rFonts w:cs="Arial"/>
        </w:rPr>
        <w:t> </w:t>
      </w:r>
      <w:r w:rsidRPr="00270289">
        <w:rPr>
          <w:rFonts w:cs="Arial"/>
        </w:rPr>
        <w:t>veřejné soutěže, rozhoduje poskytovatel v</w:t>
      </w:r>
      <w:r w:rsidR="009C024C">
        <w:rPr>
          <w:rFonts w:cs="Arial"/>
        </w:rPr>
        <w:t> </w:t>
      </w:r>
      <w:r w:rsidRPr="00270289">
        <w:rPr>
          <w:rFonts w:cs="Arial"/>
        </w:rPr>
        <w:t>souladu s</w:t>
      </w:r>
      <w:r w:rsidR="009C024C">
        <w:rPr>
          <w:rFonts w:cs="Arial"/>
        </w:rPr>
        <w:t> </w:t>
      </w:r>
      <w:r w:rsidRPr="00270289">
        <w:rPr>
          <w:rFonts w:cs="Arial"/>
        </w:rPr>
        <w:t>§</w:t>
      </w:r>
      <w:r w:rsidR="00125A60">
        <w:rPr>
          <w:rFonts w:cs="Arial"/>
        </w:rPr>
        <w:t> </w:t>
      </w:r>
      <w:r w:rsidRPr="00270289">
        <w:rPr>
          <w:rFonts w:cs="Arial"/>
        </w:rPr>
        <w:t>21 odst.</w:t>
      </w:r>
      <w:r w:rsidR="00125A60">
        <w:rPr>
          <w:rFonts w:cs="Arial"/>
        </w:rPr>
        <w:t> </w:t>
      </w:r>
      <w:r w:rsidRPr="00270289">
        <w:rPr>
          <w:rFonts w:cs="Arial"/>
        </w:rPr>
        <w:t xml:space="preserve">3 </w:t>
      </w:r>
      <w:r w:rsidR="00D47B7B">
        <w:rPr>
          <w:rFonts w:cs="Arial"/>
        </w:rPr>
        <w:t>Zákona.</w:t>
      </w:r>
      <w:r w:rsidRPr="00270289">
        <w:rPr>
          <w:rFonts w:cs="Arial"/>
        </w:rPr>
        <w:t xml:space="preserve"> Pro hodnoce</w:t>
      </w:r>
      <w:r w:rsidR="00AE21E9" w:rsidRPr="00270289">
        <w:rPr>
          <w:rFonts w:cs="Arial"/>
        </w:rPr>
        <w:t>ní návrhů projektů přijatých do </w:t>
      </w:r>
      <w:r w:rsidRPr="00270289">
        <w:rPr>
          <w:rFonts w:cs="Arial"/>
        </w:rPr>
        <w:t>veřejné soutěže ustaví poskytovatel odborný poradní orgán – Radu programu</w:t>
      </w:r>
      <w:r w:rsidR="0087140E">
        <w:rPr>
          <w:rFonts w:cs="Arial"/>
        </w:rPr>
        <w:t xml:space="preserve">, </w:t>
      </w:r>
      <w:r w:rsidR="0087140E" w:rsidRPr="0087140E">
        <w:rPr>
          <w:rFonts w:cs="Arial"/>
        </w:rPr>
        <w:t>složenou ze zástupců poskytovatele, věcně odpovědných resortů dle příslušnosti za uvedené téma a dalších zástupců dle rozhodnutí poskytovatele</w:t>
      </w:r>
      <w:r w:rsidRPr="00270289">
        <w:rPr>
          <w:rFonts w:cs="Arial"/>
        </w:rPr>
        <w:t>. Každý návrh projektu bude hodnocen nejm</w:t>
      </w:r>
      <w:r w:rsidRPr="00800639">
        <w:rPr>
          <w:rFonts w:cs="Arial"/>
        </w:rPr>
        <w:t>éně dvěma odbornými posudky nezávislých oponentů.</w:t>
      </w:r>
    </w:p>
    <w:p w14:paraId="0D9FD0A2" w14:textId="77777777" w:rsidR="00776EEF" w:rsidRPr="00800639" w:rsidRDefault="00776EEF" w:rsidP="00B77F13">
      <w:pPr>
        <w:contextualSpacing/>
        <w:jc w:val="both"/>
        <w:rPr>
          <w:rFonts w:cs="Arial"/>
          <w:i/>
        </w:rPr>
      </w:pPr>
      <w:r w:rsidRPr="00800639">
        <w:rPr>
          <w:rFonts w:cs="Arial"/>
        </w:rPr>
        <w:t>Kritéria, která budou obecně uplatněna při hodnocení návrhů projektů, jsou:</w:t>
      </w:r>
    </w:p>
    <w:p w14:paraId="4713A06E" w14:textId="77777777" w:rsidR="00776EEF" w:rsidRPr="00800639" w:rsidRDefault="00776EEF" w:rsidP="003B5804">
      <w:pPr>
        <w:pStyle w:val="Odstavecseseznamem"/>
        <w:numPr>
          <w:ilvl w:val="0"/>
          <w:numId w:val="11"/>
        </w:numPr>
        <w:ind w:left="568" w:hanging="284"/>
        <w:contextualSpacing w:val="0"/>
        <w:rPr>
          <w:rFonts w:cs="Arial"/>
          <w:b/>
        </w:rPr>
      </w:pPr>
      <w:r w:rsidRPr="00800639">
        <w:rPr>
          <w:rFonts w:cs="Arial"/>
          <w:b/>
        </w:rPr>
        <w:t>naplnění cílů Programu a</w:t>
      </w:r>
      <w:r w:rsidR="009C024C">
        <w:rPr>
          <w:rFonts w:cs="Arial"/>
          <w:b/>
        </w:rPr>
        <w:t> </w:t>
      </w:r>
      <w:r w:rsidRPr="00800639">
        <w:rPr>
          <w:rFonts w:cs="Arial"/>
          <w:b/>
        </w:rPr>
        <w:t>podprogramu,</w:t>
      </w:r>
    </w:p>
    <w:p w14:paraId="56FE8409" w14:textId="77777777" w:rsidR="00776EEF" w:rsidRPr="00800639" w:rsidRDefault="00776EEF" w:rsidP="003B5804">
      <w:pPr>
        <w:pStyle w:val="Odstavecseseznamem"/>
        <w:numPr>
          <w:ilvl w:val="0"/>
          <w:numId w:val="11"/>
        </w:numPr>
        <w:ind w:left="568" w:hanging="284"/>
        <w:contextualSpacing w:val="0"/>
        <w:rPr>
          <w:rFonts w:cs="Arial"/>
          <w:b/>
        </w:rPr>
      </w:pPr>
      <w:r w:rsidRPr="00800639">
        <w:rPr>
          <w:rFonts w:cs="Arial"/>
          <w:b/>
        </w:rPr>
        <w:t>soulad zaměření projektu se stanovenými věcnými prioritami,</w:t>
      </w:r>
    </w:p>
    <w:p w14:paraId="7D1C3292" w14:textId="77777777" w:rsidR="00776EEF" w:rsidRPr="00800639" w:rsidRDefault="00776EEF" w:rsidP="003B5804">
      <w:pPr>
        <w:pStyle w:val="Odstavecseseznamem"/>
        <w:numPr>
          <w:ilvl w:val="0"/>
          <w:numId w:val="11"/>
        </w:numPr>
        <w:ind w:left="568" w:hanging="284"/>
        <w:contextualSpacing w:val="0"/>
        <w:rPr>
          <w:rFonts w:cs="Arial"/>
          <w:b/>
        </w:rPr>
      </w:pPr>
      <w:r w:rsidRPr="00800639">
        <w:rPr>
          <w:rFonts w:cs="Arial"/>
          <w:b/>
        </w:rPr>
        <w:t>odborná a</w:t>
      </w:r>
      <w:r w:rsidR="009C024C">
        <w:rPr>
          <w:rFonts w:cs="Arial"/>
          <w:b/>
        </w:rPr>
        <w:t> </w:t>
      </w:r>
      <w:r w:rsidRPr="00800639">
        <w:rPr>
          <w:rFonts w:cs="Arial"/>
          <w:b/>
        </w:rPr>
        <w:t>ekonomická způsobilost uchazeče,</w:t>
      </w:r>
    </w:p>
    <w:p w14:paraId="3DCCFB0F" w14:textId="77777777" w:rsidR="00776EEF" w:rsidRPr="00800639" w:rsidRDefault="00776EEF" w:rsidP="003B5804">
      <w:pPr>
        <w:pStyle w:val="Odstavecseseznamem"/>
        <w:numPr>
          <w:ilvl w:val="0"/>
          <w:numId w:val="11"/>
        </w:numPr>
        <w:ind w:left="568" w:hanging="284"/>
        <w:contextualSpacing w:val="0"/>
        <w:rPr>
          <w:rFonts w:cs="Arial"/>
          <w:b/>
        </w:rPr>
      </w:pPr>
      <w:r w:rsidRPr="00800639">
        <w:rPr>
          <w:rFonts w:cs="Arial"/>
          <w:b/>
        </w:rPr>
        <w:t>technicko–ekonomická úroveň a</w:t>
      </w:r>
      <w:r w:rsidR="009C024C">
        <w:rPr>
          <w:rFonts w:cs="Arial"/>
          <w:b/>
        </w:rPr>
        <w:t> </w:t>
      </w:r>
      <w:r w:rsidRPr="00800639">
        <w:rPr>
          <w:rFonts w:cs="Arial"/>
          <w:b/>
        </w:rPr>
        <w:t>komplexnost navrhovaného řešení,</w:t>
      </w:r>
    </w:p>
    <w:p w14:paraId="7BC83734" w14:textId="77777777" w:rsidR="00776EEF" w:rsidRPr="00800639" w:rsidRDefault="00776EEF" w:rsidP="003B5804">
      <w:pPr>
        <w:pStyle w:val="Odstavecseseznamem"/>
        <w:numPr>
          <w:ilvl w:val="0"/>
          <w:numId w:val="11"/>
        </w:numPr>
        <w:ind w:left="568" w:hanging="284"/>
        <w:contextualSpacing w:val="0"/>
        <w:rPr>
          <w:rFonts w:cs="Arial"/>
          <w:b/>
        </w:rPr>
      </w:pPr>
      <w:r w:rsidRPr="00800639">
        <w:rPr>
          <w:rFonts w:cs="Arial"/>
          <w:b/>
        </w:rPr>
        <w:t>aktuálnost a</w:t>
      </w:r>
      <w:r w:rsidR="009C024C">
        <w:rPr>
          <w:rFonts w:cs="Arial"/>
          <w:b/>
        </w:rPr>
        <w:t> </w:t>
      </w:r>
      <w:r w:rsidRPr="00800639">
        <w:rPr>
          <w:rFonts w:cs="Arial"/>
          <w:b/>
        </w:rPr>
        <w:t>potřebnost projektu a</w:t>
      </w:r>
      <w:r w:rsidR="009C024C">
        <w:rPr>
          <w:rFonts w:cs="Arial"/>
          <w:b/>
        </w:rPr>
        <w:t> </w:t>
      </w:r>
      <w:r w:rsidRPr="00800639">
        <w:rPr>
          <w:rFonts w:cs="Arial"/>
          <w:b/>
        </w:rPr>
        <w:t>vhodnost jeho podpory z</w:t>
      </w:r>
      <w:r w:rsidR="009C024C">
        <w:rPr>
          <w:rFonts w:cs="Arial"/>
          <w:b/>
        </w:rPr>
        <w:t> </w:t>
      </w:r>
      <w:r w:rsidRPr="00800639">
        <w:rPr>
          <w:rFonts w:cs="Arial"/>
          <w:b/>
        </w:rPr>
        <w:t>veřejných prostředků,</w:t>
      </w:r>
    </w:p>
    <w:p w14:paraId="4AFAAE0A" w14:textId="77777777" w:rsidR="00776EEF" w:rsidRPr="00800639" w:rsidRDefault="00776EEF" w:rsidP="003B5804">
      <w:pPr>
        <w:pStyle w:val="Odstavecseseznamem"/>
        <w:numPr>
          <w:ilvl w:val="0"/>
          <w:numId w:val="11"/>
        </w:numPr>
        <w:ind w:left="568" w:hanging="284"/>
        <w:contextualSpacing w:val="0"/>
        <w:rPr>
          <w:rFonts w:cs="Arial"/>
          <w:b/>
        </w:rPr>
      </w:pPr>
      <w:r w:rsidRPr="00800639">
        <w:rPr>
          <w:rFonts w:cs="Arial"/>
          <w:b/>
        </w:rPr>
        <w:t>přiměřenost časového plánu a</w:t>
      </w:r>
      <w:r w:rsidR="009C024C">
        <w:rPr>
          <w:rFonts w:cs="Arial"/>
          <w:b/>
        </w:rPr>
        <w:t> </w:t>
      </w:r>
      <w:r w:rsidRPr="00800639">
        <w:rPr>
          <w:rFonts w:cs="Arial"/>
          <w:b/>
        </w:rPr>
        <w:t>finančních požadavků,</w:t>
      </w:r>
    </w:p>
    <w:p w14:paraId="0DF3A20F" w14:textId="77777777" w:rsidR="00776EEF" w:rsidRPr="00800639" w:rsidRDefault="00776EEF" w:rsidP="003B5804">
      <w:pPr>
        <w:pStyle w:val="Odstavecseseznamem"/>
        <w:numPr>
          <w:ilvl w:val="0"/>
          <w:numId w:val="11"/>
        </w:numPr>
        <w:ind w:left="568" w:hanging="284"/>
        <w:contextualSpacing w:val="0"/>
        <w:rPr>
          <w:rFonts w:cs="Arial"/>
          <w:b/>
        </w:rPr>
      </w:pPr>
      <w:r w:rsidRPr="00800639">
        <w:rPr>
          <w:rFonts w:cs="Arial"/>
          <w:b/>
        </w:rPr>
        <w:t>uplatnění výsledků.</w:t>
      </w:r>
    </w:p>
    <w:p w14:paraId="569CC68E" w14:textId="77777777" w:rsidR="00776EEF" w:rsidRDefault="00776EEF" w:rsidP="00B77F13">
      <w:pPr>
        <w:contextualSpacing/>
        <w:jc w:val="both"/>
        <w:rPr>
          <w:rFonts w:cs="Arial"/>
        </w:rPr>
      </w:pPr>
      <w:r>
        <w:rPr>
          <w:rFonts w:cs="Arial"/>
        </w:rPr>
        <w:t>Pro jednotlivé podprogramy a</w:t>
      </w:r>
      <w:r w:rsidR="009C024C">
        <w:rPr>
          <w:rFonts w:cs="Arial"/>
        </w:rPr>
        <w:t> </w:t>
      </w:r>
      <w:r>
        <w:rPr>
          <w:rFonts w:cs="Arial"/>
        </w:rPr>
        <w:t>soutěže bude v</w:t>
      </w:r>
      <w:r w:rsidR="009C024C">
        <w:rPr>
          <w:rFonts w:cs="Arial"/>
        </w:rPr>
        <w:t> </w:t>
      </w:r>
      <w:r>
        <w:rPr>
          <w:rFonts w:cs="Arial"/>
        </w:rPr>
        <w:t>zadávací dokumentaci vždy stanoveno, která z</w:t>
      </w:r>
      <w:r w:rsidR="009C024C">
        <w:rPr>
          <w:rFonts w:cs="Arial"/>
        </w:rPr>
        <w:t> </w:t>
      </w:r>
      <w:r>
        <w:rPr>
          <w:rFonts w:cs="Arial"/>
        </w:rPr>
        <w:t>výše uvedených kritérií budou hodnocena jako binární (tj. klasifikována pouze jako splněná či nesplněná), a</w:t>
      </w:r>
      <w:r w:rsidR="009C024C">
        <w:rPr>
          <w:rFonts w:cs="Arial"/>
        </w:rPr>
        <w:t> </w:t>
      </w:r>
      <w:r>
        <w:rPr>
          <w:rFonts w:cs="Arial"/>
        </w:rPr>
        <w:t>která budou bodována a</w:t>
      </w:r>
      <w:r w:rsidR="009C024C">
        <w:rPr>
          <w:rFonts w:cs="Arial"/>
        </w:rPr>
        <w:t> </w:t>
      </w:r>
      <w:r>
        <w:rPr>
          <w:rFonts w:cs="Arial"/>
        </w:rPr>
        <w:t>tím i</w:t>
      </w:r>
      <w:r w:rsidR="009C024C">
        <w:rPr>
          <w:rFonts w:cs="Arial"/>
        </w:rPr>
        <w:t> </w:t>
      </w:r>
      <w:r>
        <w:rPr>
          <w:rFonts w:cs="Arial"/>
        </w:rPr>
        <w:t>určující pro pořadí projektů.</w:t>
      </w:r>
    </w:p>
    <w:p w14:paraId="577A1CC3" w14:textId="77777777" w:rsidR="00F105E7" w:rsidRPr="001A7A98" w:rsidRDefault="4CF97286" w:rsidP="00893C87">
      <w:pPr>
        <w:pStyle w:val="Nadpis1"/>
      </w:pPr>
      <w:r>
        <w:t>Srovnání současného stavu v</w:t>
      </w:r>
      <w:r w:rsidR="009C024C">
        <w:t> </w:t>
      </w:r>
      <w:r>
        <w:t>ČR a</w:t>
      </w:r>
      <w:r w:rsidR="009C024C">
        <w:t> </w:t>
      </w:r>
      <w:r>
        <w:t>v zahraničí</w:t>
      </w:r>
    </w:p>
    <w:p w14:paraId="02AE4341" w14:textId="77777777" w:rsidR="7B0E2585" w:rsidRDefault="7B0E2585" w:rsidP="00893C87">
      <w:pPr>
        <w:jc w:val="both"/>
        <w:rPr>
          <w:rFonts w:cs="Calibri"/>
        </w:rPr>
      </w:pPr>
      <w:r w:rsidRPr="7B0E2585">
        <w:rPr>
          <w:rFonts w:cs="Calibri"/>
        </w:rPr>
        <w:t>České start-upové prostředí je velice mladé, pomáhá mu však rychlý ekonomický růst a</w:t>
      </w:r>
      <w:r w:rsidR="009C024C">
        <w:rPr>
          <w:rFonts w:cs="Calibri"/>
        </w:rPr>
        <w:t> </w:t>
      </w:r>
      <w:r w:rsidRPr="7B0E2585">
        <w:rPr>
          <w:rFonts w:cs="Calibri"/>
        </w:rPr>
        <w:t>dostupnost kvalitní pracovní síly. Přesto se Česká republika řadí v</w:t>
      </w:r>
      <w:r w:rsidR="009C024C">
        <w:rPr>
          <w:rFonts w:cs="Calibri"/>
        </w:rPr>
        <w:t> </w:t>
      </w:r>
      <w:r w:rsidRPr="7B0E2585">
        <w:rPr>
          <w:rFonts w:cs="Calibri"/>
        </w:rPr>
        <w:t>hodnoceních globálních inovačních žebříčků (jako např. Summary Innovation Index – SII, Global Innovation Index – GII a</w:t>
      </w:r>
      <w:r w:rsidR="009C024C">
        <w:rPr>
          <w:rFonts w:cs="Calibri"/>
        </w:rPr>
        <w:t> </w:t>
      </w:r>
      <w:r w:rsidRPr="7B0E2585">
        <w:rPr>
          <w:rFonts w:cs="Calibri"/>
        </w:rPr>
        <w:t>Innovation Output Indicator – IOI), spíše do evropskému průměru. V</w:t>
      </w:r>
      <w:r w:rsidR="009C024C">
        <w:rPr>
          <w:rFonts w:cs="Calibri"/>
        </w:rPr>
        <w:t> </w:t>
      </w:r>
      <w:r w:rsidRPr="7B0E2585">
        <w:rPr>
          <w:rFonts w:cs="Calibri"/>
        </w:rPr>
        <w:t>některých parametrech, jako například hodnocení prostředí pro založení firmy, nebo míra administrativní zátěže, za nejlepšími evropskými zeměmi dokonce výrazně ztrácí. Podle studie Světové banky je založení firmy v</w:t>
      </w:r>
      <w:r w:rsidR="009C024C">
        <w:rPr>
          <w:rFonts w:cs="Calibri"/>
        </w:rPr>
        <w:t> </w:t>
      </w:r>
      <w:r w:rsidRPr="7B0E2585">
        <w:rPr>
          <w:rFonts w:cs="Calibri"/>
        </w:rPr>
        <w:t>Česku výrazně složitější než ve většině zemí regionu.</w:t>
      </w:r>
    </w:p>
    <w:p w14:paraId="7256C2FE" w14:textId="77777777" w:rsidR="00980128" w:rsidRDefault="2DE684B3" w:rsidP="00893C87">
      <w:pPr>
        <w:jc w:val="both"/>
      </w:pPr>
      <w:r w:rsidRPr="0030799E">
        <w:rPr>
          <w:rFonts w:cs="Calibri"/>
        </w:rPr>
        <w:t>Pozice začínajících malých firem v</w:t>
      </w:r>
      <w:r w:rsidR="009C024C">
        <w:rPr>
          <w:rFonts w:cs="Calibri"/>
        </w:rPr>
        <w:t> </w:t>
      </w:r>
      <w:r w:rsidRPr="0030799E">
        <w:rPr>
          <w:rFonts w:cs="Calibri"/>
        </w:rPr>
        <w:t>České republice je často ztížena tím, že působí na malém českém trhu a</w:t>
      </w:r>
      <w:r w:rsidR="009C024C">
        <w:rPr>
          <w:rFonts w:cs="Calibri"/>
        </w:rPr>
        <w:t> </w:t>
      </w:r>
      <w:r w:rsidRPr="0030799E">
        <w:rPr>
          <w:rFonts w:cs="Calibri"/>
        </w:rPr>
        <w:t>nemají finanční možnosti k</w:t>
      </w:r>
      <w:r w:rsidR="009C024C">
        <w:rPr>
          <w:rFonts w:cs="Calibri"/>
        </w:rPr>
        <w:t> </w:t>
      </w:r>
      <w:r w:rsidRPr="0030799E">
        <w:rPr>
          <w:rFonts w:cs="Calibri"/>
        </w:rPr>
        <w:t>rychlému průniku na zahraniční trhy a</w:t>
      </w:r>
      <w:r w:rsidR="009C024C">
        <w:rPr>
          <w:rFonts w:cs="Calibri"/>
        </w:rPr>
        <w:t> </w:t>
      </w:r>
      <w:r w:rsidRPr="0030799E">
        <w:rPr>
          <w:rFonts w:cs="Calibri"/>
        </w:rPr>
        <w:t>často ani ambice k</w:t>
      </w:r>
      <w:r w:rsidR="009C024C">
        <w:rPr>
          <w:rFonts w:cs="Calibri"/>
        </w:rPr>
        <w:t> </w:t>
      </w:r>
      <w:r w:rsidR="00893C87">
        <w:rPr>
          <w:rFonts w:cs="Calibri"/>
        </w:rPr>
        <w:t>ověření si (i </w:t>
      </w:r>
      <w:r w:rsidRPr="0030799E">
        <w:rPr>
          <w:rFonts w:cs="Calibri"/>
        </w:rPr>
        <w:t>globální) komercializace svých produktů a</w:t>
      </w:r>
      <w:r w:rsidR="009C024C">
        <w:rPr>
          <w:rFonts w:cs="Calibri"/>
        </w:rPr>
        <w:t> </w:t>
      </w:r>
      <w:r w:rsidRPr="00B427F5">
        <w:rPr>
          <w:rFonts w:cs="Calibri"/>
        </w:rPr>
        <w:t>získání nejnovějšího know-how z</w:t>
      </w:r>
      <w:r w:rsidR="009C024C">
        <w:rPr>
          <w:rFonts w:cs="Calibri"/>
        </w:rPr>
        <w:t> </w:t>
      </w:r>
      <w:r w:rsidRPr="00B427F5">
        <w:rPr>
          <w:rFonts w:cs="Calibri"/>
        </w:rPr>
        <w:t xml:space="preserve">oboru. Nemohou tak získat přímé zkušenosti a/nebo inspirace na hlavních světových technologických trzích. </w:t>
      </w:r>
    </w:p>
    <w:p w14:paraId="058374D4" w14:textId="77777777" w:rsidR="00980128" w:rsidRDefault="7B0E2585" w:rsidP="00E87377">
      <w:pPr>
        <w:jc w:val="both"/>
      </w:pPr>
      <w:r>
        <w:t>Studie (Startup Report, 2016, Aspen Institute) například ukazuje, že téměř 70 % začínajících podniků je v</w:t>
      </w:r>
      <w:r w:rsidR="009C024C">
        <w:t> </w:t>
      </w:r>
      <w:r>
        <w:t>počátečních stadiích vývoje (tj. Fáze seed či pre-seed), a</w:t>
      </w:r>
      <w:r w:rsidR="009C024C">
        <w:t> </w:t>
      </w:r>
      <w:r>
        <w:t>je pro ně těžké dostat se do další fáze (tzv. Scale up fáze), kde se nachází pouze 15 % start-upů. Pouze asi 9 % start-u</w:t>
      </w:r>
      <w:r w:rsidR="00E87377">
        <w:t>p</w:t>
      </w:r>
      <w:r>
        <w:t>ů využilo financování z</w:t>
      </w:r>
      <w:r w:rsidR="009C024C">
        <w:t> </w:t>
      </w:r>
      <w:r>
        <w:t xml:space="preserve">veřejných </w:t>
      </w:r>
      <w:r>
        <w:lastRenderedPageBreak/>
        <w:t>finančních zdrojů a</w:t>
      </w:r>
      <w:r w:rsidR="009C024C">
        <w:t> </w:t>
      </w:r>
      <w:r>
        <w:t>v příštích šesti měsících plánuje tento zdroj financování využ</w:t>
      </w:r>
      <w:r w:rsidR="004E1F5D">
        <w:t>ít</w:t>
      </w:r>
      <w:r>
        <w:t xml:space="preserve"> pouze 18 % začínajících podniků.</w:t>
      </w:r>
      <w:r w:rsidR="6BD86E89">
        <w:br/>
      </w:r>
    </w:p>
    <w:p w14:paraId="1F259873" w14:textId="77777777" w:rsidR="00980128" w:rsidRDefault="2DE684B3" w:rsidP="00893C87">
      <w:pPr>
        <w:jc w:val="both"/>
      </w:pPr>
      <w:r w:rsidRPr="00B427F5">
        <w:rPr>
          <w:rFonts w:cs="Calibri"/>
        </w:rPr>
        <w:t>Současný systém vykazuje tyto nedostatky:</w:t>
      </w:r>
    </w:p>
    <w:p w14:paraId="0056266F" w14:textId="77777777" w:rsidR="00980128" w:rsidRDefault="2DE684B3" w:rsidP="007109CA">
      <w:pPr>
        <w:pStyle w:val="Odstavecseseznamem"/>
        <w:numPr>
          <w:ilvl w:val="0"/>
          <w:numId w:val="69"/>
        </w:numPr>
        <w:contextualSpacing w:val="0"/>
        <w:jc w:val="both"/>
      </w:pPr>
      <w:r w:rsidRPr="0030799E">
        <w:rPr>
          <w:rFonts w:cs="Calibri"/>
        </w:rPr>
        <w:t>nízká podpora pro start-upy (či spin-offy) ve fázi nápadu a</w:t>
      </w:r>
      <w:r w:rsidR="009C024C">
        <w:rPr>
          <w:rFonts w:cs="Calibri"/>
        </w:rPr>
        <w:t> </w:t>
      </w:r>
      <w:r w:rsidRPr="0030799E">
        <w:rPr>
          <w:rFonts w:cs="Calibri"/>
        </w:rPr>
        <w:t xml:space="preserve">ověření proof-of-concept </w:t>
      </w:r>
    </w:p>
    <w:p w14:paraId="040D1BB6" w14:textId="77777777" w:rsidR="00980128" w:rsidRDefault="2DE684B3" w:rsidP="007109CA">
      <w:pPr>
        <w:pStyle w:val="Odstavecseseznamem"/>
        <w:numPr>
          <w:ilvl w:val="0"/>
          <w:numId w:val="69"/>
        </w:numPr>
        <w:contextualSpacing w:val="0"/>
        <w:jc w:val="both"/>
      </w:pPr>
      <w:r w:rsidRPr="0030799E">
        <w:rPr>
          <w:rFonts w:cs="Calibri"/>
        </w:rPr>
        <w:t>nedostatečná podpora podnikavosti a</w:t>
      </w:r>
      <w:r w:rsidR="009C024C">
        <w:rPr>
          <w:rFonts w:cs="Calibri"/>
        </w:rPr>
        <w:t> </w:t>
      </w:r>
      <w:r w:rsidRPr="0030799E">
        <w:rPr>
          <w:rFonts w:cs="Calibri"/>
        </w:rPr>
        <w:t>podnikatelského ducha (</w:t>
      </w:r>
      <w:r w:rsidR="00E87377">
        <w:rPr>
          <w:rFonts w:cs="Calibri"/>
        </w:rPr>
        <w:t>n</w:t>
      </w:r>
      <w:r w:rsidR="6E2C0D73">
        <w:t>apř. v</w:t>
      </w:r>
      <w:r w:rsidR="009C024C">
        <w:t> </w:t>
      </w:r>
      <w:r w:rsidR="6E2C0D73">
        <w:t>USA mnoho studentů začíná své podnikání ještě před tím, než školu absolvuje, a</w:t>
      </w:r>
      <w:r w:rsidR="009C024C">
        <w:t> </w:t>
      </w:r>
      <w:r w:rsidR="6E2C0D73">
        <w:t>to až 20 % studentů z</w:t>
      </w:r>
      <w:r w:rsidR="009C024C">
        <w:t> </w:t>
      </w:r>
      <w:r w:rsidR="6E2C0D73">
        <w:t>univerzit jako jsou v</w:t>
      </w:r>
      <w:r w:rsidR="009C024C">
        <w:t> </w:t>
      </w:r>
      <w:r w:rsidR="6E2C0D73">
        <w:t>CalTech, Stanford a</w:t>
      </w:r>
      <w:r w:rsidR="009C024C">
        <w:t> </w:t>
      </w:r>
      <w:r w:rsidR="6E2C0D73">
        <w:t>Berkeley)</w:t>
      </w:r>
    </w:p>
    <w:p w14:paraId="05ECCF1E" w14:textId="77777777" w:rsidR="00980128" w:rsidRDefault="2DE684B3" w:rsidP="007109CA">
      <w:pPr>
        <w:pStyle w:val="Odstavecseseznamem"/>
        <w:numPr>
          <w:ilvl w:val="0"/>
          <w:numId w:val="69"/>
        </w:numPr>
        <w:contextualSpacing w:val="0"/>
        <w:jc w:val="both"/>
      </w:pPr>
      <w:r w:rsidRPr="0030799E">
        <w:rPr>
          <w:rFonts w:cs="Calibri"/>
        </w:rPr>
        <w:t>rigidní přístup korporací k</w:t>
      </w:r>
      <w:r w:rsidR="009C024C">
        <w:rPr>
          <w:rFonts w:cs="Calibri"/>
        </w:rPr>
        <w:t> </w:t>
      </w:r>
      <w:r w:rsidRPr="0030799E">
        <w:rPr>
          <w:rFonts w:cs="Calibri"/>
        </w:rPr>
        <w:t>inovacím a</w:t>
      </w:r>
      <w:r w:rsidR="009C024C">
        <w:rPr>
          <w:rFonts w:cs="Calibri"/>
        </w:rPr>
        <w:t> </w:t>
      </w:r>
      <w:r w:rsidRPr="0030799E">
        <w:rPr>
          <w:rFonts w:cs="Calibri"/>
        </w:rPr>
        <w:t xml:space="preserve">spolupráci se start-upy </w:t>
      </w:r>
    </w:p>
    <w:p w14:paraId="68D26402" w14:textId="77777777" w:rsidR="00980128" w:rsidRDefault="7B0E2585" w:rsidP="007109CA">
      <w:pPr>
        <w:pStyle w:val="Odstavecseseznamem"/>
        <w:numPr>
          <w:ilvl w:val="0"/>
          <w:numId w:val="69"/>
        </w:numPr>
        <w:contextualSpacing w:val="0"/>
        <w:jc w:val="both"/>
      </w:pPr>
      <w:r w:rsidRPr="7B0E2585">
        <w:rPr>
          <w:rFonts w:cs="Calibri"/>
        </w:rPr>
        <w:t>nedostatek start-upů s</w:t>
      </w:r>
      <w:r w:rsidR="009C024C">
        <w:rPr>
          <w:rFonts w:cs="Calibri"/>
        </w:rPr>
        <w:t> </w:t>
      </w:r>
      <w:r w:rsidRPr="7B0E2585">
        <w:rPr>
          <w:rFonts w:cs="Calibri"/>
        </w:rPr>
        <w:t xml:space="preserve">globálním uvažováním </w:t>
      </w:r>
    </w:p>
    <w:p w14:paraId="6A539DE6" w14:textId="77777777" w:rsidR="00980128" w:rsidRDefault="7B0E2585" w:rsidP="007109CA">
      <w:pPr>
        <w:pStyle w:val="Odstavecseseznamem"/>
        <w:numPr>
          <w:ilvl w:val="0"/>
          <w:numId w:val="69"/>
        </w:numPr>
        <w:contextualSpacing w:val="0"/>
        <w:jc w:val="both"/>
      </w:pPr>
      <w:r w:rsidRPr="7B0E2585">
        <w:rPr>
          <w:rFonts w:cs="Calibri"/>
        </w:rPr>
        <w:t>nízká internacionalizace českých inovativních firem a</w:t>
      </w:r>
      <w:r w:rsidR="009C024C">
        <w:rPr>
          <w:rFonts w:cs="Calibri"/>
        </w:rPr>
        <w:t> </w:t>
      </w:r>
      <w:r w:rsidRPr="7B0E2585">
        <w:rPr>
          <w:rFonts w:cs="Calibri"/>
        </w:rPr>
        <w:t xml:space="preserve">jejich expanze do zahraničí </w:t>
      </w:r>
    </w:p>
    <w:p w14:paraId="24DD5F57" w14:textId="77777777" w:rsidR="00980128" w:rsidRDefault="2DE684B3" w:rsidP="007109CA">
      <w:pPr>
        <w:pStyle w:val="Odstavecseseznamem"/>
        <w:numPr>
          <w:ilvl w:val="0"/>
          <w:numId w:val="69"/>
        </w:numPr>
        <w:contextualSpacing w:val="0"/>
        <w:jc w:val="both"/>
      </w:pPr>
      <w:r w:rsidRPr="00B427F5">
        <w:rPr>
          <w:rFonts w:cs="Calibri"/>
        </w:rPr>
        <w:t>rigidní akademické prostředí nedostatečně motivující k</w:t>
      </w:r>
      <w:r w:rsidR="009C024C">
        <w:rPr>
          <w:rFonts w:cs="Calibri"/>
        </w:rPr>
        <w:t> </w:t>
      </w:r>
      <w:r w:rsidRPr="00B427F5">
        <w:rPr>
          <w:rFonts w:cs="Calibri"/>
        </w:rPr>
        <w:t>využívání akademických výstupů v</w:t>
      </w:r>
      <w:r w:rsidR="009C024C">
        <w:rPr>
          <w:rFonts w:cs="Calibri"/>
        </w:rPr>
        <w:t> </w:t>
      </w:r>
      <w:r w:rsidRPr="00B427F5">
        <w:rPr>
          <w:rFonts w:cs="Calibri"/>
        </w:rPr>
        <w:t>byznysové praxi</w:t>
      </w:r>
      <w:r w:rsidR="00384BD4">
        <w:rPr>
          <w:rFonts w:cs="Calibri"/>
        </w:rPr>
        <w:t>,</w:t>
      </w:r>
      <w:r w:rsidRPr="00B427F5">
        <w:rPr>
          <w:rFonts w:cs="Calibri"/>
        </w:rPr>
        <w:t xml:space="preserve"> </w:t>
      </w:r>
      <w:r w:rsidR="16181DAF" w:rsidRPr="00B427F5">
        <w:rPr>
          <w:rFonts w:cs="Calibri"/>
        </w:rPr>
        <w:t>kdy a</w:t>
      </w:r>
      <w:r w:rsidR="16181DAF">
        <w:t>kademický systém dostatečně nemotivuje ke spolupráci s</w:t>
      </w:r>
      <w:r w:rsidR="009C024C">
        <w:t> </w:t>
      </w:r>
      <w:r w:rsidR="16181DAF">
        <w:t>byznysem a</w:t>
      </w:r>
      <w:r w:rsidR="009C024C">
        <w:t> </w:t>
      </w:r>
      <w:r>
        <w:t>zakládání spin-</w:t>
      </w:r>
      <w:r w:rsidR="16181DAF">
        <w:t>offů</w:t>
      </w:r>
      <w:r w:rsidRPr="00B427F5">
        <w:rPr>
          <w:rFonts w:cs="Calibri"/>
        </w:rPr>
        <w:t xml:space="preserve"> </w:t>
      </w:r>
    </w:p>
    <w:p w14:paraId="5B9F5DD4" w14:textId="77777777" w:rsidR="00980128" w:rsidRDefault="2DE684B3" w:rsidP="007109CA">
      <w:pPr>
        <w:pStyle w:val="Odstavecseseznamem"/>
        <w:numPr>
          <w:ilvl w:val="0"/>
          <w:numId w:val="69"/>
        </w:numPr>
        <w:contextualSpacing w:val="0"/>
        <w:jc w:val="both"/>
      </w:pPr>
      <w:r w:rsidRPr="00B427F5">
        <w:rPr>
          <w:rFonts w:cs="Calibri"/>
        </w:rPr>
        <w:t xml:space="preserve">nedostatek kvalitních mentorů, zejména se zkušenostmi ze zahraničního byznysu </w:t>
      </w:r>
    </w:p>
    <w:p w14:paraId="0BDF63F6" w14:textId="77777777" w:rsidR="00980128" w:rsidRDefault="7B0E2585" w:rsidP="007109CA">
      <w:pPr>
        <w:pStyle w:val="Odstavecseseznamem"/>
        <w:numPr>
          <w:ilvl w:val="0"/>
          <w:numId w:val="69"/>
        </w:numPr>
        <w:contextualSpacing w:val="0"/>
        <w:jc w:val="both"/>
      </w:pPr>
      <w:r w:rsidRPr="7B0E2585">
        <w:rPr>
          <w:rFonts w:cs="Calibri"/>
        </w:rPr>
        <w:t>nedostatečné angel a</w:t>
      </w:r>
      <w:r w:rsidR="009C024C">
        <w:rPr>
          <w:rFonts w:cs="Calibri"/>
        </w:rPr>
        <w:t> </w:t>
      </w:r>
      <w:r w:rsidRPr="7B0E2585">
        <w:rPr>
          <w:rFonts w:cs="Calibri"/>
        </w:rPr>
        <w:t>venture financování do fáze pre-seed či seed, s</w:t>
      </w:r>
      <w:r w:rsidR="009C024C">
        <w:rPr>
          <w:rFonts w:cs="Calibri"/>
        </w:rPr>
        <w:t> </w:t>
      </w:r>
      <w:r w:rsidRPr="7B0E2585">
        <w:rPr>
          <w:rFonts w:cs="Calibri"/>
        </w:rPr>
        <w:t>čímž souvisí také nedostatečně rozvinutá investorská kultura a</w:t>
      </w:r>
      <w:r w:rsidR="009C024C">
        <w:rPr>
          <w:rFonts w:cs="Calibri"/>
        </w:rPr>
        <w:t> </w:t>
      </w:r>
      <w:r w:rsidRPr="7B0E2585">
        <w:rPr>
          <w:rFonts w:cs="Calibri"/>
        </w:rPr>
        <w:t>investorská komunita a</w:t>
      </w:r>
      <w:r w:rsidR="009C024C">
        <w:rPr>
          <w:rFonts w:cs="Calibri"/>
        </w:rPr>
        <w:t> </w:t>
      </w:r>
      <w:r w:rsidRPr="7B0E2585">
        <w:rPr>
          <w:rFonts w:cs="Calibri"/>
        </w:rPr>
        <w:t>dále také připravenost firem na vyjednávání o</w:t>
      </w:r>
      <w:r w:rsidR="009C024C">
        <w:rPr>
          <w:rFonts w:cs="Calibri"/>
        </w:rPr>
        <w:t> </w:t>
      </w:r>
      <w:r w:rsidRPr="7B0E2585">
        <w:rPr>
          <w:rFonts w:cs="Calibri"/>
        </w:rPr>
        <w:t xml:space="preserve">vstupu strategického investora </w:t>
      </w:r>
    </w:p>
    <w:p w14:paraId="140A94F5" w14:textId="77777777" w:rsidR="004E1F5D" w:rsidRPr="004E1F5D" w:rsidRDefault="2DE684B3" w:rsidP="007109CA">
      <w:pPr>
        <w:pStyle w:val="Odstavecseseznamem"/>
        <w:numPr>
          <w:ilvl w:val="0"/>
          <w:numId w:val="69"/>
        </w:numPr>
        <w:contextualSpacing w:val="0"/>
        <w:jc w:val="both"/>
      </w:pPr>
      <w:r w:rsidRPr="009543E7">
        <w:rPr>
          <w:rFonts w:cs="Calibri"/>
        </w:rPr>
        <w:t>roztříštěnost start-upového prostředí jednak mezi reg</w:t>
      </w:r>
      <w:r w:rsidRPr="00C47144">
        <w:rPr>
          <w:rFonts w:cs="Calibri"/>
        </w:rPr>
        <w:t>iony ČR a</w:t>
      </w:r>
      <w:r w:rsidR="009C024C">
        <w:rPr>
          <w:rFonts w:cs="Calibri"/>
        </w:rPr>
        <w:t> </w:t>
      </w:r>
      <w:r w:rsidRPr="00C47144">
        <w:rPr>
          <w:rFonts w:cs="Calibri"/>
        </w:rPr>
        <w:t>jednak v</w:t>
      </w:r>
      <w:r w:rsidR="009C024C">
        <w:rPr>
          <w:rFonts w:cs="Calibri"/>
        </w:rPr>
        <w:t> </w:t>
      </w:r>
      <w:r w:rsidRPr="00C47144">
        <w:rPr>
          <w:rFonts w:cs="Calibri"/>
        </w:rPr>
        <w:t>úrovni dostupnosti a</w:t>
      </w:r>
      <w:r w:rsidR="009C024C">
        <w:rPr>
          <w:rFonts w:cs="Calibri"/>
        </w:rPr>
        <w:t> </w:t>
      </w:r>
      <w:r w:rsidRPr="00C47144">
        <w:rPr>
          <w:rFonts w:cs="Calibri"/>
        </w:rPr>
        <w:t xml:space="preserve">kvality poskytovaných služeb (podpory) </w:t>
      </w:r>
    </w:p>
    <w:p w14:paraId="75014481" w14:textId="77777777" w:rsidR="004E1F5D" w:rsidRPr="004E1F5D" w:rsidRDefault="2DE684B3" w:rsidP="007109CA">
      <w:pPr>
        <w:pStyle w:val="Odstavecseseznamem"/>
        <w:numPr>
          <w:ilvl w:val="0"/>
          <w:numId w:val="69"/>
        </w:numPr>
        <w:contextualSpacing w:val="0"/>
        <w:jc w:val="both"/>
      </w:pPr>
      <w:r w:rsidRPr="00C47144">
        <w:rPr>
          <w:rFonts w:cs="Calibri"/>
        </w:rPr>
        <w:t>nedostatečná informovanost podnikatelů o</w:t>
      </w:r>
      <w:r w:rsidR="009C024C">
        <w:rPr>
          <w:rFonts w:cs="Calibri"/>
        </w:rPr>
        <w:t> </w:t>
      </w:r>
      <w:r w:rsidRPr="00C47144">
        <w:rPr>
          <w:rFonts w:cs="Calibri"/>
        </w:rPr>
        <w:t xml:space="preserve">konkrétních možnostech podpory, zejména financování </w:t>
      </w:r>
    </w:p>
    <w:p w14:paraId="4CAE1055" w14:textId="77777777" w:rsidR="00980128" w:rsidRDefault="2DE684B3" w:rsidP="007109CA">
      <w:pPr>
        <w:pStyle w:val="Odstavecseseznamem"/>
        <w:numPr>
          <w:ilvl w:val="0"/>
          <w:numId w:val="69"/>
        </w:numPr>
        <w:contextualSpacing w:val="0"/>
        <w:jc w:val="both"/>
      </w:pPr>
      <w:r w:rsidRPr="00C47144">
        <w:rPr>
          <w:rFonts w:cs="Calibri"/>
        </w:rPr>
        <w:t>nepřívětivé administrativní prostředí</w:t>
      </w:r>
    </w:p>
    <w:p w14:paraId="4CB5764D" w14:textId="77777777" w:rsidR="0C81CCE6" w:rsidRDefault="00D44088" w:rsidP="00893C87">
      <w:pPr>
        <w:jc w:val="both"/>
      </w:pPr>
      <w:r>
        <w:t>Podprogram 1 řeší především výše uvedené body</w:t>
      </w:r>
      <w:r w:rsidR="00585F5D">
        <w:t xml:space="preserve"> a), d), e)</w:t>
      </w:r>
      <w:r w:rsidR="00335815">
        <w:t xml:space="preserve">, </w:t>
      </w:r>
      <w:r w:rsidR="00C917D3">
        <w:t xml:space="preserve">f), </w:t>
      </w:r>
      <w:r w:rsidR="00335815">
        <w:t>g)</w:t>
      </w:r>
      <w:r w:rsidR="00585F5D">
        <w:t xml:space="preserve"> a i).</w:t>
      </w:r>
      <w:r w:rsidR="004E1F5D">
        <w:t xml:space="preserve"> </w:t>
      </w:r>
      <w:r w:rsidR="0C81CCE6">
        <w:t>V ČR je slabší investiční prostředí, které by motivovalo k</w:t>
      </w:r>
      <w:r w:rsidR="009C024C">
        <w:t> </w:t>
      </w:r>
      <w:r w:rsidR="0C81CCE6">
        <w:t>zakládání a</w:t>
      </w:r>
      <w:r w:rsidR="009C024C">
        <w:t> </w:t>
      </w:r>
      <w:r w:rsidR="0C81CCE6">
        <w:t>financování nových projektů. Existuje částečná podpora start-up projektů prostřednictvím některých státní</w:t>
      </w:r>
      <w:r w:rsidR="00384BD4">
        <w:t>ch</w:t>
      </w:r>
      <w:r w:rsidR="0C81CCE6">
        <w:t xml:space="preserve"> agentur formou inkubačních a</w:t>
      </w:r>
      <w:r w:rsidR="009C024C">
        <w:t> </w:t>
      </w:r>
      <w:r w:rsidR="0C81CCE6">
        <w:t xml:space="preserve">akceleračních programů, chybí ovšem ucelená podpora pro vznik start-up </w:t>
      </w:r>
      <w:r w:rsidR="00D11FC8">
        <w:t xml:space="preserve">resp. </w:t>
      </w:r>
      <w:r w:rsidR="0C81CCE6">
        <w:t>spin-off projektů zejména co se týče fáze nápadu a</w:t>
      </w:r>
      <w:r w:rsidR="009C024C">
        <w:t> </w:t>
      </w:r>
      <w:r w:rsidR="0C81CCE6">
        <w:t>první validace produktu včetně komercializace, a</w:t>
      </w:r>
      <w:r w:rsidR="009C024C">
        <w:t> </w:t>
      </w:r>
      <w:r w:rsidR="0C81CCE6">
        <w:t>to zejména pokud vznikají v</w:t>
      </w:r>
      <w:r w:rsidR="009C024C">
        <w:t> </w:t>
      </w:r>
      <w:r w:rsidR="0C81CCE6">
        <w:t>akademickém prostředí, kde jsou obecně tyto projekty považovány za rizikové. Z</w:t>
      </w:r>
      <w:r w:rsidR="009C024C">
        <w:t> </w:t>
      </w:r>
      <w:r w:rsidR="0C81CCE6">
        <w:t>pohledu podnikatelské praxe neexistuje dostatečná motivace k</w:t>
      </w:r>
      <w:r w:rsidR="009C024C">
        <w:t> </w:t>
      </w:r>
      <w:r w:rsidR="0C81CCE6">
        <w:t>využívání akademických výstupů, přičemž je v</w:t>
      </w:r>
      <w:r w:rsidR="009C024C">
        <w:t> </w:t>
      </w:r>
      <w:r w:rsidR="0C81CCE6">
        <w:t>ČR rovněž rigidní přístup korporací i</w:t>
      </w:r>
      <w:r w:rsidR="009C024C">
        <w:t> </w:t>
      </w:r>
      <w:r w:rsidR="0C81CCE6">
        <w:t>malých a</w:t>
      </w:r>
      <w:r w:rsidR="009C024C">
        <w:t> </w:t>
      </w:r>
      <w:r w:rsidR="0C81CCE6">
        <w:t>středních firem ke spolupráci se start-upy. Z</w:t>
      </w:r>
      <w:r w:rsidR="009C024C">
        <w:t> </w:t>
      </w:r>
      <w:r w:rsidR="0C81CCE6">
        <w:t>pohledu samotných mladých českých inovativních firem je jejich schopnost expanze do zahraniční nižší z</w:t>
      </w:r>
      <w:r w:rsidR="009C024C">
        <w:t> </w:t>
      </w:r>
      <w:r w:rsidR="0C81CCE6">
        <w:t>důvodu nízké internacionalizace.</w:t>
      </w:r>
    </w:p>
    <w:p w14:paraId="6888579D" w14:textId="77777777" w:rsidR="009543E7" w:rsidRPr="009543E7" w:rsidRDefault="0C81CCE6" w:rsidP="00893C87">
      <w:pPr>
        <w:jc w:val="both"/>
      </w:pPr>
      <w:r>
        <w:t>Indikátory níže ukazují, že jsme inovativní zemí a</w:t>
      </w:r>
      <w:r w:rsidR="009C024C">
        <w:t> </w:t>
      </w:r>
      <w:r>
        <w:t xml:space="preserve">máme ambici se profilovat jako </w:t>
      </w:r>
      <w:r w:rsidR="006E40EE">
        <w:t>„</w:t>
      </w:r>
      <w:r>
        <w:t>CEE Innovation Hub</w:t>
      </w:r>
      <w:r w:rsidR="006E40EE">
        <w:t>“</w:t>
      </w:r>
      <w:r>
        <w:t>, nicméně abychom se dostali (přiblížili) úrovni vyspělých ekosystémů, je k</w:t>
      </w:r>
      <w:r w:rsidR="009C024C">
        <w:t> </w:t>
      </w:r>
      <w:r>
        <w:t>tomu zapotřebí posílit inovační potenciál České republiky.</w:t>
      </w:r>
    </w:p>
    <w:p w14:paraId="5196149A" w14:textId="77777777" w:rsidR="009543E7" w:rsidRPr="00C31607" w:rsidRDefault="0C81CCE6" w:rsidP="00893C87">
      <w:pPr>
        <w:pStyle w:val="Odstavecseseznamem"/>
        <w:numPr>
          <w:ilvl w:val="0"/>
          <w:numId w:val="66"/>
        </w:numPr>
        <w:ind w:left="714" w:hanging="357"/>
        <w:contextualSpacing w:val="0"/>
      </w:pPr>
      <w:r w:rsidRPr="00C31607">
        <w:t>Česká republika se řadí dlouhodobě (od r. 2010) mezi tzv. “Moderate Innovators” (dle European Innovation Scoreboard). Cílem by mělo být během následujících let postoupit do tzv. “Strong Innovators” a</w:t>
      </w:r>
      <w:r w:rsidR="009C024C" w:rsidRPr="00C31607">
        <w:t> </w:t>
      </w:r>
      <w:r w:rsidRPr="00C31607">
        <w:t>přiblížit se tak na úroveň států jako Rakousko, Irsko či Slovinsko.</w:t>
      </w:r>
    </w:p>
    <w:p w14:paraId="05A12760" w14:textId="77777777" w:rsidR="009543E7" w:rsidRPr="00C31607" w:rsidRDefault="0C81CCE6" w:rsidP="00893C87">
      <w:pPr>
        <w:pStyle w:val="Odstavecseseznamem"/>
        <w:numPr>
          <w:ilvl w:val="0"/>
          <w:numId w:val="66"/>
        </w:numPr>
        <w:ind w:left="714" w:hanging="357"/>
        <w:contextualSpacing w:val="0"/>
      </w:pPr>
      <w:r w:rsidRPr="00C31607">
        <w:t>Dle žebříčku</w:t>
      </w:r>
      <w:r w:rsidR="7B0E2585" w:rsidRPr="00C31607">
        <w:t xml:space="preserve"> </w:t>
      </w:r>
      <w:r w:rsidRPr="00C31607">
        <w:t xml:space="preserve">The Global Competitiveness Index 4.0 </w:t>
      </w:r>
      <w:r w:rsidRPr="00C31607">
        <w:rPr>
          <w:rFonts w:cs="Calibri"/>
        </w:rPr>
        <w:t>Česká republika zaujímá 29. příčku a</w:t>
      </w:r>
      <w:r w:rsidR="009C024C" w:rsidRPr="00C31607">
        <w:rPr>
          <w:rFonts w:cs="Calibri"/>
        </w:rPr>
        <w:t> </w:t>
      </w:r>
      <w:r w:rsidRPr="00C31607">
        <w:rPr>
          <w:rFonts w:cs="Calibri"/>
        </w:rPr>
        <w:t>mezi státy tzv. Visegradu je na prvním místě.</w:t>
      </w:r>
    </w:p>
    <w:p w14:paraId="12702FAC" w14:textId="77777777" w:rsidR="4954AD48" w:rsidRPr="00C31607" w:rsidRDefault="7B0E2585" w:rsidP="003D78F6">
      <w:pPr>
        <w:pStyle w:val="Odstavecseseznamem"/>
        <w:numPr>
          <w:ilvl w:val="0"/>
          <w:numId w:val="66"/>
        </w:numPr>
        <w:ind w:left="714" w:hanging="357"/>
        <w:contextualSpacing w:val="0"/>
      </w:pPr>
      <w:r w:rsidRPr="00C31607">
        <w:rPr>
          <w:rFonts w:cs="Calibri"/>
        </w:rPr>
        <w:t xml:space="preserve">Dle žebříčku Global Innovation Index 2018 se Česká republika </w:t>
      </w:r>
      <w:r w:rsidR="004E1F5D">
        <w:rPr>
          <w:rFonts w:cs="Calibri"/>
        </w:rPr>
        <w:t>ř</w:t>
      </w:r>
      <w:r w:rsidRPr="00C31607">
        <w:rPr>
          <w:rFonts w:cs="Calibri"/>
        </w:rPr>
        <w:t xml:space="preserve">adí na 27. místo; </w:t>
      </w:r>
      <w:r w:rsidR="00384BD4" w:rsidRPr="00C31607">
        <w:rPr>
          <w:rFonts w:cs="Calibri"/>
        </w:rPr>
        <w:t>v</w:t>
      </w:r>
      <w:r w:rsidR="009C024C" w:rsidRPr="00C31607">
        <w:rPr>
          <w:rFonts w:cs="Calibri"/>
        </w:rPr>
        <w:t> </w:t>
      </w:r>
      <w:r w:rsidRPr="00C31607">
        <w:rPr>
          <w:rFonts w:cs="Calibri"/>
        </w:rPr>
        <w:t>roce 2018 poprvé spadla z</w:t>
      </w:r>
      <w:r w:rsidR="009C024C" w:rsidRPr="00C31607">
        <w:rPr>
          <w:rFonts w:cs="Calibri"/>
        </w:rPr>
        <w:t> </w:t>
      </w:r>
      <w:r w:rsidRPr="00C31607">
        <w:rPr>
          <w:rFonts w:cs="Calibri"/>
        </w:rPr>
        <w:t xml:space="preserve">žebříčku 25 nejinovativnějších </w:t>
      </w:r>
      <w:r w:rsidR="004E1F5D">
        <w:rPr>
          <w:rFonts w:cs="Calibri"/>
        </w:rPr>
        <w:t>zemí</w:t>
      </w:r>
      <w:r w:rsidR="00384BD4" w:rsidRPr="00C31607">
        <w:rPr>
          <w:rFonts w:cs="Calibri"/>
        </w:rPr>
        <w:t>.</w:t>
      </w:r>
    </w:p>
    <w:p w14:paraId="74E189E3" w14:textId="77777777" w:rsidR="00205CF1" w:rsidRPr="00C31607" w:rsidRDefault="00205CF1" w:rsidP="003D78F6">
      <w:pPr>
        <w:pStyle w:val="Odstavecseseznamem"/>
        <w:numPr>
          <w:ilvl w:val="0"/>
          <w:numId w:val="66"/>
        </w:numPr>
        <w:ind w:left="714" w:hanging="357"/>
        <w:contextualSpacing w:val="0"/>
      </w:pPr>
      <w:r w:rsidRPr="00C31607">
        <w:rPr>
          <w:rFonts w:cs="Calibri"/>
        </w:rPr>
        <w:t xml:space="preserve">Podle </w:t>
      </w:r>
      <w:r w:rsidR="00E150D9" w:rsidRPr="00C31607">
        <w:rPr>
          <w:rFonts w:cs="Calibri"/>
        </w:rPr>
        <w:t xml:space="preserve">statistiky </w:t>
      </w:r>
      <w:r w:rsidRPr="00C31607">
        <w:rPr>
          <w:rFonts w:cs="Calibri"/>
        </w:rPr>
        <w:t xml:space="preserve">SBA </w:t>
      </w:r>
      <w:r w:rsidR="00E150D9" w:rsidRPr="00C31607">
        <w:rPr>
          <w:rFonts w:cs="Calibri"/>
        </w:rPr>
        <w:t>(Small Business Act for Europe) Česká republika zaostává za průměrem států Evropské unie zejména v ukazatelích “internacionalizace” firem</w:t>
      </w:r>
      <w:r w:rsidR="00B566A9" w:rsidRPr="00C31607">
        <w:rPr>
          <w:rFonts w:cs="Calibri"/>
        </w:rPr>
        <w:t xml:space="preserve">, “single market” </w:t>
      </w:r>
      <w:r w:rsidR="004E1F5D">
        <w:rPr>
          <w:rFonts w:cs="Calibri"/>
        </w:rPr>
        <w:t>a </w:t>
      </w:r>
      <w:r w:rsidR="00B566A9" w:rsidRPr="00C31607">
        <w:rPr>
          <w:rFonts w:cs="Calibri"/>
        </w:rPr>
        <w:t>“entrepreneurship”.</w:t>
      </w:r>
    </w:p>
    <w:p w14:paraId="0B73B058" w14:textId="77777777" w:rsidR="00F105E7" w:rsidRPr="009B47A1" w:rsidRDefault="00F105E7" w:rsidP="00893C87">
      <w:pPr>
        <w:pStyle w:val="Nadpis1"/>
      </w:pPr>
      <w:r w:rsidRPr="009B47A1">
        <w:lastRenderedPageBreak/>
        <w:t xml:space="preserve">Očekávané výsledky </w:t>
      </w:r>
      <w:r w:rsidR="00CE1942" w:rsidRPr="009B47A1">
        <w:t>projektů</w:t>
      </w:r>
    </w:p>
    <w:p w14:paraId="7040E294" w14:textId="77777777" w:rsidR="00F105E7" w:rsidRDefault="00F105E7" w:rsidP="00132A9B">
      <w:pPr>
        <w:jc w:val="both"/>
        <w:rPr>
          <w:rFonts w:cs="Arial"/>
        </w:rPr>
      </w:pPr>
      <w:r w:rsidRPr="00270289">
        <w:rPr>
          <w:rFonts w:cs="Arial"/>
        </w:rPr>
        <w:t>V Programu mohou být podporovány pouze projekty, které odůvodněně předpokládají dosažení alespoň jednoho</w:t>
      </w:r>
      <w:r w:rsidR="00067DD4" w:rsidRPr="00270289">
        <w:rPr>
          <w:rFonts w:cs="Arial"/>
        </w:rPr>
        <w:t xml:space="preserve"> hlavního</w:t>
      </w:r>
      <w:r w:rsidRPr="00270289">
        <w:rPr>
          <w:rFonts w:cs="Arial"/>
        </w:rPr>
        <w:t xml:space="preserve"> výsledku z</w:t>
      </w:r>
      <w:r w:rsidR="009C024C">
        <w:rPr>
          <w:rFonts w:cs="Arial"/>
        </w:rPr>
        <w:t> </w:t>
      </w:r>
      <w:r w:rsidRPr="00270289">
        <w:rPr>
          <w:rFonts w:cs="Arial"/>
        </w:rPr>
        <w:t>následujících</w:t>
      </w:r>
      <w:r w:rsidR="002B4756">
        <w:rPr>
          <w:rFonts w:cs="Arial"/>
        </w:rPr>
        <w:t>:</w:t>
      </w:r>
    </w:p>
    <w:p w14:paraId="5473494B" w14:textId="77777777" w:rsidR="0072419E" w:rsidRPr="00893C87" w:rsidRDefault="00384BD4" w:rsidP="00893C87">
      <w:pPr>
        <w:pStyle w:val="Odstavecseseznamem"/>
        <w:numPr>
          <w:ilvl w:val="0"/>
          <w:numId w:val="68"/>
        </w:numPr>
        <w:jc w:val="both"/>
        <w:rPr>
          <w:rFonts w:cs="Arial"/>
        </w:rPr>
      </w:pPr>
      <w:r>
        <w:rPr>
          <w:rFonts w:cs="Arial"/>
        </w:rPr>
        <w:t>n</w:t>
      </w:r>
      <w:r w:rsidR="00CA3FA8" w:rsidRPr="00893C87">
        <w:rPr>
          <w:rFonts w:cs="Arial"/>
        </w:rPr>
        <w:t>ový p</w:t>
      </w:r>
      <w:r w:rsidR="00FA1517" w:rsidRPr="00893C87">
        <w:rPr>
          <w:rFonts w:cs="Arial"/>
        </w:rPr>
        <w:t xml:space="preserve">rototyp </w:t>
      </w:r>
      <w:r w:rsidR="003E0B7A" w:rsidRPr="00893C87">
        <w:rPr>
          <w:rFonts w:cs="Arial"/>
        </w:rPr>
        <w:t>produktu</w:t>
      </w:r>
      <w:r w:rsidR="008462B0">
        <w:rPr>
          <w:rFonts w:cs="Arial"/>
        </w:rPr>
        <w:t>,</w:t>
      </w:r>
      <w:r w:rsidR="003E0B7A" w:rsidRPr="00893C87">
        <w:rPr>
          <w:rFonts w:cs="Arial"/>
        </w:rPr>
        <w:t xml:space="preserve"> </w:t>
      </w:r>
      <w:r w:rsidR="008462B0">
        <w:rPr>
          <w:rFonts w:cs="Arial"/>
        </w:rPr>
        <w:t>např.</w:t>
      </w:r>
      <w:r w:rsidR="008462B0" w:rsidRPr="00893C87">
        <w:rPr>
          <w:rFonts w:cs="Arial"/>
        </w:rPr>
        <w:t xml:space="preserve"> </w:t>
      </w:r>
      <w:r w:rsidR="00FA1517" w:rsidRPr="00893C87">
        <w:rPr>
          <w:rFonts w:cs="Arial"/>
        </w:rPr>
        <w:t>MVP</w:t>
      </w:r>
      <w:r w:rsidR="00800639" w:rsidRPr="00893C87">
        <w:rPr>
          <w:rFonts w:cs="Arial"/>
        </w:rPr>
        <w:t xml:space="preserve"> </w:t>
      </w:r>
      <w:r w:rsidR="00800639">
        <w:t>(</w:t>
      </w:r>
      <w:r w:rsidR="00800639" w:rsidRPr="00893C87">
        <w:rPr>
          <w:rFonts w:cs="Arial"/>
        </w:rPr>
        <w:t>Minimum V</w:t>
      </w:r>
      <w:r w:rsidR="00890A45">
        <w:rPr>
          <w:rFonts w:cs="Arial"/>
        </w:rPr>
        <w:t>iable</w:t>
      </w:r>
      <w:r w:rsidR="008462B0">
        <w:rPr>
          <w:rFonts w:cs="Arial"/>
        </w:rPr>
        <w:t xml:space="preserve"> P</w:t>
      </w:r>
      <w:r w:rsidR="00800639" w:rsidRPr="00893C87">
        <w:rPr>
          <w:rFonts w:cs="Arial"/>
        </w:rPr>
        <w:t>roduct)</w:t>
      </w:r>
      <w:r w:rsidR="008462B0">
        <w:rPr>
          <w:rFonts w:cs="Arial"/>
        </w:rPr>
        <w:t>, či</w:t>
      </w:r>
      <w:r w:rsidR="00FA1517" w:rsidRPr="00893C87">
        <w:rPr>
          <w:rFonts w:cs="Arial"/>
        </w:rPr>
        <w:t xml:space="preserve"> služby</w:t>
      </w:r>
    </w:p>
    <w:p w14:paraId="65CFB5C9" w14:textId="77777777" w:rsidR="00A4651F" w:rsidRPr="00893C87" w:rsidRDefault="00384BD4" w:rsidP="00893C87">
      <w:pPr>
        <w:pStyle w:val="Odstavecseseznamem"/>
        <w:numPr>
          <w:ilvl w:val="0"/>
          <w:numId w:val="68"/>
        </w:numPr>
        <w:jc w:val="both"/>
        <w:rPr>
          <w:rFonts w:cs="Arial"/>
        </w:rPr>
      </w:pPr>
      <w:r>
        <w:rPr>
          <w:rFonts w:cs="Arial"/>
        </w:rPr>
        <w:t>n</w:t>
      </w:r>
      <w:r w:rsidR="00A4651F" w:rsidRPr="00893C87">
        <w:rPr>
          <w:rFonts w:cs="Arial"/>
        </w:rPr>
        <w:t>ový nebo podstatně zdokonalený výrobek</w:t>
      </w:r>
      <w:r w:rsidR="00185262" w:rsidRPr="00893C87">
        <w:rPr>
          <w:rFonts w:cs="Arial"/>
        </w:rPr>
        <w:t>, zavedený do praxe</w:t>
      </w:r>
    </w:p>
    <w:p w14:paraId="6C7DBD4E" w14:textId="77777777" w:rsidR="00A4651F" w:rsidRPr="00893C87" w:rsidRDefault="00384BD4" w:rsidP="00893C87">
      <w:pPr>
        <w:pStyle w:val="Odstavecseseznamem"/>
        <w:numPr>
          <w:ilvl w:val="0"/>
          <w:numId w:val="68"/>
        </w:numPr>
        <w:jc w:val="both"/>
        <w:rPr>
          <w:rFonts w:cs="Arial"/>
        </w:rPr>
      </w:pPr>
      <w:r>
        <w:rPr>
          <w:rFonts w:cs="Arial"/>
        </w:rPr>
        <w:t>n</w:t>
      </w:r>
      <w:r w:rsidR="00A4651F" w:rsidRPr="00893C87">
        <w:rPr>
          <w:rFonts w:cs="Arial"/>
        </w:rPr>
        <w:t>ový nebo podstatně zdokonalený postup, zavedený do praxe</w:t>
      </w:r>
    </w:p>
    <w:p w14:paraId="2ED438A5" w14:textId="77777777" w:rsidR="002B4756" w:rsidRPr="00893C87" w:rsidRDefault="00384BD4" w:rsidP="00893C87">
      <w:pPr>
        <w:pStyle w:val="Odstavecseseznamem"/>
        <w:numPr>
          <w:ilvl w:val="0"/>
          <w:numId w:val="68"/>
        </w:numPr>
        <w:jc w:val="both"/>
        <w:rPr>
          <w:rFonts w:eastAsia="Times New Roman" w:cs="Arial"/>
          <w:i/>
        </w:rPr>
      </w:pPr>
      <w:r>
        <w:rPr>
          <w:rFonts w:cs="Arial"/>
        </w:rPr>
        <w:t>n</w:t>
      </w:r>
      <w:r w:rsidR="00A4651F" w:rsidRPr="00893C87">
        <w:rPr>
          <w:rFonts w:cs="Arial"/>
        </w:rPr>
        <w:t>ová nebo podstatně zdokonalená služba, zavedená do praxe</w:t>
      </w:r>
    </w:p>
    <w:p w14:paraId="1E8DED95" w14:textId="300DCE05" w:rsidR="0074550A" w:rsidRPr="00270289" w:rsidRDefault="00067DD4" w:rsidP="008A52D0">
      <w:pPr>
        <w:spacing w:after="240"/>
        <w:jc w:val="both"/>
        <w:rPr>
          <w:rFonts w:cs="Arial"/>
        </w:rPr>
      </w:pPr>
      <w:r w:rsidRPr="00270289">
        <w:rPr>
          <w:rFonts w:cs="Arial"/>
        </w:rPr>
        <w:t>V rámci řešení projektů mohou být dosahovány a</w:t>
      </w:r>
      <w:r w:rsidR="009C024C">
        <w:rPr>
          <w:rFonts w:cs="Arial"/>
        </w:rPr>
        <w:t> </w:t>
      </w:r>
      <w:r w:rsidRPr="00270289">
        <w:rPr>
          <w:rFonts w:cs="Arial"/>
        </w:rPr>
        <w:t>budou sledovány také další (vedlejší) druhy výsledků, pokud přispívají k</w:t>
      </w:r>
      <w:r w:rsidR="009C024C">
        <w:rPr>
          <w:rFonts w:cs="Arial"/>
        </w:rPr>
        <w:t> </w:t>
      </w:r>
      <w:r w:rsidRPr="00270289">
        <w:rPr>
          <w:rFonts w:cs="Arial"/>
        </w:rPr>
        <w:t>naplnění cílů projektu a</w:t>
      </w:r>
      <w:r w:rsidR="009C024C">
        <w:rPr>
          <w:rFonts w:cs="Arial"/>
        </w:rPr>
        <w:t> </w:t>
      </w:r>
      <w:r w:rsidRPr="00270289">
        <w:rPr>
          <w:rFonts w:cs="Arial"/>
        </w:rPr>
        <w:t>podprogramu</w:t>
      </w:r>
      <w:r w:rsidR="004F5FDF">
        <w:rPr>
          <w:rFonts w:cs="Arial"/>
        </w:rPr>
        <w:t>, a také další výstupy, jako např. založení společnosti</w:t>
      </w:r>
      <w:r w:rsidRPr="00270289">
        <w:rPr>
          <w:rFonts w:cs="Arial"/>
        </w:rPr>
        <w:t>.</w:t>
      </w:r>
    </w:p>
    <w:p w14:paraId="45E02639" w14:textId="77777777" w:rsidR="00F105E7" w:rsidRPr="00132A9B" w:rsidRDefault="00772B14" w:rsidP="00893C87">
      <w:pPr>
        <w:pStyle w:val="Nadpis1"/>
      </w:pPr>
      <w:r>
        <w:t>Selhání trhu a</w:t>
      </w:r>
      <w:r w:rsidR="009C024C">
        <w:t> </w:t>
      </w:r>
      <w:r>
        <w:t>m</w:t>
      </w:r>
      <w:r w:rsidR="00F105E7" w:rsidRPr="00132A9B">
        <w:t>otivační účinek</w:t>
      </w:r>
    </w:p>
    <w:p w14:paraId="43274248" w14:textId="0DFB9A42" w:rsidR="00772B14" w:rsidRDefault="00EC3B26" w:rsidP="003C3134">
      <w:pPr>
        <w:jc w:val="both"/>
        <w:rPr>
          <w:rFonts w:cs="Arial"/>
        </w:rPr>
      </w:pPr>
      <w:r w:rsidRPr="00270289">
        <w:rPr>
          <w:rFonts w:cs="Arial"/>
        </w:rPr>
        <w:t>V souladu s</w:t>
      </w:r>
      <w:r w:rsidR="009C024C">
        <w:rPr>
          <w:rFonts w:cs="Arial"/>
        </w:rPr>
        <w:t> </w:t>
      </w:r>
      <w:r w:rsidRPr="00270289">
        <w:rPr>
          <w:rFonts w:cs="Arial"/>
        </w:rPr>
        <w:t>pravidly pro poskytování veřejné podpory v</w:t>
      </w:r>
      <w:r w:rsidR="009C024C">
        <w:rPr>
          <w:rFonts w:cs="Arial"/>
        </w:rPr>
        <w:t> </w:t>
      </w:r>
      <w:r w:rsidRPr="00270289">
        <w:rPr>
          <w:rFonts w:cs="Arial"/>
        </w:rPr>
        <w:t>oblasti VaVaI</w:t>
      </w:r>
      <w:r w:rsidR="00772B14" w:rsidRPr="00270289">
        <w:rPr>
          <w:rFonts w:cs="Arial"/>
        </w:rPr>
        <w:t xml:space="preserve"> bude poskytovatel v</w:t>
      </w:r>
      <w:r w:rsidR="009C024C">
        <w:rPr>
          <w:rFonts w:cs="Arial"/>
        </w:rPr>
        <w:t> </w:t>
      </w:r>
      <w:r w:rsidR="00772B14" w:rsidRPr="00270289">
        <w:rPr>
          <w:rFonts w:cs="Arial"/>
        </w:rPr>
        <w:t>rámci procesu hodnocení návrhů projektů posuzovat dosažení dostatečného motivačního účinku podpory.</w:t>
      </w:r>
      <w:r w:rsidR="002D132F">
        <w:rPr>
          <w:rFonts w:cs="Arial"/>
        </w:rPr>
        <w:t xml:space="preserve"> </w:t>
      </w:r>
      <w:r w:rsidR="00772B14" w:rsidRPr="00270289">
        <w:rPr>
          <w:rFonts w:cs="Arial"/>
        </w:rPr>
        <w:t xml:space="preserve">Motivační účinek bude posuzován </w:t>
      </w:r>
      <w:r w:rsidR="007B3F59">
        <w:rPr>
          <w:rFonts w:cs="Arial"/>
        </w:rPr>
        <w:t>za každého</w:t>
      </w:r>
      <w:r w:rsidR="00772B14" w:rsidRPr="00270289">
        <w:rPr>
          <w:rFonts w:cs="Arial"/>
        </w:rPr>
        <w:t xml:space="preserve"> uchazeče.</w:t>
      </w:r>
      <w:r w:rsidR="007B3F59">
        <w:rPr>
          <w:rFonts w:cs="Arial"/>
        </w:rPr>
        <w:t xml:space="preserve"> </w:t>
      </w:r>
      <w:r w:rsidR="007B3F59" w:rsidRPr="007B3F59">
        <w:rPr>
          <w:rFonts w:cs="Arial"/>
        </w:rPr>
        <w:t xml:space="preserve">Pro splnění motivačního účinku dle čl. 6 </w:t>
      </w:r>
      <w:r w:rsidR="007B3F59">
        <w:rPr>
          <w:rFonts w:cs="Arial"/>
        </w:rPr>
        <w:t>N</w:t>
      </w:r>
      <w:r w:rsidR="007B3F59" w:rsidRPr="007B3F59">
        <w:rPr>
          <w:rFonts w:cs="Arial"/>
        </w:rPr>
        <w:t xml:space="preserve">ařízení </w:t>
      </w:r>
      <w:r w:rsidR="007B3F59">
        <w:rPr>
          <w:rFonts w:cs="Arial"/>
        </w:rPr>
        <w:t>Komise</w:t>
      </w:r>
      <w:r w:rsidR="007B3F59" w:rsidRPr="007B3F59">
        <w:rPr>
          <w:rFonts w:cs="Arial"/>
        </w:rPr>
        <w:t xml:space="preserve"> platí, že práce na projektu/činnosti nesmí být zahájeny před podáním žádosti o podporu. Zahájením prací se dle čl. 2 odst. 23 GBER rozumí buď zahájení stavebních prací v rámci investice, nebo první právně vymahatelný závazek objednat zařízení či jiný závazek, v jehož důsledku se investice stává nezvratnou, podle toho, </w:t>
      </w:r>
      <w:r w:rsidR="00FA7F64">
        <w:rPr>
          <w:rFonts w:cs="Arial"/>
        </w:rPr>
        <w:t>která událost nastane dříve. Za </w:t>
      </w:r>
      <w:r w:rsidR="007B3F59" w:rsidRPr="007B3F59">
        <w:rPr>
          <w:rFonts w:cs="Arial"/>
        </w:rPr>
        <w:t>zahájení prací se nepovažují nákup pozemků a přípravné práce, jako je získání povolení a zpracování studií proveditelnosti. V případě převzetí se „zahájením prací“ rozumí okamžik, kdy je pořízen majetek přímo související s pořízenou provozovnou.</w:t>
      </w:r>
    </w:p>
    <w:p w14:paraId="54269B5F" w14:textId="77777777" w:rsidR="00F105E7" w:rsidRPr="00134361" w:rsidRDefault="00BC5306" w:rsidP="00893C87">
      <w:pPr>
        <w:pStyle w:val="Nadpis1"/>
      </w:pPr>
      <w:r w:rsidRPr="00134361">
        <w:t>Hodnocení Programu</w:t>
      </w:r>
    </w:p>
    <w:p w14:paraId="682375D5" w14:textId="77777777" w:rsidR="00F105E7" w:rsidRPr="00270289" w:rsidRDefault="00F105E7" w:rsidP="00B77F13">
      <w:pPr>
        <w:spacing w:after="240"/>
        <w:jc w:val="both"/>
        <w:rPr>
          <w:rFonts w:cs="Arial"/>
        </w:rPr>
      </w:pPr>
      <w:r w:rsidRPr="00270289">
        <w:rPr>
          <w:rFonts w:cs="Arial"/>
        </w:rPr>
        <w:t>Dosažení cílů Programu bude vyhodnoceno v</w:t>
      </w:r>
      <w:r w:rsidR="009C024C">
        <w:rPr>
          <w:rFonts w:cs="Arial"/>
        </w:rPr>
        <w:t> </w:t>
      </w:r>
      <w:r w:rsidRPr="00270289">
        <w:rPr>
          <w:rFonts w:cs="Arial"/>
        </w:rPr>
        <w:t>souladu s</w:t>
      </w:r>
      <w:r w:rsidR="009C024C">
        <w:rPr>
          <w:rFonts w:cs="Arial"/>
        </w:rPr>
        <w:t> </w:t>
      </w:r>
      <w:r w:rsidRPr="00270289">
        <w:rPr>
          <w:rFonts w:cs="Arial"/>
        </w:rPr>
        <w:t>metodikou hodnocení výsledků ukončených programů, ve znění platném v</w:t>
      </w:r>
      <w:r w:rsidR="009C024C">
        <w:rPr>
          <w:rFonts w:cs="Arial"/>
        </w:rPr>
        <w:t> </w:t>
      </w:r>
      <w:r w:rsidRPr="00270289">
        <w:rPr>
          <w:rFonts w:cs="Arial"/>
        </w:rPr>
        <w:t xml:space="preserve">době hodnocení Programu, případně </w:t>
      </w:r>
      <w:r w:rsidR="001773D5">
        <w:rPr>
          <w:rFonts w:cs="Arial"/>
        </w:rPr>
        <w:t xml:space="preserve">podle </w:t>
      </w:r>
      <w:r w:rsidRPr="00270289">
        <w:rPr>
          <w:rFonts w:cs="Arial"/>
        </w:rPr>
        <w:t xml:space="preserve">dalších podmínek stanovených </w:t>
      </w:r>
      <w:r w:rsidR="002B4756">
        <w:rPr>
          <w:rFonts w:cs="Arial"/>
        </w:rPr>
        <w:t xml:space="preserve">poskytovatelem </w:t>
      </w:r>
      <w:r w:rsidR="001773D5">
        <w:rPr>
          <w:rFonts w:cs="Arial"/>
        </w:rPr>
        <w:t>či využitou evaluační autoritou</w:t>
      </w:r>
      <w:r w:rsidRPr="00270289">
        <w:rPr>
          <w:rFonts w:cs="Arial"/>
        </w:rPr>
        <w:t xml:space="preserve">. </w:t>
      </w:r>
    </w:p>
    <w:p w14:paraId="336C62EB" w14:textId="77777777" w:rsidR="00CC145C" w:rsidRDefault="00CC145C" w:rsidP="00800639">
      <w:pPr>
        <w:pStyle w:val="Nadpis3-mimoobsah"/>
      </w:pPr>
      <w:r>
        <w:t>Vstupy a</w:t>
      </w:r>
      <w:r w:rsidR="009C024C">
        <w:t> </w:t>
      </w:r>
      <w:r w:rsidR="00851BDF">
        <w:t xml:space="preserve">indikátory </w:t>
      </w:r>
      <w:r>
        <w:t>výstup</w:t>
      </w:r>
      <w:r w:rsidR="00851BDF">
        <w:t>ů</w:t>
      </w:r>
    </w:p>
    <w:p w14:paraId="601B927B" w14:textId="77777777" w:rsidR="002755F1" w:rsidRDefault="002755F1" w:rsidP="002755F1">
      <w:pPr>
        <w:jc w:val="both"/>
        <w:rPr>
          <w:rFonts w:cs="Arial"/>
        </w:rPr>
      </w:pPr>
      <w:r>
        <w:rPr>
          <w:rFonts w:cs="Arial"/>
        </w:rPr>
        <w:t xml:space="preserve">Předpokládané hodnoty vstupů pro evaluaci představuje celkový objem </w:t>
      </w:r>
      <w:r w:rsidR="004771AC">
        <w:rPr>
          <w:rFonts w:cs="Arial"/>
        </w:rPr>
        <w:t>podpory</w:t>
      </w:r>
      <w:r w:rsidR="004771AC" w:rsidRPr="001773D5">
        <w:rPr>
          <w:rFonts w:cs="Arial"/>
        </w:rPr>
        <w:t xml:space="preserve"> </w:t>
      </w:r>
      <w:r w:rsidRPr="001773D5">
        <w:rPr>
          <w:rFonts w:cs="Arial"/>
        </w:rPr>
        <w:t>a</w:t>
      </w:r>
      <w:r w:rsidR="009C024C">
        <w:rPr>
          <w:rFonts w:cs="Arial"/>
        </w:rPr>
        <w:t> </w:t>
      </w:r>
      <w:r w:rsidRPr="001773D5">
        <w:rPr>
          <w:rFonts w:cs="Arial"/>
        </w:rPr>
        <w:t>náklady projektů</w:t>
      </w:r>
      <w:r>
        <w:rPr>
          <w:rFonts w:cs="Arial"/>
        </w:rPr>
        <w:t xml:space="preserve"> uvedené v</w:t>
      </w:r>
      <w:r w:rsidR="009C024C">
        <w:rPr>
          <w:rFonts w:cs="Arial"/>
        </w:rPr>
        <w:t> </w:t>
      </w:r>
      <w:r>
        <w:rPr>
          <w:rFonts w:cs="Arial"/>
        </w:rPr>
        <w:t>kapitole 8.</w:t>
      </w:r>
    </w:p>
    <w:p w14:paraId="1CCF72F8" w14:textId="77777777" w:rsidR="00F105E7" w:rsidRDefault="0070252C" w:rsidP="00521443">
      <w:pPr>
        <w:keepNext/>
        <w:jc w:val="both"/>
        <w:rPr>
          <w:rFonts w:cs="Arial"/>
        </w:rPr>
      </w:pPr>
      <w:r w:rsidRPr="00270289">
        <w:rPr>
          <w:rFonts w:cs="Arial"/>
        </w:rPr>
        <w:lastRenderedPageBreak/>
        <w:t>V</w:t>
      </w:r>
      <w:r w:rsidR="00F6556C" w:rsidRPr="00270289">
        <w:rPr>
          <w:rFonts w:cs="Arial"/>
        </w:rPr>
        <w:t> průběhu implementace Programu budou</w:t>
      </w:r>
      <w:r w:rsidRPr="00270289">
        <w:rPr>
          <w:rFonts w:cs="Arial"/>
        </w:rPr>
        <w:t xml:space="preserve"> </w:t>
      </w:r>
      <w:r w:rsidR="00F6556C" w:rsidRPr="00270289">
        <w:rPr>
          <w:rFonts w:cs="Arial"/>
        </w:rPr>
        <w:t>sledovány následující</w:t>
      </w:r>
      <w:r w:rsidRPr="00270289">
        <w:rPr>
          <w:rFonts w:cs="Arial"/>
        </w:rPr>
        <w:t xml:space="preserve"> základní</w:t>
      </w:r>
      <w:r w:rsidR="00F6556C" w:rsidRPr="00270289">
        <w:rPr>
          <w:rFonts w:cs="Arial"/>
        </w:rPr>
        <w:t xml:space="preserve"> </w:t>
      </w:r>
      <w:r w:rsidR="002602A8" w:rsidRPr="00270289">
        <w:rPr>
          <w:rFonts w:cs="Arial"/>
        </w:rPr>
        <w:t>indikátory</w:t>
      </w:r>
      <w:r w:rsidR="0078646A" w:rsidRPr="00270289">
        <w:rPr>
          <w:rFonts w:cs="Arial"/>
        </w:rPr>
        <w:t xml:space="preserve"> výstupů</w:t>
      </w:r>
      <w:r w:rsidRPr="00270289">
        <w:rPr>
          <w:rFonts w:cs="Arial"/>
        </w:rPr>
        <w:t>, u</w:t>
      </w:r>
      <w:r w:rsidR="009C024C">
        <w:rPr>
          <w:rFonts w:cs="Arial"/>
        </w:rPr>
        <w:t> </w:t>
      </w:r>
      <w:r w:rsidR="00F6556C" w:rsidRPr="00270289">
        <w:rPr>
          <w:rFonts w:cs="Arial"/>
        </w:rPr>
        <w:t>nichž jsou uvedeny předpokládané hodnoty: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4849"/>
        <w:gridCol w:w="1169"/>
        <w:gridCol w:w="1169"/>
        <w:gridCol w:w="1169"/>
        <w:gridCol w:w="1170"/>
      </w:tblGrid>
      <w:tr w:rsidR="00C725AB" w:rsidRPr="00C725AB" w14:paraId="44D5FA36" w14:textId="77777777" w:rsidTr="002F372F">
        <w:trPr>
          <w:trHeight w:val="57"/>
        </w:trPr>
        <w:tc>
          <w:tcPr>
            <w:tcW w:w="4849" w:type="dxa"/>
            <w:shd w:val="clear" w:color="auto" w:fill="FFFF00"/>
            <w:hideMark/>
          </w:tcPr>
          <w:p w14:paraId="5D7A585A" w14:textId="77777777" w:rsidR="00C725AB" w:rsidRPr="00C725AB" w:rsidRDefault="00C725AB" w:rsidP="00735431">
            <w:pPr>
              <w:keepNext/>
              <w:spacing w:after="0"/>
              <w:jc w:val="both"/>
              <w:rPr>
                <w:rFonts w:cs="Arial"/>
              </w:rPr>
            </w:pPr>
            <w:r w:rsidRPr="00C725AB">
              <w:rPr>
                <w:rFonts w:cs="Arial"/>
              </w:rPr>
              <w:t>Indikátor (jednotka)</w:t>
            </w:r>
          </w:p>
        </w:tc>
        <w:tc>
          <w:tcPr>
            <w:tcW w:w="1169" w:type="dxa"/>
            <w:shd w:val="clear" w:color="auto" w:fill="FFFF00"/>
          </w:tcPr>
          <w:p w14:paraId="399C60BE" w14:textId="77777777" w:rsidR="00C725AB" w:rsidRPr="00C725AB" w:rsidRDefault="00C725AB" w:rsidP="00735431">
            <w:pPr>
              <w:keepNext/>
              <w:spacing w:after="0"/>
              <w:jc w:val="both"/>
              <w:rPr>
                <w:rFonts w:cs="Arial"/>
              </w:rPr>
            </w:pPr>
            <w:r w:rsidRPr="00C725AB">
              <w:rPr>
                <w:rFonts w:cs="Arial"/>
              </w:rPr>
              <w:t>PP1</w:t>
            </w:r>
          </w:p>
        </w:tc>
        <w:tc>
          <w:tcPr>
            <w:tcW w:w="1169" w:type="dxa"/>
            <w:shd w:val="clear" w:color="auto" w:fill="FFFF00"/>
          </w:tcPr>
          <w:p w14:paraId="3F383004" w14:textId="77777777" w:rsidR="00C725AB" w:rsidRPr="00C725AB" w:rsidRDefault="00C725AB" w:rsidP="00735431">
            <w:pPr>
              <w:keepNext/>
              <w:spacing w:after="0"/>
              <w:jc w:val="both"/>
              <w:rPr>
                <w:rFonts w:cs="Arial"/>
              </w:rPr>
            </w:pPr>
            <w:r w:rsidRPr="00C725AB">
              <w:rPr>
                <w:rFonts w:cs="Arial"/>
              </w:rPr>
              <w:t>PP2</w:t>
            </w:r>
          </w:p>
        </w:tc>
        <w:tc>
          <w:tcPr>
            <w:tcW w:w="1169" w:type="dxa"/>
            <w:shd w:val="clear" w:color="auto" w:fill="FFFF00"/>
          </w:tcPr>
          <w:p w14:paraId="6996DEDF" w14:textId="77777777" w:rsidR="00C725AB" w:rsidRPr="00C725AB" w:rsidRDefault="00C725AB" w:rsidP="00735431">
            <w:pPr>
              <w:keepNext/>
              <w:spacing w:after="0"/>
              <w:jc w:val="both"/>
              <w:rPr>
                <w:rFonts w:cs="Arial"/>
              </w:rPr>
            </w:pPr>
            <w:r w:rsidRPr="00C725AB">
              <w:rPr>
                <w:rFonts w:cs="Arial"/>
              </w:rPr>
              <w:t>PP3</w:t>
            </w:r>
          </w:p>
        </w:tc>
        <w:tc>
          <w:tcPr>
            <w:tcW w:w="1170" w:type="dxa"/>
            <w:shd w:val="clear" w:color="auto" w:fill="FFFF00"/>
          </w:tcPr>
          <w:p w14:paraId="5BF0ED8C" w14:textId="77777777" w:rsidR="00C725AB" w:rsidRPr="00C725AB" w:rsidRDefault="00C725AB" w:rsidP="00735431">
            <w:pPr>
              <w:keepNext/>
              <w:spacing w:after="0"/>
              <w:jc w:val="both"/>
              <w:rPr>
                <w:rFonts w:cs="Arial"/>
              </w:rPr>
            </w:pPr>
            <w:r w:rsidRPr="00C725AB">
              <w:rPr>
                <w:rFonts w:cs="Arial"/>
              </w:rPr>
              <w:t>celkem</w:t>
            </w:r>
          </w:p>
        </w:tc>
      </w:tr>
      <w:tr w:rsidR="00C725AB" w:rsidRPr="00C725AB" w14:paraId="22610886" w14:textId="77777777" w:rsidTr="00735431">
        <w:trPr>
          <w:trHeight w:val="57"/>
        </w:trPr>
        <w:tc>
          <w:tcPr>
            <w:tcW w:w="4849" w:type="dxa"/>
            <w:vAlign w:val="center"/>
            <w:hideMark/>
          </w:tcPr>
          <w:p w14:paraId="5FECC81A" w14:textId="77777777" w:rsidR="00C725AB" w:rsidRPr="00C725AB" w:rsidRDefault="00C725AB" w:rsidP="00890A45">
            <w:pPr>
              <w:keepNext/>
              <w:spacing w:after="0"/>
              <w:rPr>
                <w:rFonts w:cs="Arial"/>
              </w:rPr>
            </w:pPr>
            <w:r w:rsidRPr="00C725AB">
              <w:rPr>
                <w:rFonts w:cs="Arial"/>
              </w:rPr>
              <w:t>podpořené projekty (počet)</w:t>
            </w:r>
          </w:p>
        </w:tc>
        <w:tc>
          <w:tcPr>
            <w:tcW w:w="1169" w:type="dxa"/>
            <w:vAlign w:val="center"/>
          </w:tcPr>
          <w:p w14:paraId="19C56929" w14:textId="77777777" w:rsidR="00C725AB" w:rsidRPr="00C725AB" w:rsidRDefault="00824FE4" w:rsidP="00890A45">
            <w:pPr>
              <w:keepNext/>
              <w:spacing w:after="0"/>
              <w:jc w:val="right"/>
              <w:rPr>
                <w:rFonts w:cs="Arial"/>
              </w:rPr>
            </w:pPr>
            <w:r>
              <w:rPr>
                <w:rFonts w:cs="Arial"/>
              </w:rPr>
              <w:t>507</w:t>
            </w:r>
          </w:p>
        </w:tc>
        <w:tc>
          <w:tcPr>
            <w:tcW w:w="1169" w:type="dxa"/>
            <w:vAlign w:val="center"/>
          </w:tcPr>
          <w:p w14:paraId="456009F5" w14:textId="77777777"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7</w:t>
            </w:r>
          </w:p>
        </w:tc>
        <w:tc>
          <w:tcPr>
            <w:tcW w:w="1169" w:type="dxa"/>
            <w:vAlign w:val="center"/>
          </w:tcPr>
          <w:p w14:paraId="106AE176" w14:textId="77777777"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400</w:t>
            </w:r>
          </w:p>
        </w:tc>
        <w:tc>
          <w:tcPr>
            <w:tcW w:w="1170" w:type="dxa"/>
            <w:vAlign w:val="center"/>
          </w:tcPr>
          <w:p w14:paraId="6F581D18" w14:textId="77777777" w:rsidR="00C725AB" w:rsidRPr="00C725AB" w:rsidRDefault="00ED72FA" w:rsidP="00735431">
            <w:pPr>
              <w:keepNext/>
              <w:spacing w:after="0"/>
              <w:jc w:val="right"/>
              <w:rPr>
                <w:rFonts w:cs="Arial"/>
              </w:rPr>
            </w:pPr>
            <w:r>
              <w:rPr>
                <w:rFonts w:cs="Arial"/>
              </w:rPr>
              <w:t>914</w:t>
            </w:r>
          </w:p>
        </w:tc>
      </w:tr>
      <w:tr w:rsidR="00C725AB" w:rsidRPr="00C725AB" w14:paraId="1ADFAE3B" w14:textId="77777777" w:rsidTr="00735431">
        <w:trPr>
          <w:trHeight w:val="57"/>
        </w:trPr>
        <w:tc>
          <w:tcPr>
            <w:tcW w:w="4849" w:type="dxa"/>
            <w:vAlign w:val="center"/>
            <w:hideMark/>
          </w:tcPr>
          <w:p w14:paraId="7F90B83E" w14:textId="77777777" w:rsidR="00C725AB" w:rsidRPr="00C725AB" w:rsidRDefault="00C725AB" w:rsidP="00890A45">
            <w:pPr>
              <w:keepNext/>
              <w:spacing w:after="0"/>
              <w:rPr>
                <w:rFonts w:cs="Arial"/>
              </w:rPr>
            </w:pPr>
            <w:r w:rsidRPr="00C725AB">
              <w:rPr>
                <w:rFonts w:cs="Arial"/>
              </w:rPr>
              <w:t>úspěšně dokončené projekty (% z podpořených)</w:t>
            </w:r>
          </w:p>
        </w:tc>
        <w:tc>
          <w:tcPr>
            <w:tcW w:w="1169" w:type="dxa"/>
            <w:vAlign w:val="center"/>
          </w:tcPr>
          <w:p w14:paraId="6DF9323C" w14:textId="77777777" w:rsidR="00C725AB" w:rsidRPr="00C725AB" w:rsidRDefault="00824FE4" w:rsidP="00890A45">
            <w:pPr>
              <w:keepNext/>
              <w:spacing w:after="0"/>
              <w:jc w:val="right"/>
              <w:rPr>
                <w:rFonts w:cs="Arial"/>
              </w:rPr>
            </w:pPr>
            <w:r>
              <w:rPr>
                <w:rFonts w:cs="Arial"/>
              </w:rPr>
              <w:t>380</w:t>
            </w:r>
            <w:r w:rsidRPr="00C725AB">
              <w:rPr>
                <w:rFonts w:cs="Arial"/>
              </w:rPr>
              <w:t xml:space="preserve"> </w:t>
            </w:r>
            <w:r w:rsidR="00C725AB" w:rsidRPr="00C725AB">
              <w:rPr>
                <w:rFonts w:cs="Arial"/>
              </w:rPr>
              <w:t>(</w:t>
            </w:r>
            <w:r w:rsidR="00890A45">
              <w:rPr>
                <w:rFonts w:cs="Arial"/>
              </w:rPr>
              <w:t>75</w:t>
            </w:r>
            <w:r w:rsidR="00C725AB" w:rsidRPr="00C725AB">
              <w:rPr>
                <w:rFonts w:cs="Arial"/>
              </w:rPr>
              <w:t xml:space="preserve"> %)</w:t>
            </w:r>
          </w:p>
        </w:tc>
        <w:tc>
          <w:tcPr>
            <w:tcW w:w="1169" w:type="dxa"/>
            <w:vAlign w:val="center"/>
          </w:tcPr>
          <w:p w14:paraId="0C0910A0" w14:textId="77777777" w:rsidR="00C725AB" w:rsidRPr="00C725AB" w:rsidRDefault="00097421" w:rsidP="00735431">
            <w:pPr>
              <w:keepNext/>
              <w:spacing w:after="0"/>
              <w:jc w:val="right"/>
              <w:rPr>
                <w:rFonts w:cs="Arial"/>
              </w:rPr>
            </w:pPr>
            <w:r>
              <w:rPr>
                <w:rFonts w:cs="Arial"/>
              </w:rPr>
              <w:t>7 (100</w:t>
            </w:r>
            <w:r w:rsidR="00C725AB" w:rsidRPr="00C725AB">
              <w:rPr>
                <w:rFonts w:cs="Arial"/>
              </w:rPr>
              <w:t xml:space="preserve"> %)</w:t>
            </w:r>
          </w:p>
        </w:tc>
        <w:tc>
          <w:tcPr>
            <w:tcW w:w="1169" w:type="dxa"/>
            <w:vAlign w:val="center"/>
          </w:tcPr>
          <w:p w14:paraId="52CF8218" w14:textId="77777777"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360 (90 %)</w:t>
            </w:r>
          </w:p>
        </w:tc>
        <w:tc>
          <w:tcPr>
            <w:tcW w:w="1170" w:type="dxa"/>
            <w:vAlign w:val="center"/>
          </w:tcPr>
          <w:p w14:paraId="7DBEC6DB" w14:textId="77777777" w:rsidR="00C725AB" w:rsidRPr="00C725AB" w:rsidRDefault="00ED72FA" w:rsidP="00735431">
            <w:pPr>
              <w:keepNext/>
              <w:spacing w:after="0"/>
              <w:jc w:val="right"/>
              <w:rPr>
                <w:rFonts w:cs="Arial"/>
              </w:rPr>
            </w:pPr>
            <w:r>
              <w:rPr>
                <w:rFonts w:cs="Arial"/>
              </w:rPr>
              <w:t>747</w:t>
            </w:r>
          </w:p>
        </w:tc>
      </w:tr>
      <w:tr w:rsidR="00C725AB" w:rsidRPr="00C725AB" w14:paraId="6338D10D" w14:textId="77777777" w:rsidTr="00735431">
        <w:trPr>
          <w:trHeight w:val="57"/>
        </w:trPr>
        <w:tc>
          <w:tcPr>
            <w:tcW w:w="4849" w:type="dxa"/>
            <w:vAlign w:val="center"/>
          </w:tcPr>
          <w:p w14:paraId="122BCBDA" w14:textId="77777777" w:rsidR="00C725AB" w:rsidRPr="00C725AB" w:rsidDel="00F6556C" w:rsidRDefault="00C725AB" w:rsidP="00890A45">
            <w:pPr>
              <w:keepNext/>
              <w:spacing w:after="0"/>
              <w:rPr>
                <w:rFonts w:cs="Arial"/>
              </w:rPr>
            </w:pPr>
            <w:r w:rsidRPr="00C725AB">
              <w:rPr>
                <w:rFonts w:cs="Arial"/>
              </w:rPr>
              <w:t>příjemci podpory – malé podniky (počet účastí)</w:t>
            </w:r>
          </w:p>
        </w:tc>
        <w:tc>
          <w:tcPr>
            <w:tcW w:w="1169" w:type="dxa"/>
            <w:vAlign w:val="center"/>
          </w:tcPr>
          <w:p w14:paraId="35382970" w14:textId="77777777" w:rsidR="00C725AB" w:rsidRPr="00C725AB" w:rsidDel="00F6556C" w:rsidRDefault="00824FE4" w:rsidP="00890A45">
            <w:pPr>
              <w:keepNext/>
              <w:spacing w:after="0"/>
              <w:jc w:val="right"/>
              <w:rPr>
                <w:rFonts w:cs="Arial"/>
              </w:rPr>
            </w:pPr>
            <w:r>
              <w:rPr>
                <w:rFonts w:cs="Arial"/>
              </w:rPr>
              <w:t>250</w:t>
            </w:r>
          </w:p>
        </w:tc>
        <w:tc>
          <w:tcPr>
            <w:tcW w:w="1169" w:type="dxa"/>
            <w:vAlign w:val="center"/>
          </w:tcPr>
          <w:p w14:paraId="469A6CDA" w14:textId="77777777"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0</w:t>
            </w:r>
          </w:p>
        </w:tc>
        <w:tc>
          <w:tcPr>
            <w:tcW w:w="1169" w:type="dxa"/>
            <w:vAlign w:val="center"/>
          </w:tcPr>
          <w:p w14:paraId="2D4EC5C2" w14:textId="77777777"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240</w:t>
            </w:r>
          </w:p>
        </w:tc>
        <w:tc>
          <w:tcPr>
            <w:tcW w:w="1170" w:type="dxa"/>
            <w:vAlign w:val="center"/>
          </w:tcPr>
          <w:p w14:paraId="42055FCB" w14:textId="77777777" w:rsidR="00C725AB" w:rsidRPr="00C725AB" w:rsidDel="00F6556C" w:rsidRDefault="00ED72FA" w:rsidP="00735431">
            <w:pPr>
              <w:keepNext/>
              <w:spacing w:after="0"/>
              <w:jc w:val="right"/>
              <w:rPr>
                <w:rFonts w:cs="Arial"/>
              </w:rPr>
            </w:pPr>
            <w:r>
              <w:rPr>
                <w:rFonts w:cs="Arial"/>
              </w:rPr>
              <w:t>490</w:t>
            </w:r>
          </w:p>
        </w:tc>
      </w:tr>
      <w:tr w:rsidR="00C725AB" w:rsidRPr="00C725AB" w14:paraId="7FB89A1B" w14:textId="77777777" w:rsidTr="00735431">
        <w:trPr>
          <w:trHeight w:val="57"/>
        </w:trPr>
        <w:tc>
          <w:tcPr>
            <w:tcW w:w="4849" w:type="dxa"/>
            <w:vAlign w:val="center"/>
          </w:tcPr>
          <w:p w14:paraId="15B8C58E" w14:textId="77777777" w:rsidR="00C725AB" w:rsidRPr="00C725AB" w:rsidRDefault="00C725AB" w:rsidP="00890A45">
            <w:pPr>
              <w:keepNext/>
              <w:spacing w:after="0"/>
              <w:rPr>
                <w:rFonts w:cs="Arial"/>
              </w:rPr>
            </w:pPr>
            <w:r w:rsidRPr="00C725AB">
              <w:rPr>
                <w:rFonts w:cs="Arial"/>
              </w:rPr>
              <w:t>příjemci podpory – střední podniky (počet účastí)</w:t>
            </w:r>
          </w:p>
        </w:tc>
        <w:tc>
          <w:tcPr>
            <w:tcW w:w="1169" w:type="dxa"/>
            <w:vAlign w:val="center"/>
          </w:tcPr>
          <w:p w14:paraId="6C7F864A" w14:textId="77777777"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0</w:t>
            </w:r>
          </w:p>
        </w:tc>
        <w:tc>
          <w:tcPr>
            <w:tcW w:w="1169" w:type="dxa"/>
            <w:vAlign w:val="center"/>
          </w:tcPr>
          <w:p w14:paraId="734FBD71" w14:textId="77777777"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0</w:t>
            </w:r>
          </w:p>
        </w:tc>
        <w:tc>
          <w:tcPr>
            <w:tcW w:w="1169" w:type="dxa"/>
            <w:vAlign w:val="center"/>
          </w:tcPr>
          <w:p w14:paraId="55237BEE" w14:textId="77777777"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160</w:t>
            </w:r>
          </w:p>
        </w:tc>
        <w:tc>
          <w:tcPr>
            <w:tcW w:w="1170" w:type="dxa"/>
            <w:vAlign w:val="center"/>
          </w:tcPr>
          <w:p w14:paraId="4D56383F" w14:textId="77777777" w:rsidR="00C725AB" w:rsidRPr="00C725AB" w:rsidRDefault="00815765" w:rsidP="00735431">
            <w:pPr>
              <w:keepNext/>
              <w:spacing w:after="0"/>
              <w:jc w:val="right"/>
              <w:rPr>
                <w:rFonts w:cs="Arial"/>
              </w:rPr>
            </w:pPr>
            <w:r>
              <w:rPr>
                <w:rFonts w:cs="Arial"/>
              </w:rPr>
              <w:t>160</w:t>
            </w:r>
          </w:p>
        </w:tc>
      </w:tr>
      <w:tr w:rsidR="00C725AB" w:rsidRPr="00C725AB" w14:paraId="049245AC" w14:textId="77777777" w:rsidTr="00735431">
        <w:trPr>
          <w:trHeight w:val="57"/>
        </w:trPr>
        <w:tc>
          <w:tcPr>
            <w:tcW w:w="4849" w:type="dxa"/>
            <w:vAlign w:val="center"/>
          </w:tcPr>
          <w:p w14:paraId="67FCFA1D" w14:textId="08599D3D" w:rsidR="00C725AB" w:rsidRPr="00C725AB" w:rsidRDefault="00C725AB">
            <w:pPr>
              <w:keepNext/>
              <w:spacing w:after="0"/>
              <w:rPr>
                <w:rFonts w:cs="Arial"/>
              </w:rPr>
            </w:pPr>
            <w:r w:rsidRPr="00C725AB">
              <w:rPr>
                <w:rFonts w:cs="Arial"/>
              </w:rPr>
              <w:t>podpořená technologická in</w:t>
            </w:r>
            <w:r w:rsidR="00012173">
              <w:rPr>
                <w:rFonts w:cs="Arial"/>
              </w:rPr>
              <w:t>kubační</w:t>
            </w:r>
            <w:r w:rsidRPr="00C725AB">
              <w:rPr>
                <w:rFonts w:cs="Arial"/>
              </w:rPr>
              <w:t xml:space="preserve"> centra</w:t>
            </w:r>
            <w:r w:rsidR="00890A45">
              <w:rPr>
                <w:rFonts w:cs="Arial"/>
              </w:rPr>
              <w:t xml:space="preserve"> (BIC) </w:t>
            </w:r>
            <w:r w:rsidRPr="00C725AB">
              <w:rPr>
                <w:rFonts w:cs="Arial"/>
              </w:rPr>
              <w:t>v určených sektorech (počet)</w:t>
            </w:r>
          </w:p>
        </w:tc>
        <w:tc>
          <w:tcPr>
            <w:tcW w:w="1169" w:type="dxa"/>
            <w:vAlign w:val="center"/>
          </w:tcPr>
          <w:p w14:paraId="6F14118F" w14:textId="77777777"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7</w:t>
            </w:r>
          </w:p>
        </w:tc>
        <w:tc>
          <w:tcPr>
            <w:tcW w:w="1169" w:type="dxa"/>
            <w:vAlign w:val="center"/>
          </w:tcPr>
          <w:p w14:paraId="6FF291C8" w14:textId="77777777"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0</w:t>
            </w:r>
          </w:p>
        </w:tc>
        <w:tc>
          <w:tcPr>
            <w:tcW w:w="1169" w:type="dxa"/>
            <w:vAlign w:val="center"/>
          </w:tcPr>
          <w:p w14:paraId="47CFA928" w14:textId="77777777"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0</w:t>
            </w:r>
          </w:p>
        </w:tc>
        <w:tc>
          <w:tcPr>
            <w:tcW w:w="1170" w:type="dxa"/>
            <w:vAlign w:val="center"/>
          </w:tcPr>
          <w:p w14:paraId="049934FB" w14:textId="77777777" w:rsidR="00C725AB" w:rsidRPr="00C725AB" w:rsidRDefault="00815765" w:rsidP="00735431">
            <w:pPr>
              <w:keepNext/>
              <w:spacing w:after="0"/>
              <w:jc w:val="right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</w:tr>
      <w:tr w:rsidR="00C725AB" w:rsidRPr="00C725AB" w14:paraId="1416DFD0" w14:textId="77777777" w:rsidTr="00735431">
        <w:trPr>
          <w:trHeight w:val="57"/>
        </w:trPr>
        <w:tc>
          <w:tcPr>
            <w:tcW w:w="4849" w:type="dxa"/>
            <w:vAlign w:val="center"/>
          </w:tcPr>
          <w:p w14:paraId="7A878BB5" w14:textId="77777777" w:rsidR="00C725AB" w:rsidRPr="00C725AB" w:rsidRDefault="00C725AB" w:rsidP="00890A45">
            <w:pPr>
              <w:keepNext/>
              <w:spacing w:after="0"/>
              <w:rPr>
                <w:rFonts w:cs="Arial"/>
              </w:rPr>
            </w:pPr>
            <w:r w:rsidRPr="00C725AB">
              <w:rPr>
                <w:rFonts w:cs="Arial"/>
              </w:rPr>
              <w:t>inovativní firmy podpořené při internacionalizaci (počet)</w:t>
            </w:r>
          </w:p>
        </w:tc>
        <w:tc>
          <w:tcPr>
            <w:tcW w:w="1169" w:type="dxa"/>
            <w:vAlign w:val="center"/>
          </w:tcPr>
          <w:p w14:paraId="3D078FBF" w14:textId="77777777" w:rsidR="00C725AB" w:rsidRPr="00C725AB" w:rsidRDefault="00824FE4" w:rsidP="00735431">
            <w:pPr>
              <w:keepNext/>
              <w:spacing w:after="0"/>
              <w:jc w:val="right"/>
              <w:rPr>
                <w:rFonts w:cs="Arial"/>
              </w:rPr>
            </w:pPr>
            <w:r>
              <w:rPr>
                <w:rFonts w:cs="Arial"/>
              </w:rPr>
              <w:t>250</w:t>
            </w:r>
          </w:p>
        </w:tc>
        <w:tc>
          <w:tcPr>
            <w:tcW w:w="1169" w:type="dxa"/>
            <w:vAlign w:val="center"/>
          </w:tcPr>
          <w:p w14:paraId="662268ED" w14:textId="77777777"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0</w:t>
            </w:r>
          </w:p>
        </w:tc>
        <w:tc>
          <w:tcPr>
            <w:tcW w:w="1169" w:type="dxa"/>
            <w:vAlign w:val="center"/>
          </w:tcPr>
          <w:p w14:paraId="5120446F" w14:textId="77777777"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0</w:t>
            </w:r>
          </w:p>
        </w:tc>
        <w:tc>
          <w:tcPr>
            <w:tcW w:w="1170" w:type="dxa"/>
            <w:vAlign w:val="center"/>
          </w:tcPr>
          <w:p w14:paraId="5DEE2539" w14:textId="77777777" w:rsidR="00C725AB" w:rsidRPr="00C725AB" w:rsidRDefault="00ED72FA" w:rsidP="00735431">
            <w:pPr>
              <w:keepNext/>
              <w:spacing w:after="0"/>
              <w:jc w:val="right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="00815765">
              <w:rPr>
                <w:rFonts w:cs="Arial"/>
              </w:rPr>
              <w:t>50</w:t>
            </w:r>
          </w:p>
        </w:tc>
      </w:tr>
      <w:tr w:rsidR="00C725AB" w:rsidRPr="00C725AB" w14:paraId="0F667815" w14:textId="77777777" w:rsidTr="00735431">
        <w:trPr>
          <w:trHeight w:val="57"/>
        </w:trPr>
        <w:tc>
          <w:tcPr>
            <w:tcW w:w="4849" w:type="dxa"/>
            <w:vAlign w:val="center"/>
          </w:tcPr>
          <w:p w14:paraId="4C94FBD0" w14:textId="77777777" w:rsidR="00C725AB" w:rsidRPr="00C725AB" w:rsidRDefault="00C725AB" w:rsidP="00890A45">
            <w:pPr>
              <w:keepNext/>
              <w:spacing w:after="0"/>
              <w:rPr>
                <w:rFonts w:cs="Arial"/>
              </w:rPr>
            </w:pPr>
            <w:r w:rsidRPr="00C725AB">
              <w:rPr>
                <w:rFonts w:cs="Arial"/>
              </w:rPr>
              <w:t>zavedené inovace (počet)</w:t>
            </w:r>
          </w:p>
        </w:tc>
        <w:tc>
          <w:tcPr>
            <w:tcW w:w="1169" w:type="dxa"/>
            <w:vAlign w:val="center"/>
          </w:tcPr>
          <w:p w14:paraId="0A8D3ED2" w14:textId="77777777"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0</w:t>
            </w:r>
          </w:p>
        </w:tc>
        <w:tc>
          <w:tcPr>
            <w:tcW w:w="1169" w:type="dxa"/>
            <w:vAlign w:val="center"/>
          </w:tcPr>
          <w:p w14:paraId="67AFB31D" w14:textId="77777777"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0</w:t>
            </w:r>
          </w:p>
        </w:tc>
        <w:tc>
          <w:tcPr>
            <w:tcW w:w="1169" w:type="dxa"/>
            <w:vAlign w:val="center"/>
          </w:tcPr>
          <w:p w14:paraId="5A773B8C" w14:textId="77777777"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360</w:t>
            </w:r>
          </w:p>
        </w:tc>
        <w:tc>
          <w:tcPr>
            <w:tcW w:w="1170" w:type="dxa"/>
            <w:vAlign w:val="center"/>
          </w:tcPr>
          <w:p w14:paraId="2B3445CC" w14:textId="77777777" w:rsidR="00C725AB" w:rsidRPr="00C725AB" w:rsidRDefault="00815765" w:rsidP="00735431">
            <w:pPr>
              <w:keepNext/>
              <w:spacing w:after="0"/>
              <w:jc w:val="right"/>
              <w:rPr>
                <w:rFonts w:cs="Arial"/>
              </w:rPr>
            </w:pPr>
            <w:r>
              <w:rPr>
                <w:rFonts w:cs="Arial"/>
              </w:rPr>
              <w:t>360</w:t>
            </w:r>
          </w:p>
        </w:tc>
      </w:tr>
      <w:tr w:rsidR="00C725AB" w:rsidRPr="00C725AB" w14:paraId="4054E1F0" w14:textId="77777777" w:rsidTr="00735431">
        <w:trPr>
          <w:trHeight w:val="57"/>
        </w:trPr>
        <w:tc>
          <w:tcPr>
            <w:tcW w:w="4849" w:type="dxa"/>
            <w:vAlign w:val="center"/>
          </w:tcPr>
          <w:p w14:paraId="6919705A" w14:textId="77777777" w:rsidR="00C725AB" w:rsidRPr="00C725AB" w:rsidRDefault="00C725AB" w:rsidP="00890A45">
            <w:pPr>
              <w:keepNext/>
              <w:spacing w:after="0"/>
              <w:rPr>
                <w:rFonts w:cs="Arial"/>
              </w:rPr>
            </w:pPr>
            <w:r w:rsidRPr="00C725AB">
              <w:rPr>
                <w:rFonts w:cs="Arial"/>
              </w:rPr>
              <w:t xml:space="preserve">nové patenty, užitné vzory, certifikované produkty </w:t>
            </w:r>
            <w:r w:rsidR="00890A45">
              <w:rPr>
                <w:rFonts w:cs="Arial"/>
              </w:rPr>
              <w:t>(</w:t>
            </w:r>
            <w:r w:rsidRPr="00C725AB">
              <w:rPr>
                <w:rFonts w:cs="Arial"/>
              </w:rPr>
              <w:t>počet</w:t>
            </w:r>
            <w:r w:rsidR="00890A45">
              <w:rPr>
                <w:rFonts w:cs="Arial"/>
              </w:rPr>
              <w:t>)</w:t>
            </w:r>
          </w:p>
        </w:tc>
        <w:tc>
          <w:tcPr>
            <w:tcW w:w="1169" w:type="dxa"/>
            <w:vAlign w:val="center"/>
          </w:tcPr>
          <w:p w14:paraId="0FF82BC7" w14:textId="77777777"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150</w:t>
            </w:r>
          </w:p>
        </w:tc>
        <w:tc>
          <w:tcPr>
            <w:tcW w:w="1169" w:type="dxa"/>
            <w:vAlign w:val="center"/>
          </w:tcPr>
          <w:p w14:paraId="3EB4272B" w14:textId="77777777"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0</w:t>
            </w:r>
          </w:p>
        </w:tc>
        <w:tc>
          <w:tcPr>
            <w:tcW w:w="1169" w:type="dxa"/>
            <w:vAlign w:val="center"/>
          </w:tcPr>
          <w:p w14:paraId="204F671A" w14:textId="77777777" w:rsidR="00C725AB" w:rsidRPr="00C725AB" w:rsidRDefault="00C725AB" w:rsidP="00735431">
            <w:pPr>
              <w:keepNext/>
              <w:spacing w:after="0"/>
              <w:jc w:val="right"/>
              <w:rPr>
                <w:rFonts w:cs="Arial"/>
              </w:rPr>
            </w:pPr>
            <w:r w:rsidRPr="00C725AB">
              <w:rPr>
                <w:rFonts w:cs="Arial"/>
              </w:rPr>
              <w:t>0</w:t>
            </w:r>
          </w:p>
        </w:tc>
        <w:tc>
          <w:tcPr>
            <w:tcW w:w="1170" w:type="dxa"/>
            <w:vAlign w:val="center"/>
          </w:tcPr>
          <w:p w14:paraId="2133190E" w14:textId="77777777" w:rsidR="00C725AB" w:rsidRPr="00C725AB" w:rsidRDefault="00815765" w:rsidP="00735431">
            <w:pPr>
              <w:keepNext/>
              <w:spacing w:after="0"/>
              <w:jc w:val="right"/>
              <w:rPr>
                <w:rFonts w:cs="Arial"/>
              </w:rPr>
            </w:pPr>
            <w:r>
              <w:rPr>
                <w:rFonts w:cs="Arial"/>
              </w:rPr>
              <w:t>150</w:t>
            </w:r>
          </w:p>
        </w:tc>
      </w:tr>
    </w:tbl>
    <w:p w14:paraId="136C8257" w14:textId="77777777" w:rsidR="00C725AB" w:rsidRPr="00270289" w:rsidRDefault="00C725AB" w:rsidP="00521443">
      <w:pPr>
        <w:keepNext/>
        <w:jc w:val="both"/>
        <w:rPr>
          <w:rFonts w:cs="Arial"/>
        </w:rPr>
      </w:pPr>
    </w:p>
    <w:p w14:paraId="44D10864" w14:textId="77777777" w:rsidR="00851BDF" w:rsidRDefault="4BE75C0A" w:rsidP="00FC3C86">
      <w:pPr>
        <w:pStyle w:val="Nadpis3-mimoobsah"/>
        <w:keepLines w:val="0"/>
      </w:pPr>
      <w:r>
        <w:t>Druhy prováděného hodnocení</w:t>
      </w:r>
    </w:p>
    <w:p w14:paraId="223BB46E" w14:textId="77777777" w:rsidR="002755F1" w:rsidRDefault="002755F1" w:rsidP="002755F1">
      <w:pPr>
        <w:keepNext/>
        <w:jc w:val="both"/>
        <w:rPr>
          <w:rFonts w:cs="Arial"/>
        </w:rPr>
      </w:pPr>
      <w:r w:rsidRPr="001773D5">
        <w:rPr>
          <w:rFonts w:cs="Arial"/>
        </w:rPr>
        <w:t>Při r</w:t>
      </w:r>
      <w:r>
        <w:rPr>
          <w:rFonts w:cs="Arial"/>
        </w:rPr>
        <w:t xml:space="preserve">ealizaci Programu </w:t>
      </w:r>
      <w:r w:rsidRPr="00BC49BE">
        <w:rPr>
          <w:rFonts w:cs="Arial"/>
        </w:rPr>
        <w:t>bude realizo</w:t>
      </w:r>
      <w:r>
        <w:rPr>
          <w:rFonts w:cs="Arial"/>
        </w:rPr>
        <w:t>váno:</w:t>
      </w:r>
    </w:p>
    <w:p w14:paraId="67859A1A" w14:textId="77777777" w:rsidR="002755F1" w:rsidRPr="001773D5" w:rsidRDefault="002755F1" w:rsidP="002755F1">
      <w:pPr>
        <w:keepNext/>
        <w:numPr>
          <w:ilvl w:val="0"/>
          <w:numId w:val="30"/>
        </w:numPr>
        <w:ind w:left="714" w:hanging="357"/>
        <w:jc w:val="both"/>
        <w:rPr>
          <w:rFonts w:cs="Arial"/>
        </w:rPr>
      </w:pPr>
      <w:r w:rsidRPr="00D84F3A">
        <w:rPr>
          <w:rFonts w:cs="Arial"/>
          <w:b/>
        </w:rPr>
        <w:t>Průběžné monitorování</w:t>
      </w:r>
      <w:r w:rsidRPr="001773D5">
        <w:rPr>
          <w:rFonts w:cs="Arial"/>
        </w:rPr>
        <w:t xml:space="preserve"> dosaženého pokroku, jehož cílem bude systematicky sbírat, třídit a</w:t>
      </w:r>
      <w:r w:rsidR="009C024C">
        <w:rPr>
          <w:rFonts w:cs="Arial"/>
        </w:rPr>
        <w:t> </w:t>
      </w:r>
      <w:r w:rsidRPr="001773D5">
        <w:rPr>
          <w:rFonts w:cs="Arial"/>
        </w:rPr>
        <w:t>ukládat relevantní informace o</w:t>
      </w:r>
      <w:r w:rsidR="009C024C">
        <w:rPr>
          <w:rFonts w:cs="Arial"/>
        </w:rPr>
        <w:t> </w:t>
      </w:r>
      <w:r w:rsidRPr="001773D5">
        <w:rPr>
          <w:rFonts w:cs="Arial"/>
        </w:rPr>
        <w:t xml:space="preserve">průběhu </w:t>
      </w:r>
      <w:r w:rsidR="00BA1BCA">
        <w:rPr>
          <w:rFonts w:cs="Arial"/>
        </w:rPr>
        <w:t>P</w:t>
      </w:r>
      <w:r w:rsidR="00BA1BCA" w:rsidRPr="001773D5">
        <w:rPr>
          <w:rFonts w:cs="Arial"/>
        </w:rPr>
        <w:t xml:space="preserve">rogramu </w:t>
      </w:r>
      <w:r w:rsidRPr="001773D5">
        <w:rPr>
          <w:rFonts w:cs="Arial"/>
        </w:rPr>
        <w:t xml:space="preserve">pro potřeby řízení implementace </w:t>
      </w:r>
      <w:r w:rsidR="00BA1BCA">
        <w:rPr>
          <w:rFonts w:cs="Arial"/>
        </w:rPr>
        <w:t>P</w:t>
      </w:r>
      <w:r w:rsidR="00BA1BCA" w:rsidRPr="001773D5">
        <w:rPr>
          <w:rFonts w:cs="Arial"/>
        </w:rPr>
        <w:t>rogramu</w:t>
      </w:r>
      <w:r w:rsidRPr="001773D5">
        <w:rPr>
          <w:rFonts w:cs="Arial"/>
        </w:rPr>
        <w:t xml:space="preserve">. </w:t>
      </w:r>
      <w:r>
        <w:rPr>
          <w:rFonts w:cs="Arial"/>
        </w:rPr>
        <w:t>M</w:t>
      </w:r>
      <w:r w:rsidRPr="001773D5">
        <w:rPr>
          <w:rFonts w:cs="Arial"/>
        </w:rPr>
        <w:t xml:space="preserve">onitorování bude probíhat po celou dobu realizace </w:t>
      </w:r>
      <w:r>
        <w:rPr>
          <w:rFonts w:cs="Arial"/>
        </w:rPr>
        <w:t>v</w:t>
      </w:r>
      <w:r w:rsidR="009C024C">
        <w:rPr>
          <w:rFonts w:cs="Arial"/>
        </w:rPr>
        <w:t> </w:t>
      </w:r>
      <w:r>
        <w:rPr>
          <w:rFonts w:cs="Arial"/>
        </w:rPr>
        <w:t>jednotlivých cyklech a</w:t>
      </w:r>
      <w:r w:rsidR="009C024C">
        <w:rPr>
          <w:rFonts w:cs="Arial"/>
        </w:rPr>
        <w:t> </w:t>
      </w:r>
      <w:r>
        <w:rPr>
          <w:rFonts w:cs="Arial"/>
        </w:rPr>
        <w:t>etapách Programu</w:t>
      </w:r>
      <w:r w:rsidRPr="001773D5">
        <w:rPr>
          <w:rFonts w:cs="Arial"/>
        </w:rPr>
        <w:t>.</w:t>
      </w:r>
    </w:p>
    <w:p w14:paraId="0B75D5DA" w14:textId="77777777" w:rsidR="002755F1" w:rsidRDefault="002755F1" w:rsidP="002755F1">
      <w:pPr>
        <w:keepNext/>
        <w:numPr>
          <w:ilvl w:val="0"/>
          <w:numId w:val="30"/>
        </w:numPr>
        <w:ind w:left="714" w:hanging="357"/>
        <w:jc w:val="both"/>
        <w:rPr>
          <w:rFonts w:cs="Arial"/>
        </w:rPr>
      </w:pPr>
      <w:r w:rsidRPr="00D84F3A">
        <w:rPr>
          <w:rFonts w:cs="Arial"/>
          <w:b/>
        </w:rPr>
        <w:t>Průběžné hodnocení Programu</w:t>
      </w:r>
      <w:r>
        <w:rPr>
          <w:rFonts w:cs="Arial"/>
        </w:rPr>
        <w:t xml:space="preserve"> směřující k</w:t>
      </w:r>
      <w:r w:rsidR="009C024C">
        <w:rPr>
          <w:rFonts w:cs="Arial"/>
        </w:rPr>
        <w:t> </w:t>
      </w:r>
      <w:r w:rsidRPr="001773D5">
        <w:rPr>
          <w:rFonts w:cs="Arial"/>
        </w:rPr>
        <w:t>zefektivnění implementace. Výstupem hodnocení budou evaluační zprávy o</w:t>
      </w:r>
      <w:r w:rsidR="009C024C">
        <w:rPr>
          <w:rFonts w:cs="Arial"/>
        </w:rPr>
        <w:t> </w:t>
      </w:r>
      <w:r w:rsidRPr="001773D5">
        <w:rPr>
          <w:rFonts w:cs="Arial"/>
        </w:rPr>
        <w:t>stavu implementace Programu, jejíž součástí budou doporučení pro</w:t>
      </w:r>
      <w:r w:rsidR="00740A83">
        <w:rPr>
          <w:rFonts w:cs="Arial"/>
        </w:rPr>
        <w:t> </w:t>
      </w:r>
      <w:r w:rsidRPr="001773D5">
        <w:rPr>
          <w:rFonts w:cs="Arial"/>
        </w:rPr>
        <w:t>případné úpravy procesů, znění zadávací dokumentace veřejné sout</w:t>
      </w:r>
      <w:r>
        <w:rPr>
          <w:rFonts w:cs="Arial"/>
        </w:rPr>
        <w:t>ěže či vlastního textu Programu</w:t>
      </w:r>
      <w:r w:rsidRPr="001773D5">
        <w:rPr>
          <w:rFonts w:cs="Arial"/>
        </w:rPr>
        <w:t>.</w:t>
      </w:r>
    </w:p>
    <w:p w14:paraId="4299D015" w14:textId="77777777" w:rsidR="002755F1" w:rsidRDefault="002755F1" w:rsidP="002755F1">
      <w:pPr>
        <w:keepNext/>
        <w:numPr>
          <w:ilvl w:val="0"/>
          <w:numId w:val="30"/>
        </w:numPr>
        <w:jc w:val="both"/>
        <w:rPr>
          <w:rFonts w:cs="Arial"/>
        </w:rPr>
      </w:pPr>
      <w:r w:rsidRPr="00D84F3A">
        <w:rPr>
          <w:rFonts w:cs="Arial"/>
          <w:b/>
        </w:rPr>
        <w:t>Závěrečné hodnocení Programu</w:t>
      </w:r>
      <w:r w:rsidRPr="00D84F3A">
        <w:rPr>
          <w:rFonts w:cs="Arial"/>
        </w:rPr>
        <w:t>, složené z</w:t>
      </w:r>
      <w:r>
        <w:rPr>
          <w:rFonts w:cs="Arial"/>
        </w:rPr>
        <w:t>e zhodnocení dosažených výsledků a</w:t>
      </w:r>
      <w:r w:rsidR="009C024C">
        <w:rPr>
          <w:rFonts w:cs="Arial"/>
        </w:rPr>
        <w:t> </w:t>
      </w:r>
      <w:r>
        <w:rPr>
          <w:rFonts w:cs="Arial"/>
        </w:rPr>
        <w:t>z vyhodnocení dopadů Programu</w:t>
      </w:r>
      <w:r w:rsidRPr="00D84F3A">
        <w:rPr>
          <w:rFonts w:cs="Arial"/>
        </w:rPr>
        <w:t xml:space="preserve">. </w:t>
      </w:r>
    </w:p>
    <w:p w14:paraId="21D07ED6" w14:textId="77777777" w:rsidR="002755F1" w:rsidRDefault="002755F1" w:rsidP="002755F1">
      <w:pPr>
        <w:keepNext/>
        <w:numPr>
          <w:ilvl w:val="1"/>
          <w:numId w:val="30"/>
        </w:numPr>
        <w:jc w:val="both"/>
        <w:rPr>
          <w:rFonts w:cs="Arial"/>
        </w:rPr>
      </w:pPr>
      <w:r w:rsidRPr="00D84F3A">
        <w:rPr>
          <w:rFonts w:cs="Arial"/>
        </w:rPr>
        <w:t xml:space="preserve">V následujícím roce po ukončení Programu bude zpracována </w:t>
      </w:r>
      <w:r w:rsidRPr="00974C7A">
        <w:rPr>
          <w:rFonts w:cs="Arial"/>
          <w:b/>
        </w:rPr>
        <w:t>Zpráva o</w:t>
      </w:r>
      <w:r w:rsidR="009C024C">
        <w:rPr>
          <w:rFonts w:cs="Arial"/>
          <w:b/>
        </w:rPr>
        <w:t> </w:t>
      </w:r>
      <w:r w:rsidRPr="00974C7A">
        <w:rPr>
          <w:rFonts w:cs="Arial"/>
          <w:b/>
        </w:rPr>
        <w:t>ukončeném programu a</w:t>
      </w:r>
      <w:r w:rsidR="009C024C">
        <w:rPr>
          <w:rFonts w:cs="Arial"/>
          <w:b/>
        </w:rPr>
        <w:t> </w:t>
      </w:r>
      <w:r w:rsidRPr="00974C7A">
        <w:rPr>
          <w:rFonts w:cs="Arial"/>
          <w:b/>
        </w:rPr>
        <w:t>jeho výsledcích</w:t>
      </w:r>
      <w:r>
        <w:rPr>
          <w:rFonts w:cs="Arial"/>
        </w:rPr>
        <w:t>, založená především na porovnání skutečnosti s</w:t>
      </w:r>
      <w:r w:rsidR="009C024C">
        <w:rPr>
          <w:rFonts w:cs="Arial"/>
        </w:rPr>
        <w:t> </w:t>
      </w:r>
      <w:r>
        <w:rPr>
          <w:rFonts w:cs="Arial"/>
        </w:rPr>
        <w:t>p</w:t>
      </w:r>
      <w:r w:rsidRPr="0092453D">
        <w:rPr>
          <w:rFonts w:cs="Arial"/>
        </w:rPr>
        <w:t>ředpokládan</w:t>
      </w:r>
      <w:r>
        <w:rPr>
          <w:rFonts w:cs="Arial"/>
        </w:rPr>
        <w:t>ými</w:t>
      </w:r>
      <w:r w:rsidRPr="0092453D">
        <w:rPr>
          <w:rFonts w:cs="Arial"/>
        </w:rPr>
        <w:t xml:space="preserve"> </w:t>
      </w:r>
      <w:r w:rsidR="00177135">
        <w:rPr>
          <w:rFonts w:cs="Arial"/>
        </w:rPr>
        <w:t>výše</w:t>
      </w:r>
      <w:r>
        <w:rPr>
          <w:rFonts w:cs="Arial"/>
        </w:rPr>
        <w:t xml:space="preserve"> uvedenými </w:t>
      </w:r>
      <w:r w:rsidRPr="0092453D">
        <w:rPr>
          <w:rFonts w:cs="Arial"/>
        </w:rPr>
        <w:t>hodnot</w:t>
      </w:r>
      <w:r>
        <w:rPr>
          <w:rFonts w:cs="Arial"/>
        </w:rPr>
        <w:t>ami</w:t>
      </w:r>
      <w:r w:rsidRPr="0092453D">
        <w:rPr>
          <w:rFonts w:cs="Arial"/>
        </w:rPr>
        <w:t xml:space="preserve"> výstupů</w:t>
      </w:r>
      <w:r>
        <w:rPr>
          <w:rFonts w:cs="Arial"/>
        </w:rPr>
        <w:t>.</w:t>
      </w:r>
    </w:p>
    <w:p w14:paraId="569E9CFA" w14:textId="77777777" w:rsidR="002755F1" w:rsidRPr="00D84F3A" w:rsidRDefault="002755F1" w:rsidP="002755F1">
      <w:pPr>
        <w:keepNext/>
        <w:numPr>
          <w:ilvl w:val="1"/>
          <w:numId w:val="30"/>
        </w:numPr>
        <w:jc w:val="both"/>
        <w:rPr>
          <w:rFonts w:cs="Arial"/>
        </w:rPr>
      </w:pPr>
      <w:r>
        <w:rPr>
          <w:rFonts w:cs="Arial"/>
        </w:rPr>
        <w:t>Čtvrtý rok po uko</w:t>
      </w:r>
      <w:r w:rsidRPr="00D84F3A">
        <w:rPr>
          <w:rFonts w:cs="Arial"/>
        </w:rPr>
        <w:t xml:space="preserve">nčení </w:t>
      </w:r>
      <w:r>
        <w:rPr>
          <w:rFonts w:cs="Arial"/>
        </w:rPr>
        <w:t xml:space="preserve">Programu bude zpracováno hodnocení dopadů, tedy </w:t>
      </w:r>
      <w:r w:rsidRPr="00974C7A">
        <w:rPr>
          <w:rFonts w:cs="Arial"/>
          <w:b/>
        </w:rPr>
        <w:t>Zpráva o</w:t>
      </w:r>
      <w:r w:rsidR="009C024C">
        <w:rPr>
          <w:rFonts w:cs="Arial"/>
          <w:b/>
        </w:rPr>
        <w:t> </w:t>
      </w:r>
      <w:r w:rsidRPr="00974C7A">
        <w:rPr>
          <w:rFonts w:cs="Arial"/>
          <w:b/>
        </w:rPr>
        <w:t>ekonomických a</w:t>
      </w:r>
      <w:r w:rsidR="009C024C">
        <w:rPr>
          <w:rFonts w:cs="Arial"/>
          <w:b/>
        </w:rPr>
        <w:t> </w:t>
      </w:r>
      <w:r w:rsidRPr="00974C7A">
        <w:rPr>
          <w:rFonts w:cs="Arial"/>
          <w:b/>
        </w:rPr>
        <w:t>dalších přínosech podpořených projektů</w:t>
      </w:r>
      <w:r>
        <w:rPr>
          <w:rFonts w:cs="Arial"/>
        </w:rPr>
        <w:t>, a</w:t>
      </w:r>
      <w:r w:rsidR="009C024C">
        <w:rPr>
          <w:rFonts w:cs="Arial"/>
        </w:rPr>
        <w:t> </w:t>
      </w:r>
      <w:r>
        <w:rPr>
          <w:rFonts w:cs="Arial"/>
        </w:rPr>
        <w:t xml:space="preserve">to především </w:t>
      </w:r>
      <w:r w:rsidRPr="006478AD">
        <w:rPr>
          <w:rFonts w:cs="Arial"/>
        </w:rPr>
        <w:t>na základě reportingu příjemců podpory o</w:t>
      </w:r>
      <w:r w:rsidR="009C024C">
        <w:rPr>
          <w:rFonts w:cs="Arial"/>
        </w:rPr>
        <w:t> </w:t>
      </w:r>
      <w:r w:rsidRPr="006478AD">
        <w:rPr>
          <w:rFonts w:cs="Arial"/>
        </w:rPr>
        <w:t>dosažených výsledcích a</w:t>
      </w:r>
      <w:r w:rsidR="009C024C">
        <w:rPr>
          <w:rFonts w:cs="Arial"/>
        </w:rPr>
        <w:t> </w:t>
      </w:r>
      <w:r w:rsidRPr="006478AD">
        <w:rPr>
          <w:rFonts w:cs="Arial"/>
        </w:rPr>
        <w:t>ekonomických přínosech z</w:t>
      </w:r>
      <w:r w:rsidR="009C024C">
        <w:rPr>
          <w:rFonts w:cs="Arial"/>
        </w:rPr>
        <w:t> </w:t>
      </w:r>
      <w:r w:rsidRPr="006478AD">
        <w:rPr>
          <w:rFonts w:cs="Arial"/>
        </w:rPr>
        <w:t>jejich realizace</w:t>
      </w:r>
      <w:r>
        <w:rPr>
          <w:rFonts w:cs="Arial"/>
        </w:rPr>
        <w:t>.</w:t>
      </w:r>
    </w:p>
    <w:p w14:paraId="1DF8F65E" w14:textId="77777777" w:rsidR="00F31840" w:rsidRPr="00270289" w:rsidRDefault="00974C7A">
      <w:pPr>
        <w:jc w:val="both"/>
        <w:rPr>
          <w:rFonts w:cs="Arial"/>
        </w:rPr>
      </w:pPr>
      <w:r w:rsidRPr="00C22D77">
        <w:rPr>
          <w:rFonts w:cs="Arial"/>
        </w:rPr>
        <w:t xml:space="preserve">Kromě uvedené evaluace provedené poskytovatelem bude zpracováno </w:t>
      </w:r>
      <w:r w:rsidRPr="00C22D77">
        <w:rPr>
          <w:rFonts w:cs="Arial"/>
          <w:b/>
        </w:rPr>
        <w:t>Vyhodnocení naplnění cílů a</w:t>
      </w:r>
      <w:r w:rsidR="009C024C">
        <w:rPr>
          <w:rFonts w:cs="Arial"/>
          <w:b/>
        </w:rPr>
        <w:t> </w:t>
      </w:r>
      <w:r w:rsidRPr="00C22D77">
        <w:rPr>
          <w:rFonts w:cs="Arial"/>
          <w:b/>
        </w:rPr>
        <w:t>dopadů Programu</w:t>
      </w:r>
      <w:r w:rsidRPr="00C22D77">
        <w:rPr>
          <w:rFonts w:cs="Arial"/>
        </w:rPr>
        <w:t>, založené na kvalitativním hodnocení nezávislými experty. Na základě jejich dílčích hodnotících zpráv, které budou zaměřeny na dílčí aspekty hodnocení cílů Programu, bude vypracována souhrnná zpráva, která bude syntetizovat zjištění a</w:t>
      </w:r>
      <w:r w:rsidR="009C024C">
        <w:rPr>
          <w:rFonts w:cs="Arial"/>
        </w:rPr>
        <w:t> </w:t>
      </w:r>
      <w:r w:rsidRPr="00C22D77">
        <w:rPr>
          <w:rFonts w:cs="Arial"/>
        </w:rPr>
        <w:t>závěry jednotlivých dílčích zpráv. Souhrnná zpráva a</w:t>
      </w:r>
      <w:r w:rsidR="009C024C">
        <w:rPr>
          <w:rFonts w:cs="Arial"/>
        </w:rPr>
        <w:t> </w:t>
      </w:r>
      <w:r w:rsidRPr="00C22D77">
        <w:rPr>
          <w:rFonts w:cs="Arial"/>
        </w:rPr>
        <w:t>dílčí zprávy budou předloženy expertnímu panelu, který bude složen z</w:t>
      </w:r>
      <w:r w:rsidR="009C024C">
        <w:rPr>
          <w:rFonts w:cs="Arial"/>
        </w:rPr>
        <w:t> </w:t>
      </w:r>
      <w:r w:rsidRPr="00C22D77">
        <w:rPr>
          <w:rFonts w:cs="Arial"/>
        </w:rPr>
        <w:t>externích expertů, kteří se</w:t>
      </w:r>
      <w:r w:rsidR="00535CA3">
        <w:rPr>
          <w:rFonts w:cs="Arial"/>
        </w:rPr>
        <w:t> </w:t>
      </w:r>
      <w:r w:rsidRPr="00C22D77">
        <w:rPr>
          <w:rFonts w:cs="Arial"/>
        </w:rPr>
        <w:t>nepodíleli na vypracování zpráv. Půjde o</w:t>
      </w:r>
      <w:r w:rsidR="009C024C">
        <w:rPr>
          <w:rFonts w:cs="Arial"/>
        </w:rPr>
        <w:t> </w:t>
      </w:r>
      <w:r w:rsidRPr="00C22D77">
        <w:rPr>
          <w:rFonts w:cs="Arial"/>
        </w:rPr>
        <w:t>zástupce výzkumného i</w:t>
      </w:r>
      <w:r w:rsidR="009C024C">
        <w:rPr>
          <w:rFonts w:cs="Arial"/>
        </w:rPr>
        <w:t> </w:t>
      </w:r>
      <w:r w:rsidRPr="00C22D77">
        <w:rPr>
          <w:rFonts w:cs="Arial"/>
        </w:rPr>
        <w:t>podnikového sektoru</w:t>
      </w:r>
      <w:r w:rsidR="004E1F5D">
        <w:rPr>
          <w:rFonts w:cs="Arial"/>
        </w:rPr>
        <w:t>,</w:t>
      </w:r>
      <w:r w:rsidRPr="00C22D77">
        <w:rPr>
          <w:rFonts w:cs="Arial"/>
        </w:rPr>
        <w:t xml:space="preserve"> případně o</w:t>
      </w:r>
      <w:r w:rsidR="009C024C">
        <w:rPr>
          <w:rFonts w:cs="Arial"/>
        </w:rPr>
        <w:t> </w:t>
      </w:r>
      <w:r w:rsidRPr="00C22D77">
        <w:rPr>
          <w:rFonts w:cs="Arial"/>
        </w:rPr>
        <w:t>zahraniční experty. Panel provede zhodnocení výsledků a</w:t>
      </w:r>
      <w:r w:rsidR="009C024C">
        <w:rPr>
          <w:rFonts w:cs="Arial"/>
        </w:rPr>
        <w:t> </w:t>
      </w:r>
      <w:r w:rsidRPr="00C22D77">
        <w:rPr>
          <w:rFonts w:cs="Arial"/>
        </w:rPr>
        <w:t>závěrů uvedených ve zprávách a</w:t>
      </w:r>
      <w:r w:rsidR="009C024C">
        <w:rPr>
          <w:rFonts w:cs="Arial"/>
        </w:rPr>
        <w:t> </w:t>
      </w:r>
      <w:r w:rsidRPr="00C22D77">
        <w:rPr>
          <w:rFonts w:cs="Arial"/>
        </w:rPr>
        <w:t>rozhodne o</w:t>
      </w:r>
      <w:r w:rsidR="009C024C">
        <w:rPr>
          <w:rFonts w:cs="Arial"/>
        </w:rPr>
        <w:t> </w:t>
      </w:r>
      <w:r w:rsidRPr="00C22D77">
        <w:rPr>
          <w:rFonts w:cs="Arial"/>
        </w:rPr>
        <w:t>splnění cílů Programu, přičemž zhodnotí i</w:t>
      </w:r>
      <w:r w:rsidR="009C024C">
        <w:rPr>
          <w:rFonts w:cs="Arial"/>
        </w:rPr>
        <w:t> </w:t>
      </w:r>
      <w:r w:rsidRPr="00C22D77">
        <w:rPr>
          <w:rFonts w:cs="Arial"/>
        </w:rPr>
        <w:t>dopady a</w:t>
      </w:r>
      <w:r w:rsidR="009C024C">
        <w:rPr>
          <w:rFonts w:cs="Arial"/>
        </w:rPr>
        <w:t> </w:t>
      </w:r>
      <w:r w:rsidRPr="00C22D77">
        <w:rPr>
          <w:rFonts w:cs="Arial"/>
        </w:rPr>
        <w:t>stanoví jejich významnost. Následně formuluje příslušná doporučení pro zefektivnění poskytování účelové podpory.</w:t>
      </w:r>
      <w:r w:rsidR="00FA7F64" w:rsidDel="00FA7F64">
        <w:rPr>
          <w:rFonts w:cs="Arial"/>
        </w:rPr>
        <w:t xml:space="preserve"> </w:t>
      </w:r>
    </w:p>
    <w:sectPr w:rsidR="00F31840" w:rsidRPr="00270289" w:rsidSect="0037765B">
      <w:headerReference w:type="default" r:id="rId11"/>
      <w:footerReference w:type="default" r:id="rId12"/>
      <w:pgSz w:w="11906" w:h="16838"/>
      <w:pgMar w:top="1134" w:right="1416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658777D" w16cid:durableId="3CB757F1"/>
  <w16cid:commentId w16cid:paraId="5AECA1DE" w16cid:durableId="40174D7F"/>
  <w16cid:commentId w16cid:paraId="2ABCAC20" w16cid:durableId="5EF17827"/>
  <w16cid:commentId w16cid:paraId="1E2009B9" w16cid:durableId="20589F80"/>
  <w16cid:commentId w16cid:paraId="26D88ED0" w16cid:durableId="20589FED"/>
  <w16cid:commentId w16cid:paraId="7F13BFFF" w16cid:durableId="2058AE02"/>
  <w16cid:commentId w16cid:paraId="46D8EC73" w16cid:durableId="2058A465"/>
  <w16cid:commentId w16cid:paraId="0E8D4EAB" w16cid:durableId="6C225F0D"/>
  <w16cid:commentId w16cid:paraId="39538F30" w16cid:durableId="609DB4D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CD0FDE" w14:textId="77777777" w:rsidR="00050887" w:rsidRDefault="00050887" w:rsidP="00D94EB6">
      <w:pPr>
        <w:spacing w:after="0"/>
      </w:pPr>
      <w:r>
        <w:separator/>
      </w:r>
    </w:p>
  </w:endnote>
  <w:endnote w:type="continuationSeparator" w:id="0">
    <w:p w14:paraId="6FEC7421" w14:textId="77777777" w:rsidR="00050887" w:rsidRDefault="00050887" w:rsidP="00D94EB6">
      <w:pPr>
        <w:spacing w:after="0"/>
      </w:pPr>
      <w:r>
        <w:continuationSeparator/>
      </w:r>
    </w:p>
  </w:endnote>
  <w:endnote w:type="continuationNotice" w:id="1">
    <w:p w14:paraId="19152472" w14:textId="77777777" w:rsidR="00050887" w:rsidRDefault="0005088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B1997E" w14:textId="77777777" w:rsidR="00F37ACC" w:rsidRDefault="00F37ACC">
    <w:pPr>
      <w:pStyle w:val="Zpat"/>
    </w:pPr>
    <w:r>
      <w:rPr>
        <w:i/>
      </w:rPr>
      <w:tab/>
    </w:r>
    <w:r>
      <w:rPr>
        <w:i/>
      </w:rPr>
      <w:tab/>
    </w:r>
    <w:r>
      <w:rPr>
        <w:i/>
      </w:rPr>
      <w:fldChar w:fldCharType="begin"/>
    </w:r>
    <w:r>
      <w:rPr>
        <w:i/>
      </w:rPr>
      <w:instrText xml:space="preserve"> PAGE   \* MERGEFORMAT </w:instrText>
    </w:r>
    <w:r>
      <w:rPr>
        <w:i/>
      </w:rPr>
      <w:fldChar w:fldCharType="separate"/>
    </w:r>
    <w:r w:rsidR="00AC651C">
      <w:rPr>
        <w:i/>
        <w:noProof/>
      </w:rPr>
      <w:t>1</w:t>
    </w:r>
    <w:r>
      <w:rPr>
        <w:i/>
      </w:rPr>
      <w:fldChar w:fldCharType="end"/>
    </w:r>
    <w:r>
      <w:rPr>
        <w:i/>
      </w:rPr>
      <w:t>/</w:t>
    </w:r>
    <w:r>
      <w:rPr>
        <w:i/>
        <w:noProof/>
      </w:rPr>
      <w:fldChar w:fldCharType="begin"/>
    </w:r>
    <w:r>
      <w:rPr>
        <w:i/>
        <w:noProof/>
      </w:rPr>
      <w:instrText xml:space="preserve"> NUMPAGES   \* MERGEFORMAT </w:instrText>
    </w:r>
    <w:r>
      <w:rPr>
        <w:i/>
        <w:noProof/>
      </w:rPr>
      <w:fldChar w:fldCharType="separate"/>
    </w:r>
    <w:r w:rsidR="00AC651C">
      <w:rPr>
        <w:i/>
        <w:noProof/>
      </w:rPr>
      <w:t>10</w:t>
    </w:r>
    <w:r>
      <w:rPr>
        <w:i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512818" w14:textId="77777777" w:rsidR="00050887" w:rsidRDefault="00050887" w:rsidP="00D94EB6">
      <w:pPr>
        <w:spacing w:after="0"/>
      </w:pPr>
      <w:r>
        <w:separator/>
      </w:r>
    </w:p>
  </w:footnote>
  <w:footnote w:type="continuationSeparator" w:id="0">
    <w:p w14:paraId="58B1935C" w14:textId="77777777" w:rsidR="00050887" w:rsidRDefault="00050887" w:rsidP="00D94EB6">
      <w:pPr>
        <w:spacing w:after="0"/>
      </w:pPr>
      <w:r>
        <w:continuationSeparator/>
      </w:r>
    </w:p>
  </w:footnote>
  <w:footnote w:type="continuationNotice" w:id="1">
    <w:p w14:paraId="542E23E3" w14:textId="77777777" w:rsidR="00050887" w:rsidRDefault="00050887">
      <w:pPr>
        <w:spacing w:after="0"/>
      </w:pPr>
    </w:p>
  </w:footnote>
  <w:footnote w:id="2">
    <w:p w14:paraId="55D04950" w14:textId="77777777" w:rsidR="005312F3" w:rsidRDefault="005312F3" w:rsidP="005312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C3D05">
        <w:rPr>
          <w:sz w:val="14"/>
        </w:rPr>
        <w:t xml:space="preserve">Key Enabling Technologies (KETs) provide the basis for innovation in a range of products across all industrial sectors. KETs are a group of six technologies: micro and nanoelectronics, nanotechnology, industrial biotechnology, advanced materials, photonics, and advanced manufacturing technologies. They have applications in multiple industries and help tackle societal challenges. </w:t>
      </w:r>
      <w:hyperlink r:id="rId1" w:history="1">
        <w:r w:rsidRPr="003C3D05">
          <w:rPr>
            <w:rStyle w:val="Hypertextovodkaz"/>
            <w:sz w:val="14"/>
          </w:rPr>
          <w:t>http://ec.europa.eu/growth/industry/policy/key-enabling-technologies_en</w:t>
        </w:r>
      </w:hyperlink>
      <w:r w:rsidRPr="003C3D05">
        <w:rPr>
          <w:sz w:val="14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44E151" w14:textId="77777777" w:rsidR="00F37ACC" w:rsidRPr="00BE712F" w:rsidRDefault="00F37ACC" w:rsidP="00772B14">
    <w:pPr>
      <w:pStyle w:val="Zhlav"/>
      <w:jc w:val="right"/>
      <w:rPr>
        <w:rFonts w:ascii="Arial" w:hAnsi="Arial" w:cs="Arial"/>
        <w:sz w:val="24"/>
        <w:szCs w:val="24"/>
      </w:rPr>
    </w:pPr>
    <w:r w:rsidRPr="00BE712F">
      <w:rPr>
        <w:rFonts w:ascii="Arial" w:hAnsi="Arial" w:cs="Arial"/>
        <w:sz w:val="24"/>
        <w:szCs w:val="24"/>
      </w:rPr>
      <w:t>III.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1FE176E"/>
    <w:multiLevelType w:val="hybridMultilevel"/>
    <w:tmpl w:val="2828E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3" w15:restartNumberingAfterBreak="0">
    <w:nsid w:val="04D643EE"/>
    <w:multiLevelType w:val="multilevel"/>
    <w:tmpl w:val="E8A48D7C"/>
    <w:numStyleLink w:val="VariantaA-sla"/>
  </w:abstractNum>
  <w:abstractNum w:abstractNumId="4" w15:restartNumberingAfterBreak="0">
    <w:nsid w:val="07794D78"/>
    <w:multiLevelType w:val="hybridMultilevel"/>
    <w:tmpl w:val="DD1C09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633ED"/>
    <w:multiLevelType w:val="hybridMultilevel"/>
    <w:tmpl w:val="B3EE56E0"/>
    <w:lvl w:ilvl="0" w:tplc="54908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5A32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3800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08F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EAF4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18DF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24BF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22E1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6C15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824C5C"/>
    <w:multiLevelType w:val="hybridMultilevel"/>
    <w:tmpl w:val="56184494"/>
    <w:lvl w:ilvl="0" w:tplc="8848B6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316F8"/>
    <w:multiLevelType w:val="multilevel"/>
    <w:tmpl w:val="3320A8B2"/>
    <w:numStyleLink w:val="VariantaB-odrky"/>
  </w:abstractNum>
  <w:abstractNum w:abstractNumId="8" w15:restartNumberingAfterBreak="0">
    <w:nsid w:val="14CF0EB4"/>
    <w:multiLevelType w:val="hybridMultilevel"/>
    <w:tmpl w:val="A2D8E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0" w15:restartNumberingAfterBreak="0">
    <w:nsid w:val="1785772B"/>
    <w:multiLevelType w:val="hybridMultilevel"/>
    <w:tmpl w:val="1CFA22AA"/>
    <w:lvl w:ilvl="0" w:tplc="FB906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1872DA"/>
    <w:multiLevelType w:val="multilevel"/>
    <w:tmpl w:val="E8A48D7C"/>
    <w:numStyleLink w:val="VariantaA-sla"/>
  </w:abstractNum>
  <w:abstractNum w:abstractNumId="12" w15:restartNumberingAfterBreak="0">
    <w:nsid w:val="19E47149"/>
    <w:multiLevelType w:val="hybridMultilevel"/>
    <w:tmpl w:val="A3FA4B22"/>
    <w:lvl w:ilvl="0" w:tplc="BE4051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74C4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2A94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CCF0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5E32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6440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8EC0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E294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E689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D96066"/>
    <w:multiLevelType w:val="hybridMultilevel"/>
    <w:tmpl w:val="E96210EA"/>
    <w:lvl w:ilvl="0" w:tplc="262CE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506170"/>
    <w:multiLevelType w:val="hybridMultilevel"/>
    <w:tmpl w:val="A50648FC"/>
    <w:lvl w:ilvl="0" w:tplc="4782C7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A02B3C"/>
    <w:multiLevelType w:val="hybridMultilevel"/>
    <w:tmpl w:val="61D217C4"/>
    <w:lvl w:ilvl="0" w:tplc="392A52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710B0E"/>
    <w:multiLevelType w:val="hybridMultilevel"/>
    <w:tmpl w:val="4D4EFDB2"/>
    <w:lvl w:ilvl="0" w:tplc="D99E1E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385C50"/>
    <w:multiLevelType w:val="hybridMultilevel"/>
    <w:tmpl w:val="5D2E0780"/>
    <w:lvl w:ilvl="0" w:tplc="262CE1C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2375074A"/>
    <w:multiLevelType w:val="hybridMultilevel"/>
    <w:tmpl w:val="16229D1A"/>
    <w:lvl w:ilvl="0" w:tplc="FF423D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713463"/>
    <w:multiLevelType w:val="hybridMultilevel"/>
    <w:tmpl w:val="F8BA86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9229B3"/>
    <w:multiLevelType w:val="hybridMultilevel"/>
    <w:tmpl w:val="EBA6BC4E"/>
    <w:lvl w:ilvl="0" w:tplc="9EF47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58A5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C8CD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6472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761C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5A7F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61F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E037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CACB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A03D9E"/>
    <w:multiLevelType w:val="hybridMultilevel"/>
    <w:tmpl w:val="C6DA4342"/>
    <w:lvl w:ilvl="0" w:tplc="262CE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5C6BF1"/>
    <w:multiLevelType w:val="hybridMultilevel"/>
    <w:tmpl w:val="44722FDE"/>
    <w:lvl w:ilvl="0" w:tplc="D4E041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8B4A59"/>
    <w:multiLevelType w:val="hybridMultilevel"/>
    <w:tmpl w:val="FABA6548"/>
    <w:lvl w:ilvl="0" w:tplc="08C02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C0ED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F6C5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00E7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44AE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E071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1ED3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B47F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A268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6314DF"/>
    <w:multiLevelType w:val="hybridMultilevel"/>
    <w:tmpl w:val="EAD69D6E"/>
    <w:lvl w:ilvl="0" w:tplc="0A8038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FCD0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0065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921B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9A28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12DB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FCA8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569D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70D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9A5EA2"/>
    <w:multiLevelType w:val="multilevel"/>
    <w:tmpl w:val="E8BAE50A"/>
    <w:numStyleLink w:val="VariantaA-odrky"/>
  </w:abstractNum>
  <w:abstractNum w:abstractNumId="26" w15:restartNumberingAfterBreak="0">
    <w:nsid w:val="2A8A1B9A"/>
    <w:multiLevelType w:val="hybridMultilevel"/>
    <w:tmpl w:val="2D8E2E1C"/>
    <w:lvl w:ilvl="0" w:tplc="4900E2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BE74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3EA0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DCF1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586D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2299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D297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1EBE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342A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AAD6867"/>
    <w:multiLevelType w:val="hybridMultilevel"/>
    <w:tmpl w:val="EFFE6F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C3C4591"/>
    <w:multiLevelType w:val="hybridMultilevel"/>
    <w:tmpl w:val="11369468"/>
    <w:lvl w:ilvl="0" w:tplc="BD0C29F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2357DF"/>
    <w:multiLevelType w:val="hybridMultilevel"/>
    <w:tmpl w:val="98A46656"/>
    <w:lvl w:ilvl="0" w:tplc="5B3A5D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483F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FA1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F6C9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34D4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D2B5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8EA8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DABC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1AD6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0E641F"/>
    <w:multiLevelType w:val="hybridMultilevel"/>
    <w:tmpl w:val="B0262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76E3FEB"/>
    <w:multiLevelType w:val="hybridMultilevel"/>
    <w:tmpl w:val="FC42F6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914066D"/>
    <w:multiLevelType w:val="hybridMultilevel"/>
    <w:tmpl w:val="55D65F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B404A4B"/>
    <w:multiLevelType w:val="hybridMultilevel"/>
    <w:tmpl w:val="EBE4131E"/>
    <w:lvl w:ilvl="0" w:tplc="A8E289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3C85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52D9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6AA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52F9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D2C0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4280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3CB6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885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C2D511C"/>
    <w:multiLevelType w:val="hybridMultilevel"/>
    <w:tmpl w:val="0C64B8B0"/>
    <w:lvl w:ilvl="0" w:tplc="EA5C5C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C926584"/>
    <w:multiLevelType w:val="hybridMultilevel"/>
    <w:tmpl w:val="7DB03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D8B2B9F"/>
    <w:multiLevelType w:val="hybridMultilevel"/>
    <w:tmpl w:val="0DFE16E6"/>
    <w:lvl w:ilvl="0" w:tplc="D450BB98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0B7025"/>
    <w:multiLevelType w:val="hybridMultilevel"/>
    <w:tmpl w:val="0C1280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C4231B"/>
    <w:multiLevelType w:val="hybridMultilevel"/>
    <w:tmpl w:val="29C250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752204"/>
    <w:multiLevelType w:val="hybridMultilevel"/>
    <w:tmpl w:val="B104816C"/>
    <w:lvl w:ilvl="0" w:tplc="CE3ED5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4C0A36"/>
    <w:multiLevelType w:val="hybridMultilevel"/>
    <w:tmpl w:val="FA8ECA1A"/>
    <w:lvl w:ilvl="0" w:tplc="D6AAD6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3E7B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785B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4015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9450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EE3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7AA9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5C1F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8E86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695180F"/>
    <w:multiLevelType w:val="hybridMultilevel"/>
    <w:tmpl w:val="6138F7B6"/>
    <w:lvl w:ilvl="0" w:tplc="9098A2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A2D0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E230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28D2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AC36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18C3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46F4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28EC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C458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740148A"/>
    <w:multiLevelType w:val="hybridMultilevel"/>
    <w:tmpl w:val="2D58E4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9A04EB4"/>
    <w:multiLevelType w:val="hybridMultilevel"/>
    <w:tmpl w:val="B8203FA6"/>
    <w:lvl w:ilvl="0" w:tplc="04F20C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454392"/>
    <w:multiLevelType w:val="hybridMultilevel"/>
    <w:tmpl w:val="D2B4D6C2"/>
    <w:lvl w:ilvl="0" w:tplc="8EFE32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8B2582"/>
    <w:multiLevelType w:val="hybridMultilevel"/>
    <w:tmpl w:val="535434E4"/>
    <w:lvl w:ilvl="0" w:tplc="71A0A9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FE53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F6BE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5AE0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F81E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587A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3CF1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F0F8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1C7C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C995A1F"/>
    <w:multiLevelType w:val="hybridMultilevel"/>
    <w:tmpl w:val="5BB6C8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F647583"/>
    <w:multiLevelType w:val="hybridMultilevel"/>
    <w:tmpl w:val="B8647E48"/>
    <w:lvl w:ilvl="0" w:tplc="052E1EAA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50837A60"/>
    <w:multiLevelType w:val="hybridMultilevel"/>
    <w:tmpl w:val="DB8C2C8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08967F6"/>
    <w:multiLevelType w:val="hybridMultilevel"/>
    <w:tmpl w:val="F27C093C"/>
    <w:lvl w:ilvl="0" w:tplc="A648BD4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2CF1A2D"/>
    <w:multiLevelType w:val="hybridMultilevel"/>
    <w:tmpl w:val="B662704E"/>
    <w:lvl w:ilvl="0" w:tplc="FDAA1D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F4E4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71AE2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C7B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3224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1E85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7C2F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703E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FE77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2F967E0"/>
    <w:multiLevelType w:val="hybridMultilevel"/>
    <w:tmpl w:val="9EFCDA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C4881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6EA3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F688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9E52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2040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E293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B215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D41B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/>
        <w:sz w:val="10"/>
      </w:rPr>
    </w:lvl>
  </w:abstractNum>
  <w:abstractNum w:abstractNumId="54" w15:restartNumberingAfterBreak="0">
    <w:nsid w:val="58EF1E7C"/>
    <w:multiLevelType w:val="hybridMultilevel"/>
    <w:tmpl w:val="83BAF4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AF35F43"/>
    <w:multiLevelType w:val="multilevel"/>
    <w:tmpl w:val="0D8ABE32"/>
    <w:numStyleLink w:val="VariantaB-sla"/>
  </w:abstractNum>
  <w:abstractNum w:abstractNumId="56" w15:restartNumberingAfterBreak="0">
    <w:nsid w:val="5C0572A6"/>
    <w:multiLevelType w:val="hybridMultilevel"/>
    <w:tmpl w:val="432A0DE2"/>
    <w:lvl w:ilvl="0" w:tplc="EAF694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F22A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8245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B6D4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52E3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E419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2E9F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B875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05825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FC84FB1"/>
    <w:multiLevelType w:val="hybridMultilevel"/>
    <w:tmpl w:val="2138D746"/>
    <w:lvl w:ilvl="0" w:tplc="35F673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6AB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6E9C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3430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FE31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CC48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F884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1212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4E2A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FFF10ED"/>
    <w:multiLevelType w:val="hybridMultilevel"/>
    <w:tmpl w:val="F244C12C"/>
    <w:lvl w:ilvl="0" w:tplc="59A20C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B654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9CCD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C097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1EB6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3C72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86FC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0ADF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061F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2F40872"/>
    <w:multiLevelType w:val="hybridMultilevel"/>
    <w:tmpl w:val="6EE48B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3CB2708"/>
    <w:multiLevelType w:val="hybridMultilevel"/>
    <w:tmpl w:val="4E545694"/>
    <w:lvl w:ilvl="0" w:tplc="F02205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4881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6EA3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F688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9E52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62040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E293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B215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D41B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7590553"/>
    <w:multiLevelType w:val="hybridMultilevel"/>
    <w:tmpl w:val="BD980378"/>
    <w:lvl w:ilvl="0" w:tplc="6BB6C7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9451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C0EF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6261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4A22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9A03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4621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4A30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40EC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7D531C3"/>
    <w:multiLevelType w:val="hybridMultilevel"/>
    <w:tmpl w:val="725005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CD917C6"/>
    <w:multiLevelType w:val="hybridMultilevel"/>
    <w:tmpl w:val="CBDC35EC"/>
    <w:lvl w:ilvl="0" w:tplc="596AC0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613410"/>
    <w:multiLevelType w:val="hybridMultilevel"/>
    <w:tmpl w:val="2ED4F8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45E0340"/>
    <w:multiLevelType w:val="hybridMultilevel"/>
    <w:tmpl w:val="C6ECD28A"/>
    <w:lvl w:ilvl="0" w:tplc="927AD8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24D2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182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DC59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F250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5C44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4451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648C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1E2A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5311E0E"/>
    <w:multiLevelType w:val="hybridMultilevel"/>
    <w:tmpl w:val="33E64BE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75726B92"/>
    <w:multiLevelType w:val="hybridMultilevel"/>
    <w:tmpl w:val="1602C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5D715C5"/>
    <w:multiLevelType w:val="hybridMultilevel"/>
    <w:tmpl w:val="BBC85F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3"/>
  </w:num>
  <w:num w:numId="3">
    <w:abstractNumId w:val="48"/>
  </w:num>
  <w:num w:numId="4">
    <w:abstractNumId w:val="2"/>
  </w:num>
  <w:num w:numId="5">
    <w:abstractNumId w:val="55"/>
  </w:num>
  <w:num w:numId="6">
    <w:abstractNumId w:val="25"/>
  </w:num>
  <w:num w:numId="7">
    <w:abstractNumId w:val="11"/>
  </w:num>
  <w:num w:numId="8">
    <w:abstractNumId w:val="7"/>
  </w:num>
  <w:num w:numId="9">
    <w:abstractNumId w:val="50"/>
  </w:num>
  <w:num w:numId="10">
    <w:abstractNumId w:val="30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</w:num>
  <w:num w:numId="13">
    <w:abstractNumId w:val="37"/>
  </w:num>
  <w:num w:numId="14">
    <w:abstractNumId w:val="42"/>
  </w:num>
  <w:num w:numId="15">
    <w:abstractNumId w:val="10"/>
  </w:num>
  <w:num w:numId="16">
    <w:abstractNumId w:val="8"/>
  </w:num>
  <w:num w:numId="17">
    <w:abstractNumId w:val="1"/>
  </w:num>
  <w:num w:numId="18">
    <w:abstractNumId w:val="21"/>
  </w:num>
  <w:num w:numId="19">
    <w:abstractNumId w:val="38"/>
  </w:num>
  <w:num w:numId="20">
    <w:abstractNumId w:val="13"/>
  </w:num>
  <w:num w:numId="21">
    <w:abstractNumId w:val="17"/>
  </w:num>
  <w:num w:numId="22">
    <w:abstractNumId w:val="47"/>
  </w:num>
  <w:num w:numId="23">
    <w:abstractNumId w:val="19"/>
  </w:num>
  <w:num w:numId="24">
    <w:abstractNumId w:val="59"/>
  </w:num>
  <w:num w:numId="25">
    <w:abstractNumId w:val="28"/>
  </w:num>
  <w:num w:numId="26">
    <w:abstractNumId w:val="35"/>
  </w:num>
  <w:num w:numId="27">
    <w:abstractNumId w:val="54"/>
  </w:num>
  <w:num w:numId="28">
    <w:abstractNumId w:val="32"/>
  </w:num>
  <w:num w:numId="29">
    <w:abstractNumId w:val="66"/>
  </w:num>
  <w:num w:numId="30">
    <w:abstractNumId w:val="46"/>
  </w:num>
  <w:num w:numId="31">
    <w:abstractNumId w:val="0"/>
  </w:num>
  <w:num w:numId="32">
    <w:abstractNumId w:val="3"/>
  </w:num>
  <w:num w:numId="33">
    <w:abstractNumId w:val="67"/>
  </w:num>
  <w:num w:numId="34">
    <w:abstractNumId w:val="68"/>
  </w:num>
  <w:num w:numId="3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4"/>
  </w:num>
  <w:num w:numId="37">
    <w:abstractNumId w:val="63"/>
  </w:num>
  <w:num w:numId="38">
    <w:abstractNumId w:val="39"/>
  </w:num>
  <w:num w:numId="39">
    <w:abstractNumId w:val="15"/>
  </w:num>
  <w:num w:numId="40">
    <w:abstractNumId w:val="22"/>
  </w:num>
  <w:num w:numId="41">
    <w:abstractNumId w:val="34"/>
  </w:num>
  <w:num w:numId="42">
    <w:abstractNumId w:val="18"/>
  </w:num>
  <w:num w:numId="43">
    <w:abstractNumId w:val="6"/>
  </w:num>
  <w:num w:numId="44">
    <w:abstractNumId w:val="16"/>
  </w:num>
  <w:num w:numId="45">
    <w:abstractNumId w:val="31"/>
  </w:num>
  <w:num w:numId="46">
    <w:abstractNumId w:val="4"/>
  </w:num>
  <w:num w:numId="47">
    <w:abstractNumId w:val="14"/>
  </w:num>
  <w:num w:numId="48">
    <w:abstractNumId w:val="43"/>
  </w:num>
  <w:num w:numId="49">
    <w:abstractNumId w:val="5"/>
  </w:num>
  <w:num w:numId="50">
    <w:abstractNumId w:val="26"/>
  </w:num>
  <w:num w:numId="51">
    <w:abstractNumId w:val="41"/>
  </w:num>
  <w:num w:numId="52">
    <w:abstractNumId w:val="12"/>
  </w:num>
  <w:num w:numId="53">
    <w:abstractNumId w:val="51"/>
  </w:num>
  <w:num w:numId="54">
    <w:abstractNumId w:val="45"/>
  </w:num>
  <w:num w:numId="55">
    <w:abstractNumId w:val="33"/>
  </w:num>
  <w:num w:numId="56">
    <w:abstractNumId w:val="56"/>
  </w:num>
  <w:num w:numId="57">
    <w:abstractNumId w:val="40"/>
  </w:num>
  <w:num w:numId="58">
    <w:abstractNumId w:val="20"/>
  </w:num>
  <w:num w:numId="59">
    <w:abstractNumId w:val="29"/>
  </w:num>
  <w:num w:numId="60">
    <w:abstractNumId w:val="57"/>
  </w:num>
  <w:num w:numId="61">
    <w:abstractNumId w:val="65"/>
  </w:num>
  <w:num w:numId="62">
    <w:abstractNumId w:val="61"/>
  </w:num>
  <w:num w:numId="63">
    <w:abstractNumId w:val="24"/>
  </w:num>
  <w:num w:numId="64">
    <w:abstractNumId w:val="23"/>
  </w:num>
  <w:num w:numId="65">
    <w:abstractNumId w:val="60"/>
  </w:num>
  <w:num w:numId="66">
    <w:abstractNumId w:val="58"/>
  </w:num>
  <w:num w:numId="67">
    <w:abstractNumId w:val="49"/>
  </w:num>
  <w:num w:numId="68">
    <w:abstractNumId w:val="27"/>
  </w:num>
  <w:num w:numId="69">
    <w:abstractNumId w:val="52"/>
  </w:num>
  <w:num w:numId="70">
    <w:abstractNumId w:val="62"/>
  </w:num>
  <w:num w:numId="71">
    <w:abstractNumId w:val="64"/>
  </w:num>
  <w:numIdMacAtCleanup w:val="6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řínková Eva">
    <w15:presenceInfo w15:providerId="None" w15:userId="Kořínková E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4F4"/>
    <w:rsid w:val="00002A58"/>
    <w:rsid w:val="00003EC7"/>
    <w:rsid w:val="000046B1"/>
    <w:rsid w:val="00004C83"/>
    <w:rsid w:val="0000504D"/>
    <w:rsid w:val="00005637"/>
    <w:rsid w:val="00010114"/>
    <w:rsid w:val="000116B6"/>
    <w:rsid w:val="00012173"/>
    <w:rsid w:val="00015306"/>
    <w:rsid w:val="00017046"/>
    <w:rsid w:val="0002195E"/>
    <w:rsid w:val="0002227A"/>
    <w:rsid w:val="0002674B"/>
    <w:rsid w:val="0002775E"/>
    <w:rsid w:val="000314E2"/>
    <w:rsid w:val="00031AD9"/>
    <w:rsid w:val="00035858"/>
    <w:rsid w:val="0004162E"/>
    <w:rsid w:val="00043CA5"/>
    <w:rsid w:val="0004418C"/>
    <w:rsid w:val="00044302"/>
    <w:rsid w:val="0004786B"/>
    <w:rsid w:val="00047E21"/>
    <w:rsid w:val="00050887"/>
    <w:rsid w:val="00050D95"/>
    <w:rsid w:val="00051AED"/>
    <w:rsid w:val="000523A2"/>
    <w:rsid w:val="00053711"/>
    <w:rsid w:val="00053718"/>
    <w:rsid w:val="00055D3E"/>
    <w:rsid w:val="00056379"/>
    <w:rsid w:val="0005692E"/>
    <w:rsid w:val="000579AE"/>
    <w:rsid w:val="0006072D"/>
    <w:rsid w:val="00063405"/>
    <w:rsid w:val="000638A2"/>
    <w:rsid w:val="00064CB0"/>
    <w:rsid w:val="00065142"/>
    <w:rsid w:val="00065497"/>
    <w:rsid w:val="0006795B"/>
    <w:rsid w:val="00067DD4"/>
    <w:rsid w:val="00074E1E"/>
    <w:rsid w:val="000773D8"/>
    <w:rsid w:val="000809B9"/>
    <w:rsid w:val="0008290D"/>
    <w:rsid w:val="00082FC0"/>
    <w:rsid w:val="0008332A"/>
    <w:rsid w:val="000841FD"/>
    <w:rsid w:val="00085270"/>
    <w:rsid w:val="00086487"/>
    <w:rsid w:val="00086D85"/>
    <w:rsid w:val="00090A43"/>
    <w:rsid w:val="00090B40"/>
    <w:rsid w:val="00094956"/>
    <w:rsid w:val="00095541"/>
    <w:rsid w:val="00095A0A"/>
    <w:rsid w:val="00095B10"/>
    <w:rsid w:val="00097421"/>
    <w:rsid w:val="000A0500"/>
    <w:rsid w:val="000A2F82"/>
    <w:rsid w:val="000A3288"/>
    <w:rsid w:val="000A5875"/>
    <w:rsid w:val="000A5FA4"/>
    <w:rsid w:val="000A68ED"/>
    <w:rsid w:val="000A6AEA"/>
    <w:rsid w:val="000A70D0"/>
    <w:rsid w:val="000B1B3D"/>
    <w:rsid w:val="000B1BEA"/>
    <w:rsid w:val="000B1EFE"/>
    <w:rsid w:val="000B330E"/>
    <w:rsid w:val="000B36B2"/>
    <w:rsid w:val="000B4682"/>
    <w:rsid w:val="000B4BDE"/>
    <w:rsid w:val="000B54BC"/>
    <w:rsid w:val="000B6E26"/>
    <w:rsid w:val="000B71C6"/>
    <w:rsid w:val="000B7305"/>
    <w:rsid w:val="000C2D0F"/>
    <w:rsid w:val="000C3D6B"/>
    <w:rsid w:val="000C4CAF"/>
    <w:rsid w:val="000C5934"/>
    <w:rsid w:val="000C59BB"/>
    <w:rsid w:val="000C62E4"/>
    <w:rsid w:val="000C6369"/>
    <w:rsid w:val="000C6E07"/>
    <w:rsid w:val="000C792C"/>
    <w:rsid w:val="000D023B"/>
    <w:rsid w:val="000D6307"/>
    <w:rsid w:val="000D6768"/>
    <w:rsid w:val="000D6A51"/>
    <w:rsid w:val="000D75F3"/>
    <w:rsid w:val="000E0391"/>
    <w:rsid w:val="000E42C5"/>
    <w:rsid w:val="000E5DDA"/>
    <w:rsid w:val="000E79D3"/>
    <w:rsid w:val="000F23C2"/>
    <w:rsid w:val="000F25B4"/>
    <w:rsid w:val="000F2A10"/>
    <w:rsid w:val="000F5940"/>
    <w:rsid w:val="000F7238"/>
    <w:rsid w:val="000F7CF2"/>
    <w:rsid w:val="0010028C"/>
    <w:rsid w:val="0010190C"/>
    <w:rsid w:val="00104FBE"/>
    <w:rsid w:val="001054AA"/>
    <w:rsid w:val="00106E63"/>
    <w:rsid w:val="00106F26"/>
    <w:rsid w:val="00107644"/>
    <w:rsid w:val="00110619"/>
    <w:rsid w:val="00111FAF"/>
    <w:rsid w:val="0011361F"/>
    <w:rsid w:val="0011372F"/>
    <w:rsid w:val="0011401E"/>
    <w:rsid w:val="00117C99"/>
    <w:rsid w:val="00121485"/>
    <w:rsid w:val="001221DF"/>
    <w:rsid w:val="00122473"/>
    <w:rsid w:val="00125A60"/>
    <w:rsid w:val="00125BC9"/>
    <w:rsid w:val="00126107"/>
    <w:rsid w:val="00127A2D"/>
    <w:rsid w:val="00127A87"/>
    <w:rsid w:val="00132A9B"/>
    <w:rsid w:val="00134361"/>
    <w:rsid w:val="00141546"/>
    <w:rsid w:val="00142395"/>
    <w:rsid w:val="00142DB2"/>
    <w:rsid w:val="00142E14"/>
    <w:rsid w:val="00142ECF"/>
    <w:rsid w:val="0014391A"/>
    <w:rsid w:val="001442AE"/>
    <w:rsid w:val="001473AE"/>
    <w:rsid w:val="00147B5E"/>
    <w:rsid w:val="001508C7"/>
    <w:rsid w:val="00150F4D"/>
    <w:rsid w:val="00151A06"/>
    <w:rsid w:val="00151ACA"/>
    <w:rsid w:val="00153150"/>
    <w:rsid w:val="001540AB"/>
    <w:rsid w:val="00154B21"/>
    <w:rsid w:val="0016075F"/>
    <w:rsid w:val="00161CDB"/>
    <w:rsid w:val="001632FF"/>
    <w:rsid w:val="001649E9"/>
    <w:rsid w:val="00172861"/>
    <w:rsid w:val="00173E1D"/>
    <w:rsid w:val="0017547F"/>
    <w:rsid w:val="00175D05"/>
    <w:rsid w:val="00177135"/>
    <w:rsid w:val="001773D5"/>
    <w:rsid w:val="0018051B"/>
    <w:rsid w:val="00181A49"/>
    <w:rsid w:val="00182054"/>
    <w:rsid w:val="00185262"/>
    <w:rsid w:val="00185FC4"/>
    <w:rsid w:val="00186A23"/>
    <w:rsid w:val="00187932"/>
    <w:rsid w:val="0019030C"/>
    <w:rsid w:val="001910DA"/>
    <w:rsid w:val="00193FE0"/>
    <w:rsid w:val="001943C0"/>
    <w:rsid w:val="00196316"/>
    <w:rsid w:val="00197639"/>
    <w:rsid w:val="001A0947"/>
    <w:rsid w:val="001A13EA"/>
    <w:rsid w:val="001A1532"/>
    <w:rsid w:val="001A1B6D"/>
    <w:rsid w:val="001A2D5A"/>
    <w:rsid w:val="001A7A98"/>
    <w:rsid w:val="001B09E7"/>
    <w:rsid w:val="001B1E4A"/>
    <w:rsid w:val="001B2E5A"/>
    <w:rsid w:val="001B3425"/>
    <w:rsid w:val="001B361F"/>
    <w:rsid w:val="001B36D5"/>
    <w:rsid w:val="001B398E"/>
    <w:rsid w:val="001B5660"/>
    <w:rsid w:val="001B7AA3"/>
    <w:rsid w:val="001C1236"/>
    <w:rsid w:val="001C1607"/>
    <w:rsid w:val="001C241E"/>
    <w:rsid w:val="001C3445"/>
    <w:rsid w:val="001C6A9F"/>
    <w:rsid w:val="001C6DD5"/>
    <w:rsid w:val="001C78F9"/>
    <w:rsid w:val="001D09F5"/>
    <w:rsid w:val="001D0A18"/>
    <w:rsid w:val="001D1836"/>
    <w:rsid w:val="001D27C0"/>
    <w:rsid w:val="001D4533"/>
    <w:rsid w:val="001D5092"/>
    <w:rsid w:val="001D5E5E"/>
    <w:rsid w:val="001D676F"/>
    <w:rsid w:val="001D69BF"/>
    <w:rsid w:val="001E0262"/>
    <w:rsid w:val="001E0656"/>
    <w:rsid w:val="001E2161"/>
    <w:rsid w:val="001E2874"/>
    <w:rsid w:val="001E66E7"/>
    <w:rsid w:val="001E74C3"/>
    <w:rsid w:val="001F136D"/>
    <w:rsid w:val="001F396D"/>
    <w:rsid w:val="001F3B54"/>
    <w:rsid w:val="001F4FB9"/>
    <w:rsid w:val="001F65DC"/>
    <w:rsid w:val="001F6937"/>
    <w:rsid w:val="001F7A7F"/>
    <w:rsid w:val="00200D36"/>
    <w:rsid w:val="002010DB"/>
    <w:rsid w:val="00201E5E"/>
    <w:rsid w:val="00205CED"/>
    <w:rsid w:val="00205CF1"/>
    <w:rsid w:val="00210FA1"/>
    <w:rsid w:val="002113DF"/>
    <w:rsid w:val="002116CD"/>
    <w:rsid w:val="00211939"/>
    <w:rsid w:val="00212D01"/>
    <w:rsid w:val="002133A5"/>
    <w:rsid w:val="00213582"/>
    <w:rsid w:val="00220DE3"/>
    <w:rsid w:val="00227356"/>
    <w:rsid w:val="00227716"/>
    <w:rsid w:val="00231E96"/>
    <w:rsid w:val="002336D4"/>
    <w:rsid w:val="00234E15"/>
    <w:rsid w:val="00235924"/>
    <w:rsid w:val="00235FF1"/>
    <w:rsid w:val="00237A88"/>
    <w:rsid w:val="00240C0E"/>
    <w:rsid w:val="0024251E"/>
    <w:rsid w:val="002432B6"/>
    <w:rsid w:val="00243D09"/>
    <w:rsid w:val="00246413"/>
    <w:rsid w:val="00247FF6"/>
    <w:rsid w:val="00251710"/>
    <w:rsid w:val="00251E5E"/>
    <w:rsid w:val="0025290D"/>
    <w:rsid w:val="00253018"/>
    <w:rsid w:val="002547B1"/>
    <w:rsid w:val="00256822"/>
    <w:rsid w:val="00256DDE"/>
    <w:rsid w:val="002570CA"/>
    <w:rsid w:val="002602A8"/>
    <w:rsid w:val="00260372"/>
    <w:rsid w:val="002608A0"/>
    <w:rsid w:val="00262935"/>
    <w:rsid w:val="00262A27"/>
    <w:rsid w:val="00262DAF"/>
    <w:rsid w:val="00263319"/>
    <w:rsid w:val="00264B3F"/>
    <w:rsid w:val="00265AFE"/>
    <w:rsid w:val="00266221"/>
    <w:rsid w:val="00270289"/>
    <w:rsid w:val="002727ED"/>
    <w:rsid w:val="00272D9E"/>
    <w:rsid w:val="00273B18"/>
    <w:rsid w:val="00274977"/>
    <w:rsid w:val="002755F1"/>
    <w:rsid w:val="00275A38"/>
    <w:rsid w:val="00280C09"/>
    <w:rsid w:val="002825B2"/>
    <w:rsid w:val="00285955"/>
    <w:rsid w:val="00285AED"/>
    <w:rsid w:val="00286878"/>
    <w:rsid w:val="00286891"/>
    <w:rsid w:val="002909E2"/>
    <w:rsid w:val="00291752"/>
    <w:rsid w:val="00292A3D"/>
    <w:rsid w:val="00296788"/>
    <w:rsid w:val="002A0293"/>
    <w:rsid w:val="002A03C6"/>
    <w:rsid w:val="002A32B0"/>
    <w:rsid w:val="002A3594"/>
    <w:rsid w:val="002A5BD9"/>
    <w:rsid w:val="002B3ADD"/>
    <w:rsid w:val="002B3F6E"/>
    <w:rsid w:val="002B44BA"/>
    <w:rsid w:val="002B4756"/>
    <w:rsid w:val="002B4993"/>
    <w:rsid w:val="002B5989"/>
    <w:rsid w:val="002B71FF"/>
    <w:rsid w:val="002C1DF1"/>
    <w:rsid w:val="002C5496"/>
    <w:rsid w:val="002C766B"/>
    <w:rsid w:val="002D0726"/>
    <w:rsid w:val="002D132F"/>
    <w:rsid w:val="002D1C05"/>
    <w:rsid w:val="002D34FC"/>
    <w:rsid w:val="002D3C90"/>
    <w:rsid w:val="002D45AA"/>
    <w:rsid w:val="002E2442"/>
    <w:rsid w:val="002E30AA"/>
    <w:rsid w:val="002E3307"/>
    <w:rsid w:val="002E374D"/>
    <w:rsid w:val="002E4683"/>
    <w:rsid w:val="002E75AC"/>
    <w:rsid w:val="002E769E"/>
    <w:rsid w:val="002F0E8C"/>
    <w:rsid w:val="002F1683"/>
    <w:rsid w:val="002F2987"/>
    <w:rsid w:val="002F372F"/>
    <w:rsid w:val="002F3826"/>
    <w:rsid w:val="002F6D67"/>
    <w:rsid w:val="002F7090"/>
    <w:rsid w:val="002F7BF8"/>
    <w:rsid w:val="00301F6C"/>
    <w:rsid w:val="00302646"/>
    <w:rsid w:val="00303315"/>
    <w:rsid w:val="0030405F"/>
    <w:rsid w:val="00305EAD"/>
    <w:rsid w:val="00306E92"/>
    <w:rsid w:val="00307442"/>
    <w:rsid w:val="0030799E"/>
    <w:rsid w:val="00310FA0"/>
    <w:rsid w:val="00317FF7"/>
    <w:rsid w:val="00320481"/>
    <w:rsid w:val="003218AF"/>
    <w:rsid w:val="00323A0E"/>
    <w:rsid w:val="0032452A"/>
    <w:rsid w:val="003250CB"/>
    <w:rsid w:val="003251E9"/>
    <w:rsid w:val="00330BD0"/>
    <w:rsid w:val="00331261"/>
    <w:rsid w:val="00331869"/>
    <w:rsid w:val="00331C20"/>
    <w:rsid w:val="003325ED"/>
    <w:rsid w:val="00333099"/>
    <w:rsid w:val="00334B96"/>
    <w:rsid w:val="003356E3"/>
    <w:rsid w:val="00335815"/>
    <w:rsid w:val="00342D18"/>
    <w:rsid w:val="00345B17"/>
    <w:rsid w:val="00347693"/>
    <w:rsid w:val="00350139"/>
    <w:rsid w:val="00354CDA"/>
    <w:rsid w:val="00354D0C"/>
    <w:rsid w:val="00356498"/>
    <w:rsid w:val="00360297"/>
    <w:rsid w:val="00361046"/>
    <w:rsid w:val="00361499"/>
    <w:rsid w:val="00363173"/>
    <w:rsid w:val="00363201"/>
    <w:rsid w:val="00365323"/>
    <w:rsid w:val="0037008C"/>
    <w:rsid w:val="00370F1F"/>
    <w:rsid w:val="003710BC"/>
    <w:rsid w:val="00372247"/>
    <w:rsid w:val="00372E5D"/>
    <w:rsid w:val="003739A7"/>
    <w:rsid w:val="00375F9E"/>
    <w:rsid w:val="00376B4D"/>
    <w:rsid w:val="0037765B"/>
    <w:rsid w:val="00377854"/>
    <w:rsid w:val="0038369D"/>
    <w:rsid w:val="00384BD4"/>
    <w:rsid w:val="0039063C"/>
    <w:rsid w:val="003918A0"/>
    <w:rsid w:val="003942E5"/>
    <w:rsid w:val="00397687"/>
    <w:rsid w:val="003A0154"/>
    <w:rsid w:val="003A1755"/>
    <w:rsid w:val="003A3A6E"/>
    <w:rsid w:val="003A46A8"/>
    <w:rsid w:val="003A4EF3"/>
    <w:rsid w:val="003A51AA"/>
    <w:rsid w:val="003A5872"/>
    <w:rsid w:val="003A64BF"/>
    <w:rsid w:val="003A6F64"/>
    <w:rsid w:val="003A754D"/>
    <w:rsid w:val="003B1B02"/>
    <w:rsid w:val="003B2900"/>
    <w:rsid w:val="003B2960"/>
    <w:rsid w:val="003B2B6D"/>
    <w:rsid w:val="003B46F5"/>
    <w:rsid w:val="003B565A"/>
    <w:rsid w:val="003B5804"/>
    <w:rsid w:val="003C3134"/>
    <w:rsid w:val="003C3B12"/>
    <w:rsid w:val="003C3D05"/>
    <w:rsid w:val="003C54C9"/>
    <w:rsid w:val="003C5FC8"/>
    <w:rsid w:val="003C719E"/>
    <w:rsid w:val="003D00A1"/>
    <w:rsid w:val="003D195D"/>
    <w:rsid w:val="003D26A2"/>
    <w:rsid w:val="003D2E10"/>
    <w:rsid w:val="003D67A8"/>
    <w:rsid w:val="003D78F6"/>
    <w:rsid w:val="003D7D9B"/>
    <w:rsid w:val="003E0B7A"/>
    <w:rsid w:val="003E1127"/>
    <w:rsid w:val="003E1345"/>
    <w:rsid w:val="003E1EFF"/>
    <w:rsid w:val="003E5B88"/>
    <w:rsid w:val="003E7907"/>
    <w:rsid w:val="003F178D"/>
    <w:rsid w:val="003F3902"/>
    <w:rsid w:val="003F4B37"/>
    <w:rsid w:val="003F579F"/>
    <w:rsid w:val="003F64DF"/>
    <w:rsid w:val="003F6A0D"/>
    <w:rsid w:val="003F6B05"/>
    <w:rsid w:val="00400338"/>
    <w:rsid w:val="004012EE"/>
    <w:rsid w:val="00401E9D"/>
    <w:rsid w:val="004027AF"/>
    <w:rsid w:val="00402C1E"/>
    <w:rsid w:val="004040E2"/>
    <w:rsid w:val="004051E9"/>
    <w:rsid w:val="004061AA"/>
    <w:rsid w:val="00410579"/>
    <w:rsid w:val="004115A4"/>
    <w:rsid w:val="00412280"/>
    <w:rsid w:val="00412AB0"/>
    <w:rsid w:val="0041330D"/>
    <w:rsid w:val="004137BD"/>
    <w:rsid w:val="00414046"/>
    <w:rsid w:val="0041427F"/>
    <w:rsid w:val="004156FD"/>
    <w:rsid w:val="00422991"/>
    <w:rsid w:val="00422BA2"/>
    <w:rsid w:val="004233C9"/>
    <w:rsid w:val="00427C3A"/>
    <w:rsid w:val="00430A75"/>
    <w:rsid w:val="004327ED"/>
    <w:rsid w:val="0043380C"/>
    <w:rsid w:val="0043466C"/>
    <w:rsid w:val="004372B1"/>
    <w:rsid w:val="0043737C"/>
    <w:rsid w:val="00441FBA"/>
    <w:rsid w:val="004434FA"/>
    <w:rsid w:val="00445099"/>
    <w:rsid w:val="004509E5"/>
    <w:rsid w:val="00454F3F"/>
    <w:rsid w:val="0045506E"/>
    <w:rsid w:val="00456DD4"/>
    <w:rsid w:val="0045775A"/>
    <w:rsid w:val="00461FE2"/>
    <w:rsid w:val="0046370A"/>
    <w:rsid w:val="004643FB"/>
    <w:rsid w:val="0046456C"/>
    <w:rsid w:val="00464926"/>
    <w:rsid w:val="00465FE5"/>
    <w:rsid w:val="00472752"/>
    <w:rsid w:val="00472A96"/>
    <w:rsid w:val="00473588"/>
    <w:rsid w:val="00476BE7"/>
    <w:rsid w:val="004771AC"/>
    <w:rsid w:val="00481AAC"/>
    <w:rsid w:val="00482826"/>
    <w:rsid w:val="00484BE4"/>
    <w:rsid w:val="004866B9"/>
    <w:rsid w:val="00486FB9"/>
    <w:rsid w:val="00487A5C"/>
    <w:rsid w:val="00491517"/>
    <w:rsid w:val="004931E5"/>
    <w:rsid w:val="004A0080"/>
    <w:rsid w:val="004A0F96"/>
    <w:rsid w:val="004A22E1"/>
    <w:rsid w:val="004A4D7D"/>
    <w:rsid w:val="004A5D85"/>
    <w:rsid w:val="004A6D74"/>
    <w:rsid w:val="004B1554"/>
    <w:rsid w:val="004B4EEC"/>
    <w:rsid w:val="004B58D0"/>
    <w:rsid w:val="004B6261"/>
    <w:rsid w:val="004B6BE2"/>
    <w:rsid w:val="004C212A"/>
    <w:rsid w:val="004C543F"/>
    <w:rsid w:val="004C62BB"/>
    <w:rsid w:val="004C7C01"/>
    <w:rsid w:val="004D0068"/>
    <w:rsid w:val="004D11C6"/>
    <w:rsid w:val="004D3FC0"/>
    <w:rsid w:val="004D60B4"/>
    <w:rsid w:val="004D66EF"/>
    <w:rsid w:val="004E03D0"/>
    <w:rsid w:val="004E1DEC"/>
    <w:rsid w:val="004E1F5D"/>
    <w:rsid w:val="004E796E"/>
    <w:rsid w:val="004F25A4"/>
    <w:rsid w:val="004F4DD6"/>
    <w:rsid w:val="004F5C2E"/>
    <w:rsid w:val="004F5FDF"/>
    <w:rsid w:val="004F6374"/>
    <w:rsid w:val="00500232"/>
    <w:rsid w:val="0050092A"/>
    <w:rsid w:val="005027D2"/>
    <w:rsid w:val="00502B76"/>
    <w:rsid w:val="00502F87"/>
    <w:rsid w:val="005034A5"/>
    <w:rsid w:val="00503AAD"/>
    <w:rsid w:val="00504668"/>
    <w:rsid w:val="00504FA5"/>
    <w:rsid w:val="00507D06"/>
    <w:rsid w:val="0051195B"/>
    <w:rsid w:val="00513892"/>
    <w:rsid w:val="00515594"/>
    <w:rsid w:val="00517641"/>
    <w:rsid w:val="00521443"/>
    <w:rsid w:val="005222B6"/>
    <w:rsid w:val="00525DA6"/>
    <w:rsid w:val="005269D7"/>
    <w:rsid w:val="00530D6F"/>
    <w:rsid w:val="005312F3"/>
    <w:rsid w:val="0053170D"/>
    <w:rsid w:val="005318BB"/>
    <w:rsid w:val="0053316D"/>
    <w:rsid w:val="00535CA3"/>
    <w:rsid w:val="0053692F"/>
    <w:rsid w:val="00537C0B"/>
    <w:rsid w:val="0054017B"/>
    <w:rsid w:val="00540190"/>
    <w:rsid w:val="00542765"/>
    <w:rsid w:val="0054346D"/>
    <w:rsid w:val="005455E1"/>
    <w:rsid w:val="005477CE"/>
    <w:rsid w:val="005502BD"/>
    <w:rsid w:val="00552525"/>
    <w:rsid w:val="0055359F"/>
    <w:rsid w:val="00554787"/>
    <w:rsid w:val="00556787"/>
    <w:rsid w:val="00557A6E"/>
    <w:rsid w:val="00562B71"/>
    <w:rsid w:val="00563109"/>
    <w:rsid w:val="00563527"/>
    <w:rsid w:val="00563FA2"/>
    <w:rsid w:val="00564B81"/>
    <w:rsid w:val="00567289"/>
    <w:rsid w:val="0057231D"/>
    <w:rsid w:val="005731BF"/>
    <w:rsid w:val="00574860"/>
    <w:rsid w:val="0057500B"/>
    <w:rsid w:val="00575372"/>
    <w:rsid w:val="005823E1"/>
    <w:rsid w:val="00582DF4"/>
    <w:rsid w:val="00583F7D"/>
    <w:rsid w:val="00585F5D"/>
    <w:rsid w:val="00586A58"/>
    <w:rsid w:val="00586D26"/>
    <w:rsid w:val="00587EB3"/>
    <w:rsid w:val="00590A2D"/>
    <w:rsid w:val="00594FC0"/>
    <w:rsid w:val="005A54D0"/>
    <w:rsid w:val="005C000D"/>
    <w:rsid w:val="005C23D4"/>
    <w:rsid w:val="005C248C"/>
    <w:rsid w:val="005C2560"/>
    <w:rsid w:val="005C2921"/>
    <w:rsid w:val="005C5B54"/>
    <w:rsid w:val="005C5C03"/>
    <w:rsid w:val="005D1376"/>
    <w:rsid w:val="005D1641"/>
    <w:rsid w:val="005D7A0B"/>
    <w:rsid w:val="005D7E08"/>
    <w:rsid w:val="005E326F"/>
    <w:rsid w:val="005E460F"/>
    <w:rsid w:val="005E482A"/>
    <w:rsid w:val="005E5AE9"/>
    <w:rsid w:val="005E6531"/>
    <w:rsid w:val="005E799A"/>
    <w:rsid w:val="005E7A9F"/>
    <w:rsid w:val="005E7B26"/>
    <w:rsid w:val="005F10CE"/>
    <w:rsid w:val="005F3B06"/>
    <w:rsid w:val="005F5223"/>
    <w:rsid w:val="005F7585"/>
    <w:rsid w:val="006000E6"/>
    <w:rsid w:val="00600349"/>
    <w:rsid w:val="00603440"/>
    <w:rsid w:val="00603B40"/>
    <w:rsid w:val="00603FD4"/>
    <w:rsid w:val="00605759"/>
    <w:rsid w:val="0060604E"/>
    <w:rsid w:val="0060749A"/>
    <w:rsid w:val="00613080"/>
    <w:rsid w:val="0061377E"/>
    <w:rsid w:val="00613D5E"/>
    <w:rsid w:val="006145FD"/>
    <w:rsid w:val="0061461F"/>
    <w:rsid w:val="00614739"/>
    <w:rsid w:val="00615A3F"/>
    <w:rsid w:val="0062105A"/>
    <w:rsid w:val="00622468"/>
    <w:rsid w:val="00626C20"/>
    <w:rsid w:val="00627180"/>
    <w:rsid w:val="00627B71"/>
    <w:rsid w:val="00627C4C"/>
    <w:rsid w:val="0063324E"/>
    <w:rsid w:val="00633DA4"/>
    <w:rsid w:val="00634A02"/>
    <w:rsid w:val="00635B71"/>
    <w:rsid w:val="006416D3"/>
    <w:rsid w:val="006431D3"/>
    <w:rsid w:val="00644189"/>
    <w:rsid w:val="00644A6C"/>
    <w:rsid w:val="006478AD"/>
    <w:rsid w:val="00650AF6"/>
    <w:rsid w:val="00650C6C"/>
    <w:rsid w:val="00652494"/>
    <w:rsid w:val="006528AE"/>
    <w:rsid w:val="00652E13"/>
    <w:rsid w:val="00652FE6"/>
    <w:rsid w:val="006545DD"/>
    <w:rsid w:val="00655E81"/>
    <w:rsid w:val="0065767A"/>
    <w:rsid w:val="0066047F"/>
    <w:rsid w:val="006615B6"/>
    <w:rsid w:val="00661CE5"/>
    <w:rsid w:val="00662A27"/>
    <w:rsid w:val="00665AEC"/>
    <w:rsid w:val="00666115"/>
    <w:rsid w:val="00666F6E"/>
    <w:rsid w:val="00667898"/>
    <w:rsid w:val="00671079"/>
    <w:rsid w:val="00671516"/>
    <w:rsid w:val="0067475B"/>
    <w:rsid w:val="00674F8C"/>
    <w:rsid w:val="00675A57"/>
    <w:rsid w:val="0067763A"/>
    <w:rsid w:val="006801B5"/>
    <w:rsid w:val="00680AD5"/>
    <w:rsid w:val="00686320"/>
    <w:rsid w:val="00694BBD"/>
    <w:rsid w:val="00695044"/>
    <w:rsid w:val="006A127B"/>
    <w:rsid w:val="006A5564"/>
    <w:rsid w:val="006B250A"/>
    <w:rsid w:val="006B3CE3"/>
    <w:rsid w:val="006B4DC2"/>
    <w:rsid w:val="006B6B4E"/>
    <w:rsid w:val="006C37D7"/>
    <w:rsid w:val="006C4371"/>
    <w:rsid w:val="006C44F4"/>
    <w:rsid w:val="006C5F68"/>
    <w:rsid w:val="006C7167"/>
    <w:rsid w:val="006C784A"/>
    <w:rsid w:val="006C7F9D"/>
    <w:rsid w:val="006D04EF"/>
    <w:rsid w:val="006D0B41"/>
    <w:rsid w:val="006D1640"/>
    <w:rsid w:val="006D6E71"/>
    <w:rsid w:val="006E0220"/>
    <w:rsid w:val="006E10CF"/>
    <w:rsid w:val="006E2FB0"/>
    <w:rsid w:val="006E3E04"/>
    <w:rsid w:val="006E3FCD"/>
    <w:rsid w:val="006E40EE"/>
    <w:rsid w:val="006E7471"/>
    <w:rsid w:val="006F1600"/>
    <w:rsid w:val="006F4A14"/>
    <w:rsid w:val="006F5B88"/>
    <w:rsid w:val="0070252C"/>
    <w:rsid w:val="00705A5E"/>
    <w:rsid w:val="007102D2"/>
    <w:rsid w:val="007109CA"/>
    <w:rsid w:val="00713948"/>
    <w:rsid w:val="00715767"/>
    <w:rsid w:val="00717643"/>
    <w:rsid w:val="00720FF0"/>
    <w:rsid w:val="00721C9B"/>
    <w:rsid w:val="00721D78"/>
    <w:rsid w:val="00721DCE"/>
    <w:rsid w:val="007228DC"/>
    <w:rsid w:val="0072419E"/>
    <w:rsid w:val="007264F3"/>
    <w:rsid w:val="00730A14"/>
    <w:rsid w:val="00730FBE"/>
    <w:rsid w:val="00731865"/>
    <w:rsid w:val="00733993"/>
    <w:rsid w:val="007347B6"/>
    <w:rsid w:val="00734C27"/>
    <w:rsid w:val="0073526C"/>
    <w:rsid w:val="00735431"/>
    <w:rsid w:val="00736736"/>
    <w:rsid w:val="00740310"/>
    <w:rsid w:val="00740376"/>
    <w:rsid w:val="00740A83"/>
    <w:rsid w:val="00740E65"/>
    <w:rsid w:val="007410CF"/>
    <w:rsid w:val="00741E4E"/>
    <w:rsid w:val="0074216B"/>
    <w:rsid w:val="0074550A"/>
    <w:rsid w:val="00750EC1"/>
    <w:rsid w:val="00753A27"/>
    <w:rsid w:val="00755BA0"/>
    <w:rsid w:val="00755F05"/>
    <w:rsid w:val="007571B1"/>
    <w:rsid w:val="00762342"/>
    <w:rsid w:val="0076325F"/>
    <w:rsid w:val="00766B4A"/>
    <w:rsid w:val="00771A9F"/>
    <w:rsid w:val="007729E1"/>
    <w:rsid w:val="00772B14"/>
    <w:rsid w:val="00774699"/>
    <w:rsid w:val="0077565C"/>
    <w:rsid w:val="0077622E"/>
    <w:rsid w:val="00776EEF"/>
    <w:rsid w:val="007774C5"/>
    <w:rsid w:val="00780CD2"/>
    <w:rsid w:val="00782084"/>
    <w:rsid w:val="0078436D"/>
    <w:rsid w:val="0078646A"/>
    <w:rsid w:val="00787EE3"/>
    <w:rsid w:val="00790902"/>
    <w:rsid w:val="00790EDA"/>
    <w:rsid w:val="00792227"/>
    <w:rsid w:val="00792F24"/>
    <w:rsid w:val="00793360"/>
    <w:rsid w:val="0079342A"/>
    <w:rsid w:val="00794870"/>
    <w:rsid w:val="00795006"/>
    <w:rsid w:val="00795640"/>
    <w:rsid w:val="007A5AB2"/>
    <w:rsid w:val="007B02CE"/>
    <w:rsid w:val="007B2E03"/>
    <w:rsid w:val="007B3132"/>
    <w:rsid w:val="007B36AD"/>
    <w:rsid w:val="007B38F8"/>
    <w:rsid w:val="007B3F59"/>
    <w:rsid w:val="007B4949"/>
    <w:rsid w:val="007B6D34"/>
    <w:rsid w:val="007B7025"/>
    <w:rsid w:val="007B73A9"/>
    <w:rsid w:val="007C315E"/>
    <w:rsid w:val="007C6109"/>
    <w:rsid w:val="007C6F90"/>
    <w:rsid w:val="007D030E"/>
    <w:rsid w:val="007D2BC7"/>
    <w:rsid w:val="007D2D98"/>
    <w:rsid w:val="007D3D64"/>
    <w:rsid w:val="007D5609"/>
    <w:rsid w:val="007E22B8"/>
    <w:rsid w:val="007E2E16"/>
    <w:rsid w:val="007E3981"/>
    <w:rsid w:val="007E47C2"/>
    <w:rsid w:val="007E50C0"/>
    <w:rsid w:val="007F0BC6"/>
    <w:rsid w:val="007F1727"/>
    <w:rsid w:val="007F3DDA"/>
    <w:rsid w:val="007F413D"/>
    <w:rsid w:val="007F426C"/>
    <w:rsid w:val="007F4A16"/>
    <w:rsid w:val="007F53CC"/>
    <w:rsid w:val="00800639"/>
    <w:rsid w:val="008008F4"/>
    <w:rsid w:val="00800DB2"/>
    <w:rsid w:val="0080291F"/>
    <w:rsid w:val="00802BA9"/>
    <w:rsid w:val="00803124"/>
    <w:rsid w:val="00804599"/>
    <w:rsid w:val="008051C9"/>
    <w:rsid w:val="008063C1"/>
    <w:rsid w:val="00811228"/>
    <w:rsid w:val="00812CE5"/>
    <w:rsid w:val="00813395"/>
    <w:rsid w:val="0081343A"/>
    <w:rsid w:val="00815765"/>
    <w:rsid w:val="00817FC8"/>
    <w:rsid w:val="008214DD"/>
    <w:rsid w:val="0082230C"/>
    <w:rsid w:val="00824164"/>
    <w:rsid w:val="00824FE4"/>
    <w:rsid w:val="00826080"/>
    <w:rsid w:val="00831374"/>
    <w:rsid w:val="00832B6B"/>
    <w:rsid w:val="008364AA"/>
    <w:rsid w:val="00836B01"/>
    <w:rsid w:val="008401B0"/>
    <w:rsid w:val="0084235C"/>
    <w:rsid w:val="00844029"/>
    <w:rsid w:val="008462B0"/>
    <w:rsid w:val="0084649C"/>
    <w:rsid w:val="008468B2"/>
    <w:rsid w:val="00851BDF"/>
    <w:rsid w:val="00851EBF"/>
    <w:rsid w:val="008536FD"/>
    <w:rsid w:val="008573D3"/>
    <w:rsid w:val="00857580"/>
    <w:rsid w:val="0086053E"/>
    <w:rsid w:val="00860D8C"/>
    <w:rsid w:val="0086194C"/>
    <w:rsid w:val="0086248B"/>
    <w:rsid w:val="00863107"/>
    <w:rsid w:val="00863E3A"/>
    <w:rsid w:val="0086401B"/>
    <w:rsid w:val="00864F11"/>
    <w:rsid w:val="00865238"/>
    <w:rsid w:val="008667BF"/>
    <w:rsid w:val="00870FE8"/>
    <w:rsid w:val="0087140E"/>
    <w:rsid w:val="008736FA"/>
    <w:rsid w:val="00873E6D"/>
    <w:rsid w:val="00883F39"/>
    <w:rsid w:val="008854B0"/>
    <w:rsid w:val="0088569B"/>
    <w:rsid w:val="00886FAE"/>
    <w:rsid w:val="0089011B"/>
    <w:rsid w:val="00890A45"/>
    <w:rsid w:val="00890AB2"/>
    <w:rsid w:val="00892121"/>
    <w:rsid w:val="00892FEF"/>
    <w:rsid w:val="008930F2"/>
    <w:rsid w:val="00893C87"/>
    <w:rsid w:val="0089434B"/>
    <w:rsid w:val="0089492D"/>
    <w:rsid w:val="00894980"/>
    <w:rsid w:val="00895645"/>
    <w:rsid w:val="0089632A"/>
    <w:rsid w:val="00896A8F"/>
    <w:rsid w:val="008A52D0"/>
    <w:rsid w:val="008A56A8"/>
    <w:rsid w:val="008A6F9C"/>
    <w:rsid w:val="008A7174"/>
    <w:rsid w:val="008A7C01"/>
    <w:rsid w:val="008B0368"/>
    <w:rsid w:val="008B3B54"/>
    <w:rsid w:val="008B411D"/>
    <w:rsid w:val="008C2C0C"/>
    <w:rsid w:val="008C3782"/>
    <w:rsid w:val="008C4023"/>
    <w:rsid w:val="008C5E20"/>
    <w:rsid w:val="008D0655"/>
    <w:rsid w:val="008D2237"/>
    <w:rsid w:val="008D4A32"/>
    <w:rsid w:val="008D5790"/>
    <w:rsid w:val="008D593A"/>
    <w:rsid w:val="008E18D5"/>
    <w:rsid w:val="008E2023"/>
    <w:rsid w:val="008E31DA"/>
    <w:rsid w:val="008E504D"/>
    <w:rsid w:val="008E7514"/>
    <w:rsid w:val="008E7760"/>
    <w:rsid w:val="008F12BE"/>
    <w:rsid w:val="008F1ED7"/>
    <w:rsid w:val="008F2E4C"/>
    <w:rsid w:val="008F4FA8"/>
    <w:rsid w:val="008F6FAB"/>
    <w:rsid w:val="0090385A"/>
    <w:rsid w:val="00904BC7"/>
    <w:rsid w:val="00906760"/>
    <w:rsid w:val="00907ACD"/>
    <w:rsid w:val="00916565"/>
    <w:rsid w:val="00916D78"/>
    <w:rsid w:val="00916F37"/>
    <w:rsid w:val="00922001"/>
    <w:rsid w:val="00922C17"/>
    <w:rsid w:val="00923589"/>
    <w:rsid w:val="0092453D"/>
    <w:rsid w:val="0092758F"/>
    <w:rsid w:val="00927C8D"/>
    <w:rsid w:val="00931230"/>
    <w:rsid w:val="00931575"/>
    <w:rsid w:val="00931C27"/>
    <w:rsid w:val="00933FBA"/>
    <w:rsid w:val="00934DB0"/>
    <w:rsid w:val="0093504C"/>
    <w:rsid w:val="009371F4"/>
    <w:rsid w:val="0094044E"/>
    <w:rsid w:val="00942DDD"/>
    <w:rsid w:val="00945524"/>
    <w:rsid w:val="009516A8"/>
    <w:rsid w:val="009522B9"/>
    <w:rsid w:val="009525E6"/>
    <w:rsid w:val="00953039"/>
    <w:rsid w:val="0095394A"/>
    <w:rsid w:val="009543E7"/>
    <w:rsid w:val="0095616F"/>
    <w:rsid w:val="009565C4"/>
    <w:rsid w:val="009566EE"/>
    <w:rsid w:val="009577A1"/>
    <w:rsid w:val="009604C4"/>
    <w:rsid w:val="00961F8D"/>
    <w:rsid w:val="00967AA3"/>
    <w:rsid w:val="009704A7"/>
    <w:rsid w:val="009723D2"/>
    <w:rsid w:val="0097298A"/>
    <w:rsid w:val="009734D7"/>
    <w:rsid w:val="00973BDB"/>
    <w:rsid w:val="00974C7A"/>
    <w:rsid w:val="00975991"/>
    <w:rsid w:val="00976939"/>
    <w:rsid w:val="0097705C"/>
    <w:rsid w:val="00980128"/>
    <w:rsid w:val="00980170"/>
    <w:rsid w:val="00981830"/>
    <w:rsid w:val="00982C42"/>
    <w:rsid w:val="0098546D"/>
    <w:rsid w:val="00987633"/>
    <w:rsid w:val="00990022"/>
    <w:rsid w:val="00992BC2"/>
    <w:rsid w:val="00992DBF"/>
    <w:rsid w:val="00993CCE"/>
    <w:rsid w:val="009953BB"/>
    <w:rsid w:val="00995BD8"/>
    <w:rsid w:val="00996F81"/>
    <w:rsid w:val="00997627"/>
    <w:rsid w:val="009A16EE"/>
    <w:rsid w:val="009A1CE6"/>
    <w:rsid w:val="009A3228"/>
    <w:rsid w:val="009A4E57"/>
    <w:rsid w:val="009B4129"/>
    <w:rsid w:val="009B47A1"/>
    <w:rsid w:val="009C024C"/>
    <w:rsid w:val="009C1EA7"/>
    <w:rsid w:val="009C288C"/>
    <w:rsid w:val="009C346B"/>
    <w:rsid w:val="009D0145"/>
    <w:rsid w:val="009D2036"/>
    <w:rsid w:val="009D4E3D"/>
    <w:rsid w:val="009D5467"/>
    <w:rsid w:val="009D641E"/>
    <w:rsid w:val="009D673B"/>
    <w:rsid w:val="009D79FB"/>
    <w:rsid w:val="009E040B"/>
    <w:rsid w:val="009E1BD8"/>
    <w:rsid w:val="009E2FEC"/>
    <w:rsid w:val="009E455C"/>
    <w:rsid w:val="009E490F"/>
    <w:rsid w:val="009E4CCB"/>
    <w:rsid w:val="009E5C0D"/>
    <w:rsid w:val="009F2832"/>
    <w:rsid w:val="009F393D"/>
    <w:rsid w:val="009F451F"/>
    <w:rsid w:val="009F4BB9"/>
    <w:rsid w:val="009F557B"/>
    <w:rsid w:val="009F5E2E"/>
    <w:rsid w:val="009F733E"/>
    <w:rsid w:val="009F7F46"/>
    <w:rsid w:val="00A000BF"/>
    <w:rsid w:val="00A01705"/>
    <w:rsid w:val="00A01F45"/>
    <w:rsid w:val="00A04D84"/>
    <w:rsid w:val="00A0587E"/>
    <w:rsid w:val="00A05ABC"/>
    <w:rsid w:val="00A05FF3"/>
    <w:rsid w:val="00A11B72"/>
    <w:rsid w:val="00A12646"/>
    <w:rsid w:val="00A135D1"/>
    <w:rsid w:val="00A1398F"/>
    <w:rsid w:val="00A139DC"/>
    <w:rsid w:val="00A14F03"/>
    <w:rsid w:val="00A150DA"/>
    <w:rsid w:val="00A1520E"/>
    <w:rsid w:val="00A1648B"/>
    <w:rsid w:val="00A16FAE"/>
    <w:rsid w:val="00A173EE"/>
    <w:rsid w:val="00A176F5"/>
    <w:rsid w:val="00A2391E"/>
    <w:rsid w:val="00A248DF"/>
    <w:rsid w:val="00A25EAC"/>
    <w:rsid w:val="00A25F45"/>
    <w:rsid w:val="00A275BC"/>
    <w:rsid w:val="00A30491"/>
    <w:rsid w:val="00A3325E"/>
    <w:rsid w:val="00A333A7"/>
    <w:rsid w:val="00A357BF"/>
    <w:rsid w:val="00A3672C"/>
    <w:rsid w:val="00A37A87"/>
    <w:rsid w:val="00A40983"/>
    <w:rsid w:val="00A40D0E"/>
    <w:rsid w:val="00A41F02"/>
    <w:rsid w:val="00A4329E"/>
    <w:rsid w:val="00A43309"/>
    <w:rsid w:val="00A45148"/>
    <w:rsid w:val="00A45E3E"/>
    <w:rsid w:val="00A464B4"/>
    <w:rsid w:val="00A4651F"/>
    <w:rsid w:val="00A47170"/>
    <w:rsid w:val="00A474B0"/>
    <w:rsid w:val="00A514AE"/>
    <w:rsid w:val="00A51786"/>
    <w:rsid w:val="00A543C3"/>
    <w:rsid w:val="00A549E7"/>
    <w:rsid w:val="00A5571D"/>
    <w:rsid w:val="00A55E90"/>
    <w:rsid w:val="00A56294"/>
    <w:rsid w:val="00A57627"/>
    <w:rsid w:val="00A63D6B"/>
    <w:rsid w:val="00A6443D"/>
    <w:rsid w:val="00A644EC"/>
    <w:rsid w:val="00A65503"/>
    <w:rsid w:val="00A71D47"/>
    <w:rsid w:val="00A761D1"/>
    <w:rsid w:val="00A767FB"/>
    <w:rsid w:val="00A80594"/>
    <w:rsid w:val="00A81755"/>
    <w:rsid w:val="00A8247A"/>
    <w:rsid w:val="00A829F8"/>
    <w:rsid w:val="00A82C55"/>
    <w:rsid w:val="00A83DB7"/>
    <w:rsid w:val="00A84B52"/>
    <w:rsid w:val="00A8594E"/>
    <w:rsid w:val="00A8660F"/>
    <w:rsid w:val="00A92112"/>
    <w:rsid w:val="00A930D7"/>
    <w:rsid w:val="00A946B4"/>
    <w:rsid w:val="00A95555"/>
    <w:rsid w:val="00A95C48"/>
    <w:rsid w:val="00A963D6"/>
    <w:rsid w:val="00AA0C19"/>
    <w:rsid w:val="00AA1E05"/>
    <w:rsid w:val="00AA2339"/>
    <w:rsid w:val="00AA39AD"/>
    <w:rsid w:val="00AA42B5"/>
    <w:rsid w:val="00AA49F5"/>
    <w:rsid w:val="00AA62E5"/>
    <w:rsid w:val="00AA6953"/>
    <w:rsid w:val="00AA6F13"/>
    <w:rsid w:val="00AA7056"/>
    <w:rsid w:val="00AA7E4D"/>
    <w:rsid w:val="00AB0C01"/>
    <w:rsid w:val="00AB1E53"/>
    <w:rsid w:val="00AB31C6"/>
    <w:rsid w:val="00AB37A8"/>
    <w:rsid w:val="00AB41D2"/>
    <w:rsid w:val="00AB523B"/>
    <w:rsid w:val="00AB790C"/>
    <w:rsid w:val="00AC1922"/>
    <w:rsid w:val="00AC2EC7"/>
    <w:rsid w:val="00AC3D57"/>
    <w:rsid w:val="00AC4A8E"/>
    <w:rsid w:val="00AC651C"/>
    <w:rsid w:val="00AC6DAD"/>
    <w:rsid w:val="00AC7A60"/>
    <w:rsid w:val="00AD04F4"/>
    <w:rsid w:val="00AD309A"/>
    <w:rsid w:val="00AD3D77"/>
    <w:rsid w:val="00AD52B5"/>
    <w:rsid w:val="00AD7E40"/>
    <w:rsid w:val="00AE21E9"/>
    <w:rsid w:val="00AE2446"/>
    <w:rsid w:val="00AE340F"/>
    <w:rsid w:val="00AE5F56"/>
    <w:rsid w:val="00AF2F0A"/>
    <w:rsid w:val="00AF4F93"/>
    <w:rsid w:val="00AF5BAF"/>
    <w:rsid w:val="00AF76F4"/>
    <w:rsid w:val="00B0050D"/>
    <w:rsid w:val="00B02941"/>
    <w:rsid w:val="00B04456"/>
    <w:rsid w:val="00B056B4"/>
    <w:rsid w:val="00B076FD"/>
    <w:rsid w:val="00B07ED5"/>
    <w:rsid w:val="00B108F3"/>
    <w:rsid w:val="00B13DA9"/>
    <w:rsid w:val="00B1477A"/>
    <w:rsid w:val="00B1547E"/>
    <w:rsid w:val="00B1732E"/>
    <w:rsid w:val="00B17960"/>
    <w:rsid w:val="00B17B6B"/>
    <w:rsid w:val="00B20993"/>
    <w:rsid w:val="00B20C3A"/>
    <w:rsid w:val="00B22BF0"/>
    <w:rsid w:val="00B22F05"/>
    <w:rsid w:val="00B248C5"/>
    <w:rsid w:val="00B260AC"/>
    <w:rsid w:val="00B30A47"/>
    <w:rsid w:val="00B34ADF"/>
    <w:rsid w:val="00B34B14"/>
    <w:rsid w:val="00B3571B"/>
    <w:rsid w:val="00B36161"/>
    <w:rsid w:val="00B400EB"/>
    <w:rsid w:val="00B4250E"/>
    <w:rsid w:val="00B427F5"/>
    <w:rsid w:val="00B42E96"/>
    <w:rsid w:val="00B44BB1"/>
    <w:rsid w:val="00B45718"/>
    <w:rsid w:val="00B458A2"/>
    <w:rsid w:val="00B467DE"/>
    <w:rsid w:val="00B50EE6"/>
    <w:rsid w:val="00B52185"/>
    <w:rsid w:val="00B52423"/>
    <w:rsid w:val="00B543B8"/>
    <w:rsid w:val="00B566A9"/>
    <w:rsid w:val="00B5684A"/>
    <w:rsid w:val="00B64662"/>
    <w:rsid w:val="00B66522"/>
    <w:rsid w:val="00B66EA4"/>
    <w:rsid w:val="00B66F09"/>
    <w:rsid w:val="00B72D24"/>
    <w:rsid w:val="00B734E1"/>
    <w:rsid w:val="00B74D8E"/>
    <w:rsid w:val="00B752DB"/>
    <w:rsid w:val="00B767E4"/>
    <w:rsid w:val="00B77F13"/>
    <w:rsid w:val="00B81417"/>
    <w:rsid w:val="00B87464"/>
    <w:rsid w:val="00B8763D"/>
    <w:rsid w:val="00B8791A"/>
    <w:rsid w:val="00B928D7"/>
    <w:rsid w:val="00B9409C"/>
    <w:rsid w:val="00B94780"/>
    <w:rsid w:val="00B94A7D"/>
    <w:rsid w:val="00B95595"/>
    <w:rsid w:val="00B95F26"/>
    <w:rsid w:val="00B96D42"/>
    <w:rsid w:val="00B9753A"/>
    <w:rsid w:val="00B97752"/>
    <w:rsid w:val="00BA0D39"/>
    <w:rsid w:val="00BA1BCA"/>
    <w:rsid w:val="00BA2C97"/>
    <w:rsid w:val="00BA3125"/>
    <w:rsid w:val="00BA38F0"/>
    <w:rsid w:val="00BA68B6"/>
    <w:rsid w:val="00BB262F"/>
    <w:rsid w:val="00BB4226"/>
    <w:rsid w:val="00BB479C"/>
    <w:rsid w:val="00BB47D2"/>
    <w:rsid w:val="00BB58E2"/>
    <w:rsid w:val="00BB7AEA"/>
    <w:rsid w:val="00BC1D59"/>
    <w:rsid w:val="00BC1DC0"/>
    <w:rsid w:val="00BC2965"/>
    <w:rsid w:val="00BC2C1B"/>
    <w:rsid w:val="00BC3417"/>
    <w:rsid w:val="00BC4720"/>
    <w:rsid w:val="00BC49BE"/>
    <w:rsid w:val="00BC4FF5"/>
    <w:rsid w:val="00BC5306"/>
    <w:rsid w:val="00BC693B"/>
    <w:rsid w:val="00BC7B6B"/>
    <w:rsid w:val="00BD2162"/>
    <w:rsid w:val="00BD5B34"/>
    <w:rsid w:val="00BD661A"/>
    <w:rsid w:val="00BD7349"/>
    <w:rsid w:val="00BD75A2"/>
    <w:rsid w:val="00BE17D5"/>
    <w:rsid w:val="00BE59AA"/>
    <w:rsid w:val="00BE59DA"/>
    <w:rsid w:val="00BE712F"/>
    <w:rsid w:val="00BE7A87"/>
    <w:rsid w:val="00BE7AA3"/>
    <w:rsid w:val="00BF3650"/>
    <w:rsid w:val="00BF5A82"/>
    <w:rsid w:val="00BF7A4A"/>
    <w:rsid w:val="00C0257B"/>
    <w:rsid w:val="00C0265A"/>
    <w:rsid w:val="00C02BE7"/>
    <w:rsid w:val="00C04150"/>
    <w:rsid w:val="00C044E2"/>
    <w:rsid w:val="00C06CA0"/>
    <w:rsid w:val="00C125E2"/>
    <w:rsid w:val="00C14F41"/>
    <w:rsid w:val="00C174B3"/>
    <w:rsid w:val="00C2017A"/>
    <w:rsid w:val="00C2026B"/>
    <w:rsid w:val="00C20470"/>
    <w:rsid w:val="00C21E4F"/>
    <w:rsid w:val="00C21FE7"/>
    <w:rsid w:val="00C22D77"/>
    <w:rsid w:val="00C24F06"/>
    <w:rsid w:val="00C30294"/>
    <w:rsid w:val="00C31607"/>
    <w:rsid w:val="00C31A97"/>
    <w:rsid w:val="00C31F75"/>
    <w:rsid w:val="00C32272"/>
    <w:rsid w:val="00C3454B"/>
    <w:rsid w:val="00C34B2F"/>
    <w:rsid w:val="00C3528F"/>
    <w:rsid w:val="00C3589B"/>
    <w:rsid w:val="00C379CE"/>
    <w:rsid w:val="00C4042C"/>
    <w:rsid w:val="00C4083B"/>
    <w:rsid w:val="00C40FE3"/>
    <w:rsid w:val="00C41CCC"/>
    <w:rsid w:val="00C43654"/>
    <w:rsid w:val="00C4641B"/>
    <w:rsid w:val="00C47144"/>
    <w:rsid w:val="00C47762"/>
    <w:rsid w:val="00C50BA1"/>
    <w:rsid w:val="00C53E70"/>
    <w:rsid w:val="00C54AE8"/>
    <w:rsid w:val="00C60D16"/>
    <w:rsid w:val="00C62F0D"/>
    <w:rsid w:val="00C642B2"/>
    <w:rsid w:val="00C649AE"/>
    <w:rsid w:val="00C65D98"/>
    <w:rsid w:val="00C65F1A"/>
    <w:rsid w:val="00C6690E"/>
    <w:rsid w:val="00C66D7C"/>
    <w:rsid w:val="00C66E6D"/>
    <w:rsid w:val="00C703C5"/>
    <w:rsid w:val="00C70A9A"/>
    <w:rsid w:val="00C70FBB"/>
    <w:rsid w:val="00C71945"/>
    <w:rsid w:val="00C725AB"/>
    <w:rsid w:val="00C73188"/>
    <w:rsid w:val="00C74E02"/>
    <w:rsid w:val="00C77425"/>
    <w:rsid w:val="00C7748F"/>
    <w:rsid w:val="00C805F2"/>
    <w:rsid w:val="00C81C86"/>
    <w:rsid w:val="00C81E28"/>
    <w:rsid w:val="00C823BE"/>
    <w:rsid w:val="00C864DE"/>
    <w:rsid w:val="00C869E4"/>
    <w:rsid w:val="00C917D3"/>
    <w:rsid w:val="00C91A5C"/>
    <w:rsid w:val="00C91AA5"/>
    <w:rsid w:val="00C93A8E"/>
    <w:rsid w:val="00C949ED"/>
    <w:rsid w:val="00C96159"/>
    <w:rsid w:val="00C97AEC"/>
    <w:rsid w:val="00CA0AC5"/>
    <w:rsid w:val="00CA1652"/>
    <w:rsid w:val="00CA1C6C"/>
    <w:rsid w:val="00CA3FA8"/>
    <w:rsid w:val="00CA70A5"/>
    <w:rsid w:val="00CA735D"/>
    <w:rsid w:val="00CB03BA"/>
    <w:rsid w:val="00CB19F0"/>
    <w:rsid w:val="00CB6655"/>
    <w:rsid w:val="00CB7365"/>
    <w:rsid w:val="00CB7871"/>
    <w:rsid w:val="00CC145C"/>
    <w:rsid w:val="00CC4C20"/>
    <w:rsid w:val="00CC5CDC"/>
    <w:rsid w:val="00CC5E40"/>
    <w:rsid w:val="00CC6121"/>
    <w:rsid w:val="00CD05EA"/>
    <w:rsid w:val="00CD194D"/>
    <w:rsid w:val="00CD5891"/>
    <w:rsid w:val="00CD603B"/>
    <w:rsid w:val="00CD6246"/>
    <w:rsid w:val="00CD67FE"/>
    <w:rsid w:val="00CE03B8"/>
    <w:rsid w:val="00CE0A02"/>
    <w:rsid w:val="00CE1942"/>
    <w:rsid w:val="00CE1A4B"/>
    <w:rsid w:val="00CE70DA"/>
    <w:rsid w:val="00CE7173"/>
    <w:rsid w:val="00CE7A62"/>
    <w:rsid w:val="00CF025F"/>
    <w:rsid w:val="00CF2771"/>
    <w:rsid w:val="00CF4C50"/>
    <w:rsid w:val="00CF4EFC"/>
    <w:rsid w:val="00CF56C0"/>
    <w:rsid w:val="00D00E99"/>
    <w:rsid w:val="00D01BAC"/>
    <w:rsid w:val="00D04B24"/>
    <w:rsid w:val="00D10AC9"/>
    <w:rsid w:val="00D11DD2"/>
    <w:rsid w:val="00D11FC8"/>
    <w:rsid w:val="00D12DCD"/>
    <w:rsid w:val="00D14981"/>
    <w:rsid w:val="00D150D3"/>
    <w:rsid w:val="00D1569F"/>
    <w:rsid w:val="00D15790"/>
    <w:rsid w:val="00D17883"/>
    <w:rsid w:val="00D17BEC"/>
    <w:rsid w:val="00D20B1E"/>
    <w:rsid w:val="00D21D63"/>
    <w:rsid w:val="00D22462"/>
    <w:rsid w:val="00D230AC"/>
    <w:rsid w:val="00D245DB"/>
    <w:rsid w:val="00D25613"/>
    <w:rsid w:val="00D31CFD"/>
    <w:rsid w:val="00D32489"/>
    <w:rsid w:val="00D3302D"/>
    <w:rsid w:val="00D332D7"/>
    <w:rsid w:val="00D3349E"/>
    <w:rsid w:val="00D40FA4"/>
    <w:rsid w:val="00D4129A"/>
    <w:rsid w:val="00D41EE2"/>
    <w:rsid w:val="00D42950"/>
    <w:rsid w:val="00D43329"/>
    <w:rsid w:val="00D44088"/>
    <w:rsid w:val="00D45CDF"/>
    <w:rsid w:val="00D47B7B"/>
    <w:rsid w:val="00D5022B"/>
    <w:rsid w:val="00D51CB6"/>
    <w:rsid w:val="00D52C71"/>
    <w:rsid w:val="00D52FCD"/>
    <w:rsid w:val="00D55AD9"/>
    <w:rsid w:val="00D56FD3"/>
    <w:rsid w:val="00D62490"/>
    <w:rsid w:val="00D6476B"/>
    <w:rsid w:val="00D64C54"/>
    <w:rsid w:val="00D66393"/>
    <w:rsid w:val="00D70B72"/>
    <w:rsid w:val="00D70D45"/>
    <w:rsid w:val="00D73CB8"/>
    <w:rsid w:val="00D73D1C"/>
    <w:rsid w:val="00D76C95"/>
    <w:rsid w:val="00D76F85"/>
    <w:rsid w:val="00D80EB6"/>
    <w:rsid w:val="00D823A5"/>
    <w:rsid w:val="00D8455F"/>
    <w:rsid w:val="00D84589"/>
    <w:rsid w:val="00D84E2B"/>
    <w:rsid w:val="00D84F3A"/>
    <w:rsid w:val="00D85398"/>
    <w:rsid w:val="00D860C2"/>
    <w:rsid w:val="00D9092D"/>
    <w:rsid w:val="00D93466"/>
    <w:rsid w:val="00D940E7"/>
    <w:rsid w:val="00D94888"/>
    <w:rsid w:val="00D94EB6"/>
    <w:rsid w:val="00D96A7D"/>
    <w:rsid w:val="00D97A2E"/>
    <w:rsid w:val="00DA010D"/>
    <w:rsid w:val="00DA275B"/>
    <w:rsid w:val="00DA2BE5"/>
    <w:rsid w:val="00DA3514"/>
    <w:rsid w:val="00DA4AA5"/>
    <w:rsid w:val="00DA6532"/>
    <w:rsid w:val="00DA7591"/>
    <w:rsid w:val="00DB4BD7"/>
    <w:rsid w:val="00DB50F1"/>
    <w:rsid w:val="00DB62CD"/>
    <w:rsid w:val="00DC10F9"/>
    <w:rsid w:val="00DC26F5"/>
    <w:rsid w:val="00DC55D9"/>
    <w:rsid w:val="00DC6564"/>
    <w:rsid w:val="00DC7101"/>
    <w:rsid w:val="00DC7AA1"/>
    <w:rsid w:val="00DC7B60"/>
    <w:rsid w:val="00DD0401"/>
    <w:rsid w:val="00DD27A6"/>
    <w:rsid w:val="00DD52F8"/>
    <w:rsid w:val="00DE00CD"/>
    <w:rsid w:val="00DE1376"/>
    <w:rsid w:val="00DE323F"/>
    <w:rsid w:val="00DE3A45"/>
    <w:rsid w:val="00DE4C09"/>
    <w:rsid w:val="00DE5384"/>
    <w:rsid w:val="00DE5E02"/>
    <w:rsid w:val="00DE75E0"/>
    <w:rsid w:val="00DE7B55"/>
    <w:rsid w:val="00DF0514"/>
    <w:rsid w:val="00DF0B0F"/>
    <w:rsid w:val="00DF2290"/>
    <w:rsid w:val="00DF3C02"/>
    <w:rsid w:val="00E00011"/>
    <w:rsid w:val="00E00813"/>
    <w:rsid w:val="00E00922"/>
    <w:rsid w:val="00E05EA2"/>
    <w:rsid w:val="00E1014D"/>
    <w:rsid w:val="00E10561"/>
    <w:rsid w:val="00E150D9"/>
    <w:rsid w:val="00E2023B"/>
    <w:rsid w:val="00E205CE"/>
    <w:rsid w:val="00E20E45"/>
    <w:rsid w:val="00E23981"/>
    <w:rsid w:val="00E25165"/>
    <w:rsid w:val="00E263F9"/>
    <w:rsid w:val="00E27156"/>
    <w:rsid w:val="00E272EC"/>
    <w:rsid w:val="00E30E21"/>
    <w:rsid w:val="00E32798"/>
    <w:rsid w:val="00E3542F"/>
    <w:rsid w:val="00E360A0"/>
    <w:rsid w:val="00E36205"/>
    <w:rsid w:val="00E37D01"/>
    <w:rsid w:val="00E41005"/>
    <w:rsid w:val="00E413FF"/>
    <w:rsid w:val="00E41AEF"/>
    <w:rsid w:val="00E4271A"/>
    <w:rsid w:val="00E45DF8"/>
    <w:rsid w:val="00E47711"/>
    <w:rsid w:val="00E47E89"/>
    <w:rsid w:val="00E51C91"/>
    <w:rsid w:val="00E52DE5"/>
    <w:rsid w:val="00E52F7D"/>
    <w:rsid w:val="00E62139"/>
    <w:rsid w:val="00E63E5B"/>
    <w:rsid w:val="00E65A1B"/>
    <w:rsid w:val="00E6649B"/>
    <w:rsid w:val="00E667C1"/>
    <w:rsid w:val="00E66C7C"/>
    <w:rsid w:val="00E71883"/>
    <w:rsid w:val="00E71CC4"/>
    <w:rsid w:val="00E72067"/>
    <w:rsid w:val="00E7592A"/>
    <w:rsid w:val="00E7594C"/>
    <w:rsid w:val="00E76B36"/>
    <w:rsid w:val="00E7736E"/>
    <w:rsid w:val="00E7759B"/>
    <w:rsid w:val="00E84A94"/>
    <w:rsid w:val="00E84B9D"/>
    <w:rsid w:val="00E86610"/>
    <w:rsid w:val="00E87377"/>
    <w:rsid w:val="00E92B85"/>
    <w:rsid w:val="00E93415"/>
    <w:rsid w:val="00E95D27"/>
    <w:rsid w:val="00E97C19"/>
    <w:rsid w:val="00EA2253"/>
    <w:rsid w:val="00EA59B1"/>
    <w:rsid w:val="00EA5E9E"/>
    <w:rsid w:val="00EA6AFE"/>
    <w:rsid w:val="00EB20AD"/>
    <w:rsid w:val="00EB22F4"/>
    <w:rsid w:val="00EB2502"/>
    <w:rsid w:val="00EB4677"/>
    <w:rsid w:val="00EB490C"/>
    <w:rsid w:val="00EB6BBF"/>
    <w:rsid w:val="00EC28BD"/>
    <w:rsid w:val="00EC3B26"/>
    <w:rsid w:val="00EC3D7F"/>
    <w:rsid w:val="00EC3F88"/>
    <w:rsid w:val="00EC61EC"/>
    <w:rsid w:val="00EC73A9"/>
    <w:rsid w:val="00ED36D8"/>
    <w:rsid w:val="00ED4FA4"/>
    <w:rsid w:val="00ED5D24"/>
    <w:rsid w:val="00ED62CD"/>
    <w:rsid w:val="00ED72FA"/>
    <w:rsid w:val="00ED73B2"/>
    <w:rsid w:val="00EE06ED"/>
    <w:rsid w:val="00EE152A"/>
    <w:rsid w:val="00EE5FCA"/>
    <w:rsid w:val="00EE6BD7"/>
    <w:rsid w:val="00EF06CD"/>
    <w:rsid w:val="00EF1B79"/>
    <w:rsid w:val="00EF3B6B"/>
    <w:rsid w:val="00EF448B"/>
    <w:rsid w:val="00EF450D"/>
    <w:rsid w:val="00EF5087"/>
    <w:rsid w:val="00EF6EC5"/>
    <w:rsid w:val="00F00604"/>
    <w:rsid w:val="00F02DF2"/>
    <w:rsid w:val="00F03994"/>
    <w:rsid w:val="00F0470C"/>
    <w:rsid w:val="00F0689D"/>
    <w:rsid w:val="00F071EC"/>
    <w:rsid w:val="00F105E7"/>
    <w:rsid w:val="00F15989"/>
    <w:rsid w:val="00F1728F"/>
    <w:rsid w:val="00F2089B"/>
    <w:rsid w:val="00F222D5"/>
    <w:rsid w:val="00F24B59"/>
    <w:rsid w:val="00F272A7"/>
    <w:rsid w:val="00F2796A"/>
    <w:rsid w:val="00F30429"/>
    <w:rsid w:val="00F31840"/>
    <w:rsid w:val="00F31DC5"/>
    <w:rsid w:val="00F33924"/>
    <w:rsid w:val="00F377E7"/>
    <w:rsid w:val="00F37ACC"/>
    <w:rsid w:val="00F414C8"/>
    <w:rsid w:val="00F42001"/>
    <w:rsid w:val="00F43522"/>
    <w:rsid w:val="00F438B0"/>
    <w:rsid w:val="00F44A5C"/>
    <w:rsid w:val="00F451F8"/>
    <w:rsid w:val="00F45D1B"/>
    <w:rsid w:val="00F46A40"/>
    <w:rsid w:val="00F47F71"/>
    <w:rsid w:val="00F500ED"/>
    <w:rsid w:val="00F50754"/>
    <w:rsid w:val="00F5322C"/>
    <w:rsid w:val="00F53C10"/>
    <w:rsid w:val="00F5494E"/>
    <w:rsid w:val="00F6046B"/>
    <w:rsid w:val="00F63B99"/>
    <w:rsid w:val="00F64776"/>
    <w:rsid w:val="00F64D0F"/>
    <w:rsid w:val="00F64DCF"/>
    <w:rsid w:val="00F6556C"/>
    <w:rsid w:val="00F6638A"/>
    <w:rsid w:val="00F720AB"/>
    <w:rsid w:val="00F729E7"/>
    <w:rsid w:val="00F73032"/>
    <w:rsid w:val="00F7516C"/>
    <w:rsid w:val="00F75413"/>
    <w:rsid w:val="00F766E0"/>
    <w:rsid w:val="00F766F0"/>
    <w:rsid w:val="00F80109"/>
    <w:rsid w:val="00F81E82"/>
    <w:rsid w:val="00F82C49"/>
    <w:rsid w:val="00F839E6"/>
    <w:rsid w:val="00F83AED"/>
    <w:rsid w:val="00F84EB8"/>
    <w:rsid w:val="00F8681E"/>
    <w:rsid w:val="00F86E21"/>
    <w:rsid w:val="00F90D90"/>
    <w:rsid w:val="00F9330B"/>
    <w:rsid w:val="00F9366E"/>
    <w:rsid w:val="00F974A1"/>
    <w:rsid w:val="00FA1517"/>
    <w:rsid w:val="00FA4FEB"/>
    <w:rsid w:val="00FA547E"/>
    <w:rsid w:val="00FA6390"/>
    <w:rsid w:val="00FA6819"/>
    <w:rsid w:val="00FA7163"/>
    <w:rsid w:val="00FA759C"/>
    <w:rsid w:val="00FA7E6A"/>
    <w:rsid w:val="00FA7F64"/>
    <w:rsid w:val="00FB01B5"/>
    <w:rsid w:val="00FB138E"/>
    <w:rsid w:val="00FB1F8E"/>
    <w:rsid w:val="00FB52C3"/>
    <w:rsid w:val="00FB6BF8"/>
    <w:rsid w:val="00FB7EB5"/>
    <w:rsid w:val="00FC0284"/>
    <w:rsid w:val="00FC0639"/>
    <w:rsid w:val="00FC0FD9"/>
    <w:rsid w:val="00FC187A"/>
    <w:rsid w:val="00FC3C86"/>
    <w:rsid w:val="00FC5AD1"/>
    <w:rsid w:val="00FC754F"/>
    <w:rsid w:val="00FD2AB1"/>
    <w:rsid w:val="00FD45C9"/>
    <w:rsid w:val="00FD64E2"/>
    <w:rsid w:val="00FD66D5"/>
    <w:rsid w:val="00FE18E2"/>
    <w:rsid w:val="00FE49C4"/>
    <w:rsid w:val="00FF06F0"/>
    <w:rsid w:val="00FF513C"/>
    <w:rsid w:val="00FF54BC"/>
    <w:rsid w:val="00FF6C4C"/>
    <w:rsid w:val="023CBFB9"/>
    <w:rsid w:val="0364980A"/>
    <w:rsid w:val="037C27FB"/>
    <w:rsid w:val="0638DF89"/>
    <w:rsid w:val="07B6243D"/>
    <w:rsid w:val="08B8D3D7"/>
    <w:rsid w:val="0C81CCE6"/>
    <w:rsid w:val="0FAF768E"/>
    <w:rsid w:val="104C9AF1"/>
    <w:rsid w:val="108D6706"/>
    <w:rsid w:val="11D9A738"/>
    <w:rsid w:val="13F700E8"/>
    <w:rsid w:val="16181DAF"/>
    <w:rsid w:val="18BF2923"/>
    <w:rsid w:val="193509F3"/>
    <w:rsid w:val="1AFFCB71"/>
    <w:rsid w:val="1B66BB4D"/>
    <w:rsid w:val="1E25D90C"/>
    <w:rsid w:val="1F00D8B8"/>
    <w:rsid w:val="1F50297F"/>
    <w:rsid w:val="204C3EE0"/>
    <w:rsid w:val="22198FE4"/>
    <w:rsid w:val="223E9B16"/>
    <w:rsid w:val="2432D02C"/>
    <w:rsid w:val="279F8BB1"/>
    <w:rsid w:val="28893D42"/>
    <w:rsid w:val="28BCD0DE"/>
    <w:rsid w:val="2AA83E97"/>
    <w:rsid w:val="2DC6AA5F"/>
    <w:rsid w:val="2DE684B3"/>
    <w:rsid w:val="2F94D153"/>
    <w:rsid w:val="3365085A"/>
    <w:rsid w:val="33A06FD3"/>
    <w:rsid w:val="34353D23"/>
    <w:rsid w:val="34A74466"/>
    <w:rsid w:val="36079943"/>
    <w:rsid w:val="3682CD9C"/>
    <w:rsid w:val="39F93384"/>
    <w:rsid w:val="3B77D14A"/>
    <w:rsid w:val="3E7B0AE1"/>
    <w:rsid w:val="3EF1EF57"/>
    <w:rsid w:val="400F611D"/>
    <w:rsid w:val="415FD2E1"/>
    <w:rsid w:val="42D10E4B"/>
    <w:rsid w:val="4549D40F"/>
    <w:rsid w:val="4706345E"/>
    <w:rsid w:val="486F5A28"/>
    <w:rsid w:val="4954AD48"/>
    <w:rsid w:val="4BE75C0A"/>
    <w:rsid w:val="4C7F94C2"/>
    <w:rsid w:val="4CF97286"/>
    <w:rsid w:val="4DA8EB32"/>
    <w:rsid w:val="508A0EA7"/>
    <w:rsid w:val="5098CA01"/>
    <w:rsid w:val="527981A1"/>
    <w:rsid w:val="57A20613"/>
    <w:rsid w:val="59032831"/>
    <w:rsid w:val="5AEED62E"/>
    <w:rsid w:val="5B220E88"/>
    <w:rsid w:val="5C8CAF1C"/>
    <w:rsid w:val="5DB88806"/>
    <w:rsid w:val="5F7E0C0D"/>
    <w:rsid w:val="5FC2F6CC"/>
    <w:rsid w:val="60D8CF96"/>
    <w:rsid w:val="6481ACBB"/>
    <w:rsid w:val="65B95142"/>
    <w:rsid w:val="65F05819"/>
    <w:rsid w:val="66D6D45E"/>
    <w:rsid w:val="67361502"/>
    <w:rsid w:val="6BD86E89"/>
    <w:rsid w:val="6E2C0D73"/>
    <w:rsid w:val="6E89D11B"/>
    <w:rsid w:val="6FA02BB8"/>
    <w:rsid w:val="70490E07"/>
    <w:rsid w:val="710D615B"/>
    <w:rsid w:val="71564ED4"/>
    <w:rsid w:val="71943CA4"/>
    <w:rsid w:val="71B34740"/>
    <w:rsid w:val="74B1C705"/>
    <w:rsid w:val="7781B621"/>
    <w:rsid w:val="78081E5F"/>
    <w:rsid w:val="7928AAB4"/>
    <w:rsid w:val="79D636B5"/>
    <w:rsid w:val="79EC755E"/>
    <w:rsid w:val="79EE94F0"/>
    <w:rsid w:val="7A5071C0"/>
    <w:rsid w:val="7B0E2585"/>
    <w:rsid w:val="7B54A012"/>
    <w:rsid w:val="7BFE9DE0"/>
    <w:rsid w:val="7DF48836"/>
    <w:rsid w:val="7FEEE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7BB940D"/>
  <w15:docId w15:val="{6ED517A1-AC95-458B-B61D-57FBDCB08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7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7" w:unhideWhenUsed="1" w:qFormat="1"/>
    <w:lsdException w:name="heading 6" w:semiHidden="1" w:uiPriority="7" w:unhideWhenUsed="1" w:qFormat="1"/>
    <w:lsdException w:name="heading 7" w:semiHidden="1" w:uiPriority="7" w:unhideWhenUsed="1" w:qFormat="1"/>
    <w:lsdException w:name="heading 8" w:semiHidden="1" w:uiPriority="7" w:unhideWhenUsed="1" w:qFormat="1"/>
    <w:lsdException w:name="heading 9" w:semiHidden="1" w:uiPriority="7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5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iPriority="10" w:unhideWhenUsed="1" w:qFormat="1"/>
    <w:lsdException w:name="List Bullet 4" w:semiHidden="1" w:uiPriority="10" w:unhideWhenUsed="1" w:qFormat="1"/>
    <w:lsdException w:name="List Bullet 5" w:semiHidden="1" w:uiPriority="10" w:unhideWhenUsed="1" w:qFormat="1"/>
    <w:lsdException w:name="List Number 2" w:uiPriority="15" w:qFormat="1"/>
    <w:lsdException w:name="List Number 3" w:uiPriority="15" w:qFormat="1"/>
    <w:lsdException w:name="List Number 4" w:uiPriority="15" w:qFormat="1"/>
    <w:lsdException w:name="List Number 5" w:uiPriority="15" w:qFormat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1" w:unhideWhenUsed="1"/>
    <w:lsdException w:name="Body Text Indent" w:semiHidden="1" w:uiPriority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iPriority="31" w:unhideWhenUsed="1"/>
    <w:lsdException w:name="Body Text First Indent" w:semiHidden="1" w:uiPriority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29" w:unhideWhenUsed="1"/>
    <w:lsdException w:name="Hyperlink" w:semiHidden="1" w:unhideWhenUsed="1"/>
    <w:lsdException w:name="FollowedHyperlink" w:semiHidden="1" w:uiPriority="34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 w:qFormat="1"/>
    <w:lsdException w:name="Quote" w:uiPriority="27" w:qFormat="1"/>
    <w:lsdException w:name="Intense Quote" w:uiPriority="28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23" w:qFormat="1"/>
    <w:lsdException w:name="Intense Reference" w:uiPriority="24" w:qFormat="1"/>
    <w:lsdException w:name="Book Title" w:qFormat="1"/>
    <w:lsdException w:name="Bibliography" w:semiHidden="1" w:uiPriority="38" w:unhideWhenUsed="1"/>
    <w:lsdException w:name="TOC Heading" w:semiHidden="1" w:uiPriority="6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38A2"/>
    <w:pPr>
      <w:spacing w:after="120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7"/>
    <w:qFormat/>
    <w:rsid w:val="00893C87"/>
    <w:pPr>
      <w:keepNext/>
      <w:keepLines/>
      <w:numPr>
        <w:numId w:val="22"/>
      </w:numPr>
      <w:spacing w:before="480"/>
      <w:ind w:left="850" w:hanging="493"/>
      <w:outlineLvl w:val="0"/>
    </w:pPr>
    <w:rPr>
      <w:rFonts w:ascii="Arial" w:eastAsia="Times New Roman" w:hAnsi="Arial"/>
      <w:b/>
      <w:color w:val="0070C0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BD5B34"/>
    <w:pPr>
      <w:keepNext/>
      <w:numPr>
        <w:numId w:val="12"/>
      </w:numPr>
      <w:spacing w:before="240"/>
      <w:ind w:left="714" w:hanging="357"/>
      <w:jc w:val="both"/>
      <w:outlineLvl w:val="1"/>
    </w:pPr>
    <w:rPr>
      <w:rFonts w:eastAsia="Times New Roman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504668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C6690E"/>
    <w:pPr>
      <w:keepNext/>
      <w:keepLines/>
      <w:spacing w:before="40" w:after="0"/>
      <w:outlineLvl w:val="3"/>
    </w:pPr>
    <w:rPr>
      <w:rFonts w:eastAsia="Times New Roman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eastAsia="Times New Roman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eastAsia="Times New Roman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eastAsia="Times New Roman"/>
      <w:b/>
      <w:color w:val="272727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eastAsia="Times New Roman"/>
      <w:i/>
      <w:iCs/>
      <w:color w:val="272727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Název grafu,nad 1,Conclusion de partie,List Paragraph,List Paragraph1,_Odstavec se seznamem"/>
    <w:basedOn w:val="Normln"/>
    <w:link w:val="OdstavecseseznamemChar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link w:val="Nadpis1"/>
    <w:uiPriority w:val="7"/>
    <w:rsid w:val="00893C87"/>
    <w:rPr>
      <w:rFonts w:ascii="Arial" w:eastAsia="Times New Roman" w:hAnsi="Arial"/>
      <w:b/>
      <w:color w:val="0070C0"/>
      <w:sz w:val="28"/>
      <w:szCs w:val="32"/>
      <w:lang w:eastAsia="en-US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link w:val="Nadpis2"/>
    <w:uiPriority w:val="99"/>
    <w:rsid w:val="00BD5B34"/>
    <w:rPr>
      <w:rFonts w:eastAsia="Times New Roman" w:cs="Times New Roman"/>
      <w:b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4"/>
      </w:numPr>
    </w:pPr>
  </w:style>
  <w:style w:type="numbering" w:customStyle="1" w:styleId="VariantaB-sla">
    <w:name w:val="Varianta B - čísla"/>
    <w:uiPriority w:val="99"/>
    <w:rsid w:val="009F7F46"/>
    <w:pPr>
      <w:numPr>
        <w:numId w:val="3"/>
      </w:numPr>
    </w:pPr>
  </w:style>
  <w:style w:type="character" w:customStyle="1" w:styleId="Nadpis3Char">
    <w:name w:val="Nadpis 3 Char"/>
    <w:link w:val="Nadpis3"/>
    <w:uiPriority w:val="99"/>
    <w:rsid w:val="003250CB"/>
    <w:rPr>
      <w:rFonts w:ascii="Calibri" w:eastAsia="Times New Roman" w:hAnsi="Calibri" w:cs="Times New Roman"/>
      <w:b/>
      <w:color w:val="000000"/>
      <w:sz w:val="24"/>
      <w:szCs w:val="24"/>
    </w:rPr>
  </w:style>
  <w:style w:type="character" w:customStyle="1" w:styleId="Nadpis4Char">
    <w:name w:val="Nadpis 4 Char"/>
    <w:link w:val="Nadpis4"/>
    <w:uiPriority w:val="7"/>
    <w:rsid w:val="003250CB"/>
    <w:rPr>
      <w:rFonts w:ascii="Calibri" w:eastAsia="Times New Roman" w:hAnsi="Calibri" w:cs="Times New Roman"/>
      <w:i/>
      <w:iCs/>
      <w:color w:val="000000"/>
      <w:sz w:val="24"/>
    </w:rPr>
  </w:style>
  <w:style w:type="character" w:customStyle="1" w:styleId="Nadpis5Char">
    <w:name w:val="Nadpis 5 Char"/>
    <w:link w:val="Nadpis5"/>
    <w:uiPriority w:val="7"/>
    <w:rsid w:val="003250CB"/>
    <w:rPr>
      <w:rFonts w:ascii="Calibri" w:eastAsia="Times New Roman" w:hAnsi="Calibri" w:cs="Times New Roman"/>
      <w:b/>
      <w:color w:val="000000"/>
    </w:rPr>
  </w:style>
  <w:style w:type="character" w:customStyle="1" w:styleId="Nadpis6Char">
    <w:name w:val="Nadpis 6 Char"/>
    <w:link w:val="Nadpis6"/>
    <w:uiPriority w:val="7"/>
    <w:rsid w:val="003250CB"/>
    <w:rPr>
      <w:rFonts w:ascii="Calibri" w:eastAsia="Times New Roman" w:hAnsi="Calibri" w:cs="Times New Roman"/>
      <w:i/>
      <w:color w:val="000000"/>
    </w:rPr>
  </w:style>
  <w:style w:type="character" w:customStyle="1" w:styleId="Nadpis7Char">
    <w:name w:val="Nadpis 7 Char"/>
    <w:link w:val="Nadpis7"/>
    <w:uiPriority w:val="7"/>
    <w:rsid w:val="003250CB"/>
    <w:rPr>
      <w:rFonts w:ascii="Calibri" w:eastAsia="Times New Roman" w:hAnsi="Calibri" w:cs="Times New Roman"/>
      <w:iCs/>
      <w:color w:val="000000"/>
    </w:rPr>
  </w:style>
  <w:style w:type="character" w:customStyle="1" w:styleId="Nadpis8Char">
    <w:name w:val="Nadpis 8 Char"/>
    <w:link w:val="Nadpis8"/>
    <w:uiPriority w:val="7"/>
    <w:rsid w:val="003250CB"/>
    <w:rPr>
      <w:rFonts w:ascii="Calibri" w:eastAsia="Times New Roman" w:hAnsi="Calibri" w:cs="Times New Roman"/>
      <w:b/>
      <w:color w:val="272727"/>
      <w:szCs w:val="21"/>
    </w:rPr>
  </w:style>
  <w:style w:type="character" w:customStyle="1" w:styleId="Nadpis9Char">
    <w:name w:val="Nadpis 9 Char"/>
    <w:link w:val="Nadpis9"/>
    <w:uiPriority w:val="7"/>
    <w:rsid w:val="003250CB"/>
    <w:rPr>
      <w:rFonts w:ascii="Calibri" w:eastAsia="Times New Roman" w:hAnsi="Calibri" w:cs="Times New Roman"/>
      <w:i/>
      <w:iCs/>
      <w:color w:val="272727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/>
      <w:contextualSpacing/>
    </w:pPr>
    <w:rPr>
      <w:rFonts w:eastAsia="Times New Roman"/>
      <w:spacing w:val="-10"/>
      <w:kern w:val="28"/>
      <w:sz w:val="48"/>
      <w:szCs w:val="56"/>
    </w:rPr>
  </w:style>
  <w:style w:type="character" w:customStyle="1" w:styleId="NzevChar">
    <w:name w:val="Název Char"/>
    <w:link w:val="Nzev"/>
    <w:uiPriority w:val="4"/>
    <w:rsid w:val="003250CB"/>
    <w:rPr>
      <w:rFonts w:ascii="Calibri" w:eastAsia="Times New Roman" w:hAnsi="Calibri" w:cs="Times New Roman"/>
      <w:color w:val="000000"/>
      <w:spacing w:val="-10"/>
      <w:kern w:val="28"/>
      <w:sz w:val="48"/>
      <w:szCs w:val="56"/>
    </w:rPr>
  </w:style>
  <w:style w:type="character" w:styleId="Zdraznnintenzivn">
    <w:name w:val="Intense Emphasis"/>
    <w:uiPriority w:val="21"/>
    <w:qFormat/>
    <w:rsid w:val="00EE6BD7"/>
    <w:rPr>
      <w:b/>
      <w:i/>
      <w:iCs/>
      <w:color w:val="000000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/>
        <w:bottom w:val="single" w:sz="4" w:space="10" w:color="000000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link w:val="Vrazncitt"/>
    <w:uiPriority w:val="28"/>
    <w:rsid w:val="00713948"/>
    <w:rPr>
      <w:i/>
      <w:iCs/>
      <w:color w:val="000000"/>
    </w:rPr>
  </w:style>
  <w:style w:type="character" w:styleId="Odkazintenzivn">
    <w:name w:val="Intense Reference"/>
    <w:uiPriority w:val="24"/>
    <w:qFormat/>
    <w:rsid w:val="0039063C"/>
    <w:rPr>
      <w:b/>
      <w:bCs/>
      <w:smallCaps/>
      <w:color w:val="000000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7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7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7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7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7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5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5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5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5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5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6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6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6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6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6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800639"/>
    <w:pPr>
      <w:keepNext/>
      <w:keepLines/>
      <w:spacing w:before="360"/>
    </w:pPr>
    <w:rPr>
      <w:b/>
      <w:color w:val="0070C0"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i/>
      <w:sz w:val="21"/>
      <w:szCs w:val="21"/>
    </w:rPr>
  </w:style>
  <w:style w:type="paragraph" w:styleId="Podtitul">
    <w:name w:val="Subtitle"/>
    <w:basedOn w:val="Normln"/>
    <w:next w:val="Normln"/>
    <w:link w:val="PodtitulChar"/>
    <w:uiPriority w:val="5"/>
    <w:qFormat/>
    <w:rsid w:val="008D4A32"/>
    <w:pPr>
      <w:numPr>
        <w:ilvl w:val="1"/>
      </w:numPr>
    </w:pPr>
    <w:rPr>
      <w:rFonts w:eastAsia="Times New Roman"/>
      <w:color w:val="595959"/>
      <w:spacing w:val="15"/>
      <w:sz w:val="28"/>
    </w:rPr>
  </w:style>
  <w:style w:type="character" w:customStyle="1" w:styleId="PodtitulChar">
    <w:name w:val="Podtitul Char"/>
    <w:link w:val="Podtitul"/>
    <w:uiPriority w:val="5"/>
    <w:rsid w:val="003250CB"/>
    <w:rPr>
      <w:rFonts w:eastAsia="Times New Roman"/>
      <w:color w:val="595959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uiPriority w:val="99"/>
    <w:unhideWhenUsed/>
    <w:rsid w:val="00D22462"/>
    <w:rPr>
      <w:color w:val="004B8D"/>
      <w:u w:val="single"/>
    </w:rPr>
  </w:style>
  <w:style w:type="character" w:styleId="Zdraznnjemn">
    <w:name w:val="Subtle Emphasis"/>
    <w:uiPriority w:val="19"/>
    <w:qFormat/>
    <w:rsid w:val="00A275BC"/>
    <w:rPr>
      <w:i/>
      <w:iCs/>
      <w:color w:val="595959"/>
    </w:rPr>
  </w:style>
  <w:style w:type="character" w:styleId="Odkazjemn">
    <w:name w:val="Subtle Reference"/>
    <w:uiPriority w:val="23"/>
    <w:qFormat/>
    <w:rsid w:val="00A275BC"/>
    <w:rPr>
      <w:smallCaps/>
      <w:color w:val="5A5A5A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/>
    </w:rPr>
  </w:style>
  <w:style w:type="character" w:customStyle="1" w:styleId="CittChar">
    <w:name w:val="Citát Char"/>
    <w:link w:val="Citt"/>
    <w:uiPriority w:val="27"/>
    <w:rsid w:val="00713948"/>
    <w:rPr>
      <w:i/>
      <w:iCs/>
      <w:color w:val="595959"/>
    </w:rPr>
  </w:style>
  <w:style w:type="character" w:styleId="Zdraznn">
    <w:name w:val="Emphasis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link w:val="Datum"/>
    <w:uiPriority w:val="31"/>
    <w:rsid w:val="005455E1"/>
    <w:rPr>
      <w:color w:val="000000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/>
        <w:left w:val="single" w:sz="2" w:space="10" w:color="000000"/>
        <w:bottom w:val="single" w:sz="2" w:space="10" w:color="000000"/>
        <w:right w:val="single" w:sz="2" w:space="10" w:color="000000"/>
      </w:pBdr>
      <w:ind w:left="357" w:right="357"/>
    </w:pPr>
    <w:rPr>
      <w:rFonts w:eastAsia="Times New Roman"/>
      <w:i/>
      <w:iCs/>
    </w:rPr>
  </w:style>
  <w:style w:type="character" w:styleId="Sledovanodkaz">
    <w:name w:val="FollowedHyperlink"/>
    <w:uiPriority w:val="34"/>
    <w:semiHidden/>
    <w:unhideWhenUsed/>
    <w:rsid w:val="00486FB9"/>
    <w:rPr>
      <w:color w:val="595959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link w:val="Zkladntext"/>
    <w:uiPriority w:val="1"/>
    <w:rsid w:val="009F393D"/>
    <w:rPr>
      <w:color w:val="000000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link w:val="Zkladntext-prvnodsazen"/>
    <w:uiPriority w:val="1"/>
    <w:rsid w:val="009F393D"/>
    <w:rPr>
      <w:color w:val="000000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link w:val="Zkladntextodsazen"/>
    <w:uiPriority w:val="1"/>
    <w:rsid w:val="00C805F2"/>
    <w:rPr>
      <w:color w:val="000000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8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8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8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8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8"/>
      </w:numPr>
      <w:spacing w:after="0"/>
    </w:pPr>
  </w:style>
  <w:style w:type="character" w:styleId="Znakapoznpodarou">
    <w:name w:val="footnote reference"/>
    <w:aliases w:val="BVI fnr,Footnote symbol,Footnote Reference Superscript,Appel note de bas de p,Appel note de bas de page,Légende,Char Car Car Car Car,Voetnootverwijzing,PGI Fußnote Ziffer,Footnote Reference Number"/>
    <w:uiPriority w:val="99"/>
    <w:rsid w:val="00D94EB6"/>
    <w:rPr>
      <w:rFonts w:cs="Times New Roman"/>
      <w:vertAlign w:val="superscript"/>
    </w:rPr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Char Char1,Footnote Text Char1,o"/>
    <w:basedOn w:val="Normln"/>
    <w:link w:val="TextpoznpodarouChar"/>
    <w:uiPriority w:val="99"/>
    <w:rsid w:val="00D94EB6"/>
    <w:pPr>
      <w:suppressAutoHyphens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,o Char"/>
    <w:link w:val="Textpoznpodarou"/>
    <w:uiPriority w:val="99"/>
    <w:rsid w:val="00D94EB6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tyl3podrove4">
    <w:name w:val="Styl3 podúroveň 4"/>
    <w:basedOn w:val="Nadpis4"/>
    <w:uiPriority w:val="99"/>
    <w:rsid w:val="00D94EB6"/>
    <w:pPr>
      <w:spacing w:before="200"/>
      <w:ind w:left="864" w:hanging="864"/>
    </w:pPr>
    <w:rPr>
      <w:rFonts w:ascii="Cambria" w:eastAsia="Calibri" w:hAnsi="Cambria"/>
      <w:b/>
      <w:bCs/>
      <w:color w:val="4F81BD"/>
      <w:sz w:val="22"/>
    </w:rPr>
  </w:style>
  <w:style w:type="paragraph" w:styleId="Zhlav">
    <w:name w:val="header"/>
    <w:basedOn w:val="Normln"/>
    <w:link w:val="ZhlavChar"/>
    <w:uiPriority w:val="99"/>
    <w:unhideWhenUsed/>
    <w:rsid w:val="00D94EB6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link w:val="Zhlav"/>
    <w:uiPriority w:val="99"/>
    <w:rsid w:val="00D94EB6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D94EB6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link w:val="Zpat"/>
    <w:uiPriority w:val="99"/>
    <w:rsid w:val="00D94EB6"/>
    <w:rPr>
      <w:rFonts w:ascii="Calibri" w:eastAsia="Calibri" w:hAnsi="Calibri" w:cs="Times New Roman"/>
    </w:rPr>
  </w:style>
  <w:style w:type="character" w:styleId="Odkaznakoment">
    <w:name w:val="annotation reference"/>
    <w:uiPriority w:val="99"/>
    <w:semiHidden/>
    <w:unhideWhenUsed/>
    <w:rsid w:val="008901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9011B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89011B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011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9011B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011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9011B"/>
    <w:rPr>
      <w:rFonts w:ascii="Segoe UI" w:eastAsia="Calibr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E239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"/>
    <w:link w:val="Odstavecseseznamem"/>
    <w:uiPriority w:val="34"/>
    <w:locked/>
    <w:rsid w:val="006D0B41"/>
    <w:rPr>
      <w:rFonts w:ascii="Calibri" w:eastAsia="Calibri" w:hAnsi="Calibri" w:cs="Times New Roman"/>
    </w:rPr>
  </w:style>
  <w:style w:type="paragraph" w:customStyle="1" w:styleId="Default">
    <w:name w:val="Default"/>
    <w:rsid w:val="00D6476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Revize">
    <w:name w:val="Revision"/>
    <w:hidden/>
    <w:uiPriority w:val="99"/>
    <w:semiHidden/>
    <w:rsid w:val="007D5609"/>
    <w:rPr>
      <w:sz w:val="22"/>
      <w:szCs w:val="22"/>
      <w:lang w:eastAsia="en-US"/>
    </w:rPr>
  </w:style>
  <w:style w:type="character" w:styleId="Siln">
    <w:name w:val="Strong"/>
    <w:uiPriority w:val="22"/>
    <w:qFormat/>
    <w:rsid w:val="00A173EE"/>
    <w:rPr>
      <w:b/>
      <w:bCs/>
    </w:rPr>
  </w:style>
  <w:style w:type="paragraph" w:styleId="Titulek">
    <w:name w:val="caption"/>
    <w:basedOn w:val="Normln"/>
    <w:next w:val="Normln"/>
    <w:uiPriority w:val="35"/>
    <w:unhideWhenUsed/>
    <w:qFormat/>
    <w:rsid w:val="00275A38"/>
    <w:pPr>
      <w:spacing w:before="240" w:after="240"/>
      <w:ind w:left="851" w:hanging="851"/>
    </w:pPr>
    <w:rPr>
      <w:bCs/>
      <w:color w:val="4F81BD"/>
      <w:szCs w:val="18"/>
    </w:rPr>
  </w:style>
  <w:style w:type="paragraph" w:styleId="Normlnweb">
    <w:name w:val="Normal (Web)"/>
    <w:basedOn w:val="Normln"/>
    <w:uiPriority w:val="99"/>
    <w:unhideWhenUsed/>
    <w:rsid w:val="0094044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70A9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4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growth/industry/policy/key-enabling-technologies_en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AECBBD1E22C144A07BDDF93EF0DF26" ma:contentTypeVersion="2" ma:contentTypeDescription="Create a new document." ma:contentTypeScope="" ma:versionID="fe6db8ff741b7078dca6b1554f5729bb">
  <xsd:schema xmlns:xsd="http://www.w3.org/2001/XMLSchema" xmlns:xs="http://www.w3.org/2001/XMLSchema" xmlns:p="http://schemas.microsoft.com/office/2006/metadata/properties" xmlns:ns2="64ad0670-1b8e-4acf-b302-197565fd1035" targetNamespace="http://schemas.microsoft.com/office/2006/metadata/properties" ma:root="true" ma:fieldsID="ba87ba0d8f98110028bc63fc90d5959e" ns2:_="">
    <xsd:import namespace="64ad0670-1b8e-4acf-b302-197565fd10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ad0670-1b8e-4acf-b302-197565fd10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6F5AC-8D3B-45CF-9329-A8CB0D2513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ad0670-1b8e-4acf-b302-197565fd10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B71B03-5378-46BC-BC7A-C917D2781729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  <ds:schemaRef ds:uri="http://schemas.microsoft.com/office/infopath/2007/PartnerControls"/>
    <ds:schemaRef ds:uri="64ad0670-1b8e-4acf-b302-197565fd1035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D2BF10-E070-40DD-A103-BBA4B50714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339A12-978A-458D-BC9A-9E4E66F09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BF81F27F.dotm</Template>
  <TotalTime>154</TotalTime>
  <Pages>10</Pages>
  <Words>4530</Words>
  <Characters>26733</Characters>
  <Application>Microsoft Office Word</Application>
  <DocSecurity>0</DocSecurity>
  <Lines>222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Normal MPO B&amp;W</vt:lpstr>
    </vt:vector>
  </TitlesOfParts>
  <Company>Ministerstvo průmyslu a obchodu</Company>
  <LinksUpToDate>false</LinksUpToDate>
  <CharactersWithSpaces>31201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 MPO B&amp;W</dc:title>
  <dc:subject>Prázdná šablona obsahující styly v černobílém provedení</dc:subject>
  <dc:creator>Kořínková Eva</dc:creator>
  <cp:keywords/>
  <cp:lastModifiedBy>Kořínková Eva</cp:lastModifiedBy>
  <cp:revision>11</cp:revision>
  <cp:lastPrinted>2019-05-09T08:08:00Z</cp:lastPrinted>
  <dcterms:created xsi:type="dcterms:W3CDTF">2019-05-07T15:30:00Z</dcterms:created>
  <dcterms:modified xsi:type="dcterms:W3CDTF">2020-03-30T09:27:00Z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0x010100C7AECBBD1E22C144A07BDDF93EF0DF26</vt:lpwstr>
  </property>
  <property fmtid="{D5CDD505-2E9C-101B-9397-08002B2CF9AE}" pid="3" name="AuthorIds_UIVersion_512">
    <vt:lpwstr>15</vt:lpwstr>
  </property>
  <property fmtid="{D5CDD505-2E9C-101B-9397-08002B2CF9AE}" pid="4" name="AuthorIds_UIVersion_2048">
    <vt:lpwstr>6</vt:lpwstr>
  </property>
  <property fmtid="{D5CDD505-2E9C-101B-9397-08002B2CF9AE}" pid="5" name="AuthorIds_UIVersion_1024">
    <vt:lpwstr>6</vt:lpwstr>
  </property>
</Properties>
</file>