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05482" w14:textId="77777777" w:rsidR="00BC6554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3316E7FA" w14:textId="11CA35A0" w:rsidR="00BC6554" w:rsidRPr="008130CC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Rozhodnutí o skončení služebního poměru rozhodnutím služebního orgánu - § 72 odst. 1 písm. </w:t>
      </w:r>
      <w:r w:rsidR="00384E0A">
        <w:rPr>
          <w:rFonts w:ascii="Arial" w:hAnsi="Arial" w:cs="Arial"/>
          <w:b/>
          <w:color w:val="FF0000"/>
        </w:rPr>
        <w:t>a</w:t>
      </w:r>
      <w:r>
        <w:rPr>
          <w:rFonts w:ascii="Arial" w:hAnsi="Arial" w:cs="Arial"/>
          <w:b/>
          <w:color w:val="FF0000"/>
        </w:rPr>
        <w:t>) zákona o státní službě</w:t>
      </w:r>
    </w:p>
    <w:p w14:paraId="10CE391D" w14:textId="77777777" w:rsidR="00BC6554" w:rsidRDefault="00BC6554" w:rsidP="00BC655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5271D876" w14:textId="77777777" w:rsidR="00BC6554" w:rsidRPr="00BE5E0F" w:rsidRDefault="00BC6554" w:rsidP="00BC655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48A1948" w14:textId="77777777" w:rsidR="00BC6554" w:rsidRPr="00BE5E0F" w:rsidRDefault="00BC6554" w:rsidP="00BC655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70F8C701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12F76847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4E089F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38682976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</w:t>
      </w:r>
    </w:p>
    <w:p w14:paraId="0F0B5A27" w14:textId="77777777" w:rsidR="00BC6554" w:rsidRPr="00A56A19" w:rsidRDefault="00BC6554" w:rsidP="00BC65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418E4C2E" w14:textId="77777777" w:rsidR="00BC6554" w:rsidRPr="00A56A19" w:rsidRDefault="00BC6554" w:rsidP="00BC6554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A56A19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56A19">
        <w:rPr>
          <w:rFonts w:ascii="Arial" w:eastAsia="Times New Roman" w:hAnsi="Arial" w:cs="Arial"/>
          <w:lang w:eastAsia="cs-CZ"/>
        </w:rPr>
        <w:t xml:space="preserve">: </w:t>
      </w:r>
    </w:p>
    <w:p w14:paraId="0B0D5B87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1A7D0337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48F11F29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A56A19">
        <w:rPr>
          <w:rFonts w:ascii="Arial" w:eastAsia="Times New Roman" w:hAnsi="Arial" w:cs="Arial"/>
          <w:lang w:eastAsia="cs-CZ"/>
        </w:rPr>
        <w:t>:</w:t>
      </w:r>
    </w:p>
    <w:p w14:paraId="65453AFD" w14:textId="77777777" w:rsidR="00BC6554" w:rsidRPr="00A56A19" w:rsidRDefault="00DB1758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>lice č</w:t>
      </w:r>
      <w:r w:rsidR="000B189D">
        <w:rPr>
          <w:rFonts w:ascii="Arial" w:eastAsia="Times New Roman" w:hAnsi="Arial" w:cs="Arial"/>
          <w:color w:val="FF0000"/>
          <w:lang w:eastAsia="cs-CZ"/>
        </w:rPr>
        <w:t>.</w:t>
      </w:r>
      <w:r w:rsidR="00BC6554"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2BF4E69C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6D3FBB52" w14:textId="77777777" w:rsidR="00BC6554" w:rsidRPr="00A56A19" w:rsidRDefault="00BC6554" w:rsidP="00BC655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41023206" w14:textId="77777777" w:rsidR="006D3396" w:rsidRDefault="006D3396" w:rsidP="00BC6554">
      <w:pPr>
        <w:spacing w:after="120" w:line="240" w:lineRule="auto"/>
        <w:rPr>
          <w:rFonts w:ascii="Arial" w:eastAsia="Times New Roman" w:hAnsi="Arial" w:cs="Arial"/>
          <w:b/>
          <w:spacing w:val="56"/>
          <w:lang w:eastAsia="cs-CZ"/>
        </w:rPr>
      </w:pPr>
    </w:p>
    <w:p w14:paraId="0C45E620" w14:textId="77777777" w:rsidR="00BC6554" w:rsidRPr="00A07B20" w:rsidRDefault="00BC6554" w:rsidP="00BC6554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A07B20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709A1A36" w14:textId="77777777" w:rsidR="00BC6554" w:rsidRPr="00BB5B75" w:rsidRDefault="00BC6554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BB5B7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skončení služebního poměru</w:t>
      </w:r>
    </w:p>
    <w:p w14:paraId="62EC797C" w14:textId="5F8C981C" w:rsidR="00BC6554" w:rsidRDefault="00BC6554" w:rsidP="00BC6554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A56A19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A56A19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 xml:space="preserve">§ 162 odst. </w:t>
      </w:r>
      <w:r w:rsidR="00E678D3">
        <w:rPr>
          <w:rFonts w:ascii="Arial" w:eastAsia="Times New Roman" w:hAnsi="Arial" w:cs="Arial"/>
        </w:rPr>
        <w:t xml:space="preserve">1 </w:t>
      </w:r>
      <w:r>
        <w:rPr>
          <w:rFonts w:ascii="Arial" w:eastAsia="Times New Roman" w:hAnsi="Arial" w:cs="Arial"/>
        </w:rPr>
        <w:t>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8B4B7E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 xml:space="preserve">), ve věci </w:t>
      </w:r>
      <w:r w:rsidR="007B160E">
        <w:rPr>
          <w:rFonts w:ascii="Arial" w:eastAsia="Times New Roman" w:hAnsi="Arial" w:cs="Arial"/>
          <w:lang w:eastAsia="cs-CZ"/>
        </w:rPr>
        <w:t xml:space="preserve">služby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</w:t>
      </w:r>
      <w:r w:rsidR="000B189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>
        <w:rPr>
          <w:rFonts w:ascii="Arial" w:eastAsia="Times New Roman" w:hAnsi="Arial" w:cs="Arial"/>
          <w:color w:val="FF0000"/>
          <w:lang w:eastAsia="cs-CZ"/>
        </w:rPr>
        <w:t>zaměstnankyně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95525">
        <w:rPr>
          <w:rFonts w:ascii="Arial" w:hAnsi="Arial" w:cs="Arial"/>
          <w:b/>
          <w:color w:val="FF0000"/>
        </w:rPr>
        <w:t>Tit</w:t>
      </w:r>
      <w:r w:rsidR="000B189D"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</w:t>
      </w:r>
      <w:r w:rsidR="007B160E">
        <w:rPr>
          <w:rFonts w:ascii="Arial" w:hAnsi="Arial" w:cs="Arial"/>
          <w:b/>
          <w:color w:val="FF0000"/>
        </w:rPr>
        <w:t> </w:t>
      </w:r>
      <w:r w:rsidRPr="00CB67E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0326E6">
        <w:rPr>
          <w:rFonts w:ascii="Arial" w:eastAsia="Times New Roman" w:hAnsi="Arial" w:cs="Arial"/>
          <w:color w:val="FF0000"/>
          <w:lang w:eastAsia="cs-CZ"/>
        </w:rPr>
        <w:t>, narozen</w:t>
      </w:r>
      <w:r>
        <w:rPr>
          <w:rFonts w:ascii="Arial" w:eastAsia="Times New Roman" w:hAnsi="Arial" w:cs="Arial"/>
          <w:color w:val="FF0000"/>
          <w:lang w:eastAsia="cs-CZ"/>
        </w:rPr>
        <w:t>ého</w:t>
      </w:r>
      <w:r w:rsidR="000B189D">
        <w:rPr>
          <w:rFonts w:ascii="Arial" w:eastAsia="Times New Roman" w:hAnsi="Arial" w:cs="Arial"/>
          <w:color w:val="FF0000"/>
          <w:lang w:eastAsia="cs-CZ"/>
        </w:rPr>
        <w:t>/narozené</w:t>
      </w:r>
      <w:r>
        <w:rPr>
          <w:rFonts w:ascii="Arial" w:eastAsia="Times New Roman" w:hAnsi="Arial" w:cs="Arial"/>
          <w:color w:val="FF0000"/>
          <w:lang w:eastAsia="cs-CZ"/>
        </w:rPr>
        <w:t xml:space="preserve"> dne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Pr="000326E6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326E6">
        <w:rPr>
          <w:rFonts w:ascii="Arial" w:eastAsia="Times New Roman" w:hAnsi="Arial" w:cs="Arial"/>
          <w:color w:val="FF0000"/>
          <w:lang w:eastAsia="cs-CZ"/>
        </w:rPr>
        <w:t>19XX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A0725"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color w:val="FF0000"/>
        </w:rPr>
        <w:t>Město</w:t>
      </w:r>
      <w:r>
        <w:rPr>
          <w:rFonts w:ascii="Arial" w:eastAsia="Times New Roman" w:hAnsi="Arial" w:cs="Arial"/>
          <w:lang w:eastAsia="cs-CZ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760679">
        <w:rPr>
          <w:rFonts w:ascii="Arial" w:eastAsia="Times New Roman" w:hAnsi="Arial" w:cs="Arial"/>
          <w:lang w:eastAsia="cs-CZ"/>
        </w:rPr>
        <w:t>,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PSČ Město</w:t>
      </w:r>
      <w:r>
        <w:rPr>
          <w:rFonts w:ascii="Arial" w:eastAsia="Times New Roman" w:hAnsi="Arial" w:cs="Arial"/>
          <w:lang w:eastAsia="cs-CZ"/>
        </w:rPr>
        <w:t xml:space="preserve"> (dále jen </w:t>
      </w:r>
      <w:r w:rsidRPr="00A12391">
        <w:rPr>
          <w:rFonts w:ascii="Arial" w:eastAsia="Times New Roman" w:hAnsi="Arial" w:cs="Arial"/>
          <w:lang w:eastAsia="cs-CZ"/>
        </w:rPr>
        <w:t>„státní</w:t>
      </w:r>
      <w:r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A12391">
        <w:rPr>
          <w:rFonts w:ascii="Arial" w:eastAsia="Times New Roman" w:hAnsi="Arial" w:cs="Arial"/>
          <w:lang w:eastAsia="cs-CZ"/>
        </w:rPr>
        <w:t>“</w:t>
      </w:r>
      <w:r w:rsidRPr="000326E6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rozhodl takto:</w:t>
      </w:r>
      <w:r>
        <w:rPr>
          <w:rFonts w:ascii="Arial" w:hAnsi="Arial" w:cs="Arial"/>
        </w:rPr>
        <w:tab/>
      </w:r>
    </w:p>
    <w:p w14:paraId="24FD6B3B" w14:textId="2FB4425D" w:rsidR="002D69EA" w:rsidRDefault="00BC6554" w:rsidP="00AC24E7">
      <w:pPr>
        <w:spacing w:after="120" w:line="240" w:lineRule="auto"/>
        <w:jc w:val="both"/>
        <w:rPr>
          <w:rFonts w:ascii="Arial" w:hAnsi="Arial" w:cs="Arial"/>
          <w:b/>
          <w:spacing w:val="60"/>
        </w:rPr>
      </w:pPr>
      <w:r>
        <w:rPr>
          <w:rFonts w:ascii="Arial" w:hAnsi="Arial" w:cs="Arial"/>
          <w:b/>
        </w:rPr>
        <w:t>p</w:t>
      </w:r>
      <w:r w:rsidRPr="00033E0B">
        <w:rPr>
          <w:rFonts w:ascii="Arial" w:hAnsi="Arial" w:cs="Arial"/>
          <w:b/>
        </w:rPr>
        <w:t>odle § 7</w:t>
      </w:r>
      <w:r>
        <w:rPr>
          <w:rFonts w:ascii="Arial" w:hAnsi="Arial" w:cs="Arial"/>
          <w:b/>
        </w:rPr>
        <w:t xml:space="preserve">2 odst. 1 písm. </w:t>
      </w:r>
      <w:r w:rsidR="00174F3E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)</w:t>
      </w:r>
      <w:r w:rsidRPr="00033E0B">
        <w:rPr>
          <w:rFonts w:ascii="Arial" w:hAnsi="Arial" w:cs="Arial"/>
          <w:b/>
        </w:rPr>
        <w:t xml:space="preserve"> zákona o státní službě </w:t>
      </w:r>
      <w:r>
        <w:rPr>
          <w:rFonts w:ascii="Arial" w:hAnsi="Arial" w:cs="Arial"/>
          <w:b/>
        </w:rPr>
        <w:t xml:space="preserve">se </w:t>
      </w:r>
      <w:r w:rsidRPr="00033E0B">
        <w:rPr>
          <w:rFonts w:ascii="Arial" w:hAnsi="Arial" w:cs="Arial"/>
          <w:b/>
        </w:rPr>
        <w:t xml:space="preserve">služební poměr </w:t>
      </w:r>
      <w:r w:rsidR="00DC0AF3">
        <w:rPr>
          <w:rFonts w:ascii="Arial" w:hAnsi="Arial" w:cs="Arial"/>
          <w:b/>
          <w:color w:val="FF0000"/>
        </w:rPr>
        <w:t>státního zaměstnance/</w:t>
      </w:r>
      <w:r w:rsidR="000B189D">
        <w:rPr>
          <w:rFonts w:ascii="Arial" w:hAnsi="Arial" w:cs="Arial"/>
          <w:b/>
          <w:color w:val="FF0000"/>
        </w:rPr>
        <w:t xml:space="preserve">státní </w:t>
      </w:r>
      <w:r w:rsidR="00DC0AF3">
        <w:rPr>
          <w:rFonts w:ascii="Arial" w:hAnsi="Arial" w:cs="Arial"/>
          <w:b/>
          <w:color w:val="FF0000"/>
        </w:rPr>
        <w:t>zaměstnankyně</w:t>
      </w:r>
      <w:r w:rsidR="000B189D">
        <w:rPr>
          <w:rFonts w:ascii="Arial" w:hAnsi="Arial" w:cs="Arial"/>
          <w:b/>
          <w:spacing w:val="60"/>
        </w:rPr>
        <w:t xml:space="preserve"> </w:t>
      </w:r>
      <w:r w:rsidRPr="00033E0B">
        <w:rPr>
          <w:rFonts w:ascii="Arial" w:hAnsi="Arial" w:cs="Arial"/>
          <w:b/>
          <w:spacing w:val="60"/>
        </w:rPr>
        <w:t>ukončuje</w:t>
      </w:r>
      <w:r w:rsidR="000B189D">
        <w:rPr>
          <w:rFonts w:ascii="Arial" w:hAnsi="Arial" w:cs="Arial"/>
          <w:b/>
          <w:spacing w:val="60"/>
        </w:rPr>
        <w:t>.</w:t>
      </w:r>
    </w:p>
    <w:p w14:paraId="29078077" w14:textId="70E77E70" w:rsidR="00AC24E7" w:rsidRPr="0002734F" w:rsidRDefault="000B189D" w:rsidP="00AC24E7">
      <w:pPr>
        <w:spacing w:after="360" w:line="240" w:lineRule="auto"/>
        <w:jc w:val="both"/>
        <w:rPr>
          <w:rFonts w:ascii="Arial" w:hAnsi="Arial" w:cs="Arial"/>
          <w:b/>
        </w:rPr>
      </w:pPr>
      <w:r w:rsidRPr="00A2583E">
        <w:rPr>
          <w:rFonts w:ascii="Arial" w:hAnsi="Arial" w:cs="Arial"/>
          <w:b/>
        </w:rPr>
        <w:t xml:space="preserve">Podle § 72 odst. </w:t>
      </w:r>
      <w:r w:rsidR="00174F3E">
        <w:rPr>
          <w:rFonts w:ascii="Arial" w:hAnsi="Arial" w:cs="Arial"/>
          <w:b/>
        </w:rPr>
        <w:t>2</w:t>
      </w:r>
      <w:r w:rsidR="00174F3E" w:rsidRPr="00A2583E">
        <w:rPr>
          <w:rFonts w:ascii="Arial" w:hAnsi="Arial" w:cs="Arial"/>
          <w:b/>
        </w:rPr>
        <w:t xml:space="preserve"> </w:t>
      </w:r>
      <w:r w:rsidR="002D69EA" w:rsidRPr="00033E0B">
        <w:rPr>
          <w:rFonts w:ascii="Arial" w:hAnsi="Arial" w:cs="Arial"/>
          <w:b/>
        </w:rPr>
        <w:t>zákona o státní službě</w:t>
      </w:r>
      <w:r w:rsidR="002D69EA" w:rsidRPr="00300F33">
        <w:rPr>
          <w:rFonts w:ascii="Arial" w:hAnsi="Arial" w:cs="Arial"/>
          <w:b/>
        </w:rPr>
        <w:t xml:space="preserve"> </w:t>
      </w:r>
      <w:r w:rsidRPr="00A2583E">
        <w:rPr>
          <w:rFonts w:ascii="Arial" w:hAnsi="Arial" w:cs="Arial"/>
          <w:b/>
        </w:rPr>
        <w:t>skončí služební poměr</w:t>
      </w:r>
      <w:r w:rsidRPr="00300F33">
        <w:rPr>
          <w:rFonts w:ascii="Arial" w:hAnsi="Arial" w:cs="Arial"/>
          <w:b/>
          <w:color w:val="FF0000"/>
        </w:rPr>
        <w:t xml:space="preserve"> státní</w:t>
      </w:r>
      <w:r w:rsidRPr="002D69EA">
        <w:rPr>
          <w:rFonts w:ascii="Arial" w:hAnsi="Arial" w:cs="Arial"/>
          <w:b/>
          <w:color w:val="FF0000"/>
        </w:rPr>
        <w:t xml:space="preserve">ho zaměstnance/státní zaměstnankyně </w:t>
      </w:r>
      <w:r w:rsidR="00AC24E7">
        <w:rPr>
          <w:rFonts w:ascii="Arial" w:hAnsi="Arial" w:cs="Arial"/>
          <w:b/>
        </w:rPr>
        <w:t xml:space="preserve">uplynutím </w:t>
      </w:r>
      <w:r w:rsidR="00174F3E" w:rsidRPr="00174F3E">
        <w:rPr>
          <w:rFonts w:ascii="Arial" w:hAnsi="Arial" w:cs="Arial"/>
          <w:b/>
        </w:rPr>
        <w:t xml:space="preserve">doby </w:t>
      </w:r>
      <w:ins w:id="0" w:author="Richtr Michal, Mgr." w:date="2025-05-22T09:36:00Z">
        <w:r w:rsidR="008E3211" w:rsidRPr="008E3211">
          <w:rPr>
            <w:rFonts w:ascii="Arial" w:hAnsi="Arial" w:cs="Arial"/>
            <w:b/>
            <w:bCs/>
          </w:rPr>
          <w:t>1 měsíce, přičemž tato doba začne běžet dnem doručení rozhodnutí o skončení služebního poměru a skončí uplynutím dne, který se číslem shoduje se dnem doručení rozhodnutí; není-li takový den v</w:t>
        </w:r>
        <w:r w:rsidR="008E3211">
          <w:rPr>
            <w:rFonts w:ascii="Arial" w:hAnsi="Arial" w:cs="Arial"/>
            <w:b/>
            <w:bCs/>
          </w:rPr>
          <w:t> </w:t>
        </w:r>
        <w:r w:rsidR="008E3211" w:rsidRPr="008E3211">
          <w:rPr>
            <w:rFonts w:ascii="Arial" w:hAnsi="Arial" w:cs="Arial"/>
            <w:b/>
            <w:bCs/>
          </w:rPr>
          <w:t>posledním měsíci, připadne její konec na poslední den měsíce</w:t>
        </w:r>
      </w:ins>
      <w:del w:id="1" w:author="Richtr Michal, Mgr." w:date="2025-05-22T09:36:00Z">
        <w:r w:rsidR="00174F3E" w:rsidRPr="00174F3E" w:rsidDel="008E3211">
          <w:rPr>
            <w:rFonts w:ascii="Arial" w:hAnsi="Arial" w:cs="Arial"/>
            <w:b/>
          </w:rPr>
          <w:delText>2 kalendářních měsíců, která začíná běžet prvním dnem kalendářního měsíce následujícího</w:delText>
        </w:r>
        <w:r w:rsidRPr="00A2583E" w:rsidDel="008E3211">
          <w:rPr>
            <w:rFonts w:ascii="Arial" w:hAnsi="Arial" w:cs="Arial"/>
            <w:b/>
          </w:rPr>
          <w:delText xml:space="preserve"> po dni doručení tohoto rozhodnutí</w:delText>
        </w:r>
      </w:del>
      <w:r w:rsidRPr="00A2583E">
        <w:rPr>
          <w:rFonts w:ascii="Arial" w:hAnsi="Arial" w:cs="Arial"/>
          <w:b/>
        </w:rPr>
        <w:t xml:space="preserve">. </w:t>
      </w:r>
    </w:p>
    <w:p w14:paraId="1FD81A64" w14:textId="77777777" w:rsidR="00BC6554" w:rsidRDefault="00287801" w:rsidP="00BC655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40793AE8" w14:textId="6F76C05A" w:rsidR="006D3396" w:rsidRDefault="006D3396" w:rsidP="007B7DC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1623">
        <w:rPr>
          <w:rFonts w:ascii="Arial" w:eastAsia="Times New Roman" w:hAnsi="Arial" w:cs="Arial"/>
          <w:lang w:eastAsia="cs-CZ"/>
        </w:rPr>
        <w:t>Státní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11623">
        <w:rPr>
          <w:rFonts w:ascii="Arial" w:eastAsia="Times New Roman" w:hAnsi="Arial" w:cs="Arial"/>
          <w:lang w:eastAsia="cs-CZ"/>
        </w:rPr>
        <w:t xml:space="preserve"> je </w:t>
      </w:r>
      <w:r w:rsidR="00803BD8">
        <w:rPr>
          <w:rFonts w:ascii="Arial" w:eastAsia="Times New Roman" w:hAnsi="Arial" w:cs="Arial"/>
          <w:lang w:eastAsia="cs-CZ"/>
        </w:rPr>
        <w:t xml:space="preserve">ode dne 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 w:rsidR="00803BD8">
        <w:rPr>
          <w:rFonts w:ascii="Arial" w:eastAsia="Times New Roman" w:hAnsi="Arial" w:cs="Arial"/>
          <w:lang w:eastAsia="cs-CZ"/>
        </w:rPr>
        <w:t>20</w:t>
      </w:r>
      <w:r w:rsidR="00803BD8" w:rsidRPr="00A2583E">
        <w:rPr>
          <w:rFonts w:ascii="Arial" w:eastAsia="Times New Roman" w:hAnsi="Arial" w:cs="Arial"/>
          <w:color w:val="FF0000"/>
          <w:lang w:eastAsia="cs-CZ"/>
        </w:rPr>
        <w:t>XX</w:t>
      </w:r>
      <w:r w:rsidR="00803BD8"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211623">
        <w:rPr>
          <w:rFonts w:ascii="Arial" w:hAnsi="Arial" w:cs="Arial"/>
          <w:color w:val="FF0000"/>
        </w:rPr>
        <w:t>X. měsíc 20XX</w:t>
      </w:r>
      <w:r w:rsidRPr="00211623">
        <w:rPr>
          <w:rFonts w:ascii="Arial" w:hAnsi="Arial" w:cs="Arial"/>
        </w:rPr>
        <w:t xml:space="preserve">, </w:t>
      </w:r>
      <w:r w:rsidR="00803BD8">
        <w:rPr>
          <w:rFonts w:ascii="Arial" w:hAnsi="Arial" w:cs="Arial"/>
        </w:rPr>
        <w:t xml:space="preserve">a to </w:t>
      </w:r>
      <w:r w:rsidR="00803BD8" w:rsidRPr="00211623">
        <w:rPr>
          <w:rFonts w:ascii="Arial" w:hAnsi="Arial" w:cs="Arial"/>
        </w:rPr>
        <w:t xml:space="preserve">na základě rozhodnutí </w:t>
      </w:r>
      <w:r w:rsidR="00803BD8" w:rsidRPr="00211623">
        <w:rPr>
          <w:rFonts w:ascii="Arial" w:hAnsi="Arial" w:cs="Arial"/>
          <w:i/>
          <w:color w:val="FF0000"/>
        </w:rPr>
        <w:t>(označení služebního orgánu)</w:t>
      </w:r>
      <w:r w:rsidR="00B93166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  <w:color w:val="FF0000"/>
        </w:rPr>
        <w:t xml:space="preserve"> </w:t>
      </w:r>
      <w:r w:rsidR="00803BD8" w:rsidRPr="00211623">
        <w:rPr>
          <w:rFonts w:ascii="Arial" w:hAnsi="Arial" w:cs="Arial"/>
        </w:rPr>
        <w:t>č.</w:t>
      </w:r>
      <w:r w:rsidR="005F2255">
        <w:rPr>
          <w:rFonts w:ascii="Arial" w:hAnsi="Arial" w:cs="Arial"/>
        </w:rPr>
        <w:t xml:space="preserve"> </w:t>
      </w:r>
      <w:r w:rsidR="00803BD8" w:rsidRPr="00211623">
        <w:rPr>
          <w:rFonts w:ascii="Arial" w:hAnsi="Arial" w:cs="Arial"/>
        </w:rPr>
        <w:t xml:space="preserve">j. </w:t>
      </w:r>
      <w:r w:rsidR="00803BD8" w:rsidRPr="00211623">
        <w:rPr>
          <w:rFonts w:ascii="Arial" w:hAnsi="Arial" w:cs="Arial"/>
          <w:color w:val="FF0000"/>
        </w:rPr>
        <w:t>XXXXX</w:t>
      </w:r>
      <w:r w:rsidR="00803BD8" w:rsidRPr="00211623">
        <w:rPr>
          <w:rFonts w:ascii="Arial" w:hAnsi="Arial" w:cs="Arial"/>
        </w:rPr>
        <w:t xml:space="preserve"> ze dne </w:t>
      </w:r>
      <w:r w:rsidR="00803BD8" w:rsidRPr="00211623">
        <w:rPr>
          <w:rFonts w:ascii="Arial" w:hAnsi="Arial" w:cs="Arial"/>
          <w:color w:val="FF0000"/>
        </w:rPr>
        <w:t>X. měsíc</w:t>
      </w:r>
      <w:r w:rsidR="00803BD8" w:rsidRPr="00211623">
        <w:rPr>
          <w:rFonts w:ascii="Arial" w:hAnsi="Arial" w:cs="Arial"/>
        </w:rPr>
        <w:t xml:space="preserve"> 20</w:t>
      </w:r>
      <w:r w:rsidR="00803BD8" w:rsidRPr="00211623">
        <w:rPr>
          <w:rFonts w:ascii="Arial" w:hAnsi="Arial" w:cs="Arial"/>
          <w:color w:val="FF0000"/>
        </w:rPr>
        <w:t>XX</w:t>
      </w:r>
      <w:r w:rsidR="00803BD8" w:rsidRPr="00A2583E">
        <w:rPr>
          <w:rFonts w:ascii="Arial" w:hAnsi="Arial" w:cs="Arial"/>
        </w:rPr>
        <w:t>,</w:t>
      </w:r>
      <w:r w:rsidR="00803BD8" w:rsidRPr="00211623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přičemž </w:t>
      </w:r>
      <w:r w:rsidR="00AC24E7" w:rsidRPr="00AC24E7">
        <w:rPr>
          <w:rFonts w:ascii="Arial" w:hAnsi="Arial" w:cs="Arial"/>
        </w:rPr>
        <w:t>je</w:t>
      </w:r>
      <w:r w:rsidRPr="00AC24E7">
        <w:rPr>
          <w:rFonts w:ascii="Arial" w:hAnsi="Arial" w:cs="Arial"/>
        </w:rPr>
        <w:t xml:space="preserve"> </w:t>
      </w:r>
      <w:r w:rsidR="00AC24E7" w:rsidRPr="00AC24E7">
        <w:rPr>
          <w:rFonts w:ascii="Arial" w:hAnsi="Arial" w:cs="Arial"/>
        </w:rPr>
        <w:t>ke dni vydání tohoto rozhodnutí</w:t>
      </w:r>
      <w:r w:rsidR="00AC24E7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color w:val="FF0000"/>
        </w:rPr>
        <w:t xml:space="preserve">zařazen/a // jmenována/a </w:t>
      </w:r>
      <w:r w:rsidRPr="00211623">
        <w:rPr>
          <w:rFonts w:ascii="Arial" w:hAnsi="Arial" w:cs="Arial"/>
        </w:rPr>
        <w:t>na služební</w:t>
      </w:r>
      <w:r w:rsidR="00AC24E7">
        <w:rPr>
          <w:rFonts w:ascii="Arial" w:hAnsi="Arial" w:cs="Arial"/>
        </w:rPr>
        <w:t>m</w:t>
      </w:r>
      <w:r w:rsidRPr="00211623">
        <w:rPr>
          <w:rFonts w:ascii="Arial" w:hAnsi="Arial" w:cs="Arial"/>
        </w:rPr>
        <w:t xml:space="preserve"> míst</w:t>
      </w:r>
      <w:r w:rsidR="00AC24E7">
        <w:rPr>
          <w:rFonts w:ascii="Arial" w:hAnsi="Arial" w:cs="Arial"/>
        </w:rPr>
        <w:t>ě</w:t>
      </w:r>
      <w:r w:rsidRPr="00211623">
        <w:rPr>
          <w:rFonts w:ascii="Arial" w:hAnsi="Arial" w:cs="Arial"/>
        </w:rPr>
        <w:t xml:space="preserve"> -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211623">
        <w:rPr>
          <w:rFonts w:ascii="Arial" w:hAnsi="Arial" w:cs="Arial"/>
          <w:color w:val="FF0000"/>
        </w:rPr>
        <w:t>v</w:t>
      </w:r>
      <w:r w:rsidR="007F1299">
        <w:rPr>
          <w:rFonts w:ascii="Arial" w:hAnsi="Arial" w:cs="Arial"/>
          <w:color w:val="FF0000"/>
        </w:rPr>
        <w:t>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 xml:space="preserve">, s výkonem služby v 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Pr="00211623">
        <w:rPr>
          <w:rFonts w:ascii="Arial" w:hAnsi="Arial" w:cs="Arial"/>
          <w:b/>
        </w:rPr>
        <w:t xml:space="preserve"> </w:t>
      </w:r>
      <w:r w:rsidRPr="00211623">
        <w:rPr>
          <w:rFonts w:ascii="Arial" w:hAnsi="Arial" w:cs="Arial"/>
        </w:rPr>
        <w:t xml:space="preserve">a </w:t>
      </w:r>
      <w:r w:rsidRPr="00211623">
        <w:rPr>
          <w:rFonts w:ascii="Arial" w:hAnsi="Arial" w:cs="Arial"/>
          <w:color w:val="000000"/>
        </w:rPr>
        <w:t>služebním působištěm v</w:t>
      </w:r>
      <w:r w:rsidR="00893AC9">
        <w:rPr>
          <w:rFonts w:ascii="Arial" w:hAnsi="Arial" w:cs="Arial"/>
          <w:color w:val="000000"/>
        </w:rPr>
        <w:t> </w:t>
      </w:r>
      <w:r w:rsidRPr="00211623">
        <w:rPr>
          <w:rFonts w:ascii="Arial" w:hAnsi="Arial" w:cs="Arial"/>
          <w:i/>
          <w:color w:val="FF0000"/>
        </w:rPr>
        <w:t>(např.</w:t>
      </w:r>
      <w:r w:rsidR="00893AC9">
        <w:rPr>
          <w:rFonts w:ascii="Arial" w:hAnsi="Arial" w:cs="Arial"/>
          <w:i/>
          <w:color w:val="FF0000"/>
        </w:rPr>
        <w:t> </w:t>
      </w:r>
      <w:r w:rsidRPr="00211623">
        <w:rPr>
          <w:rFonts w:ascii="Arial" w:hAnsi="Arial" w:cs="Arial"/>
          <w:i/>
          <w:color w:val="FF0000"/>
        </w:rPr>
        <w:t>Praze)</w:t>
      </w:r>
      <w:r w:rsidRPr="00211623">
        <w:rPr>
          <w:rFonts w:ascii="Arial" w:eastAsia="Times New Roman" w:hAnsi="Arial" w:cs="Arial"/>
          <w:lang w:eastAsia="cs-CZ"/>
        </w:rPr>
        <w:t>.</w:t>
      </w:r>
    </w:p>
    <w:p w14:paraId="05D5A230" w14:textId="77777777" w:rsidR="009D21DA" w:rsidRDefault="009D21DA" w:rsidP="00D7251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FBBBEFC" w14:textId="77777777" w:rsidR="009D21DA" w:rsidRP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155 odst. 1 zákona o státní službě </w:t>
      </w:r>
      <w:r>
        <w:rPr>
          <w:rFonts w:ascii="Arial" w:hAnsi="Arial" w:cs="Arial"/>
        </w:rPr>
        <w:t>s</w:t>
      </w:r>
      <w:r w:rsidRPr="009D21DA">
        <w:rPr>
          <w:rFonts w:ascii="Arial" w:hAnsi="Arial" w:cs="Arial"/>
        </w:rPr>
        <w:t>tátní zaměstnanec podléhá služebnímu hodnocení.</w:t>
      </w:r>
    </w:p>
    <w:p w14:paraId="109AC88E" w14:textId="77777777" w:rsidR="009D21DA" w:rsidRP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D21DA">
        <w:rPr>
          <w:rFonts w:ascii="Arial" w:hAnsi="Arial" w:cs="Arial"/>
        </w:rPr>
        <w:lastRenderedPageBreak/>
        <w:t xml:space="preserve"> </w:t>
      </w:r>
    </w:p>
    <w:p w14:paraId="1D0C9E92" w14:textId="77421DF8" w:rsidR="009D21DA" w:rsidRP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155 odst. </w:t>
      </w:r>
      <w:r>
        <w:rPr>
          <w:rFonts w:ascii="Arial" w:hAnsi="Arial" w:cs="Arial"/>
        </w:rPr>
        <w:t>2</w:t>
      </w:r>
      <w:r w:rsidRPr="004972C2">
        <w:rPr>
          <w:rFonts w:ascii="Arial" w:hAnsi="Arial" w:cs="Arial"/>
        </w:rPr>
        <w:t xml:space="preserve"> zákona o státní službě</w:t>
      </w:r>
      <w:r w:rsidRPr="009D21DA">
        <w:rPr>
          <w:rFonts w:ascii="Arial" w:hAnsi="Arial" w:cs="Arial"/>
        </w:rPr>
        <w:tab/>
      </w:r>
      <w:r>
        <w:rPr>
          <w:rFonts w:ascii="Arial" w:hAnsi="Arial" w:cs="Arial"/>
        </w:rPr>
        <w:t>s</w:t>
      </w:r>
      <w:r w:rsidRPr="009D21DA">
        <w:rPr>
          <w:rFonts w:ascii="Arial" w:hAnsi="Arial" w:cs="Arial"/>
        </w:rPr>
        <w:t>lužební hodnocení státního</w:t>
      </w:r>
      <w:r>
        <w:rPr>
          <w:rFonts w:ascii="Arial" w:hAnsi="Arial" w:cs="Arial"/>
        </w:rPr>
        <w:t xml:space="preserve"> zaměstnance zahrnuje hodnocení </w:t>
      </w:r>
      <w:r w:rsidR="001A662E" w:rsidRPr="001A662E">
        <w:rPr>
          <w:rFonts w:ascii="Arial" w:hAnsi="Arial" w:cs="Arial"/>
        </w:rPr>
        <w:t xml:space="preserve">výkonu služby z hlediska správnosti, rychlosti a samostatnosti v souladu se stanovenými individuálními cíli. </w:t>
      </w:r>
      <w:r w:rsidR="001A662E" w:rsidRPr="00EC63BF">
        <w:rPr>
          <w:rFonts w:ascii="Arial" w:hAnsi="Arial" w:cs="Arial"/>
          <w:color w:val="FF0000"/>
        </w:rPr>
        <w:t>Služební hodnocení představeného zahrnuje také hodnocení výkonu služby z hlediska organizování, řízení, kontrolování a hodnocení výkonu služby podřízených státních zaměstnanců a výkonu práce podřízených zaměstnanců.</w:t>
      </w:r>
    </w:p>
    <w:p w14:paraId="082BF63F" w14:textId="77777777" w:rsidR="009D21DA" w:rsidRP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D21DA">
        <w:rPr>
          <w:rFonts w:ascii="Arial" w:hAnsi="Arial" w:cs="Arial"/>
        </w:rPr>
        <w:t xml:space="preserve"> </w:t>
      </w:r>
    </w:p>
    <w:p w14:paraId="19929300" w14:textId="06F25FC2" w:rsidR="009D21DA" w:rsidRPr="009D21DA" w:rsidRDefault="00EF04A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155 odst. </w:t>
      </w:r>
      <w:r w:rsidR="001A662E">
        <w:rPr>
          <w:rFonts w:ascii="Arial" w:hAnsi="Arial" w:cs="Arial"/>
        </w:rPr>
        <w:t>4</w:t>
      </w:r>
      <w:r w:rsidR="001A662E" w:rsidRPr="004972C2">
        <w:rPr>
          <w:rFonts w:ascii="Arial" w:hAnsi="Arial" w:cs="Arial"/>
        </w:rPr>
        <w:t xml:space="preserve"> </w:t>
      </w:r>
      <w:r w:rsidRPr="004972C2">
        <w:rPr>
          <w:rFonts w:ascii="Arial" w:hAnsi="Arial" w:cs="Arial"/>
        </w:rPr>
        <w:t>zákona o státní službě</w:t>
      </w:r>
      <w:r w:rsidR="001A66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9D21DA" w:rsidRPr="009D21DA">
        <w:rPr>
          <w:rFonts w:ascii="Arial" w:hAnsi="Arial" w:cs="Arial"/>
        </w:rPr>
        <w:t xml:space="preserve">lužební hodnocení musí obsahovat závěr o tom, zda státní </w:t>
      </w:r>
      <w:r>
        <w:rPr>
          <w:rFonts w:ascii="Arial" w:hAnsi="Arial" w:cs="Arial"/>
        </w:rPr>
        <w:t xml:space="preserve">zaměstnanec dosahoval ve službě </w:t>
      </w:r>
      <w:r w:rsidR="009D21DA" w:rsidRPr="009D21DA">
        <w:rPr>
          <w:rFonts w:ascii="Arial" w:hAnsi="Arial" w:cs="Arial"/>
        </w:rPr>
        <w:t>vynikající výsledky, velmi dobré výsledky, dobré výsledky, dostačující výsledky, nebo nevyhovující výsledky.</w:t>
      </w:r>
    </w:p>
    <w:p w14:paraId="271E1EC0" w14:textId="77777777" w:rsidR="00FE31CA" w:rsidRDefault="00FE31C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98E649F" w14:textId="77777777" w:rsidR="00FE31CA" w:rsidRPr="00325EA9" w:rsidRDefault="00573C5F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>(Případně lze citovat ta</w:t>
      </w:r>
      <w:r w:rsidR="00FE31CA" w:rsidRPr="00325EA9"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>ustanovení</w:t>
      </w:r>
      <w:r w:rsidR="00FE31CA" w:rsidRPr="00325EA9">
        <w:rPr>
          <w:rFonts w:ascii="Arial" w:hAnsi="Arial" w:cs="Arial"/>
          <w:i/>
          <w:color w:val="FF0000"/>
        </w:rPr>
        <w:t xml:space="preserve"> § 155 zákona o státní službě, </w:t>
      </w:r>
      <w:r>
        <w:rPr>
          <w:rFonts w:ascii="Arial" w:hAnsi="Arial" w:cs="Arial"/>
          <w:i/>
          <w:color w:val="FF0000"/>
        </w:rPr>
        <w:t>podle</w:t>
      </w:r>
      <w:r w:rsidR="00FE31CA" w:rsidRPr="00325EA9">
        <w:rPr>
          <w:rFonts w:ascii="Arial" w:hAnsi="Arial" w:cs="Arial"/>
          <w:i/>
          <w:color w:val="FF0000"/>
        </w:rPr>
        <w:t xml:space="preserve"> kterých byla provedena služební hodnocení</w:t>
      </w:r>
      <w:r w:rsidR="00325EA9" w:rsidRPr="00325EA9">
        <w:rPr>
          <w:rFonts w:ascii="Arial" w:hAnsi="Arial" w:cs="Arial"/>
          <w:i/>
          <w:color w:val="FF0000"/>
        </w:rPr>
        <w:t>, na základě kterých je rozhodováno o skončení služebního poměru.)</w:t>
      </w:r>
    </w:p>
    <w:p w14:paraId="76B6FC6D" w14:textId="77777777" w:rsidR="009D21DA" w:rsidRP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D21DA">
        <w:rPr>
          <w:rFonts w:ascii="Arial" w:hAnsi="Arial" w:cs="Arial"/>
        </w:rPr>
        <w:t xml:space="preserve"> </w:t>
      </w:r>
    </w:p>
    <w:p w14:paraId="64FEEB8A" w14:textId="1B504044" w:rsidR="009D21DA" w:rsidRDefault="00E81CCB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155 odst. </w:t>
      </w:r>
      <w:r>
        <w:rPr>
          <w:rFonts w:ascii="Arial" w:hAnsi="Arial" w:cs="Arial"/>
        </w:rPr>
        <w:t>9</w:t>
      </w:r>
      <w:r w:rsidRPr="004972C2">
        <w:rPr>
          <w:rFonts w:ascii="Arial" w:hAnsi="Arial" w:cs="Arial"/>
        </w:rPr>
        <w:t xml:space="preserve"> zákona o státní službě</w:t>
      </w:r>
      <w:r w:rsidR="009D21DA" w:rsidRPr="009D21DA">
        <w:rPr>
          <w:rFonts w:ascii="Arial" w:hAnsi="Arial" w:cs="Arial"/>
        </w:rPr>
        <w:tab/>
      </w:r>
      <w:r>
        <w:rPr>
          <w:rFonts w:ascii="Arial" w:hAnsi="Arial" w:cs="Arial"/>
        </w:rPr>
        <w:t>o</w:t>
      </w:r>
      <w:r w:rsidR="009D21DA" w:rsidRPr="009D21DA">
        <w:rPr>
          <w:rFonts w:ascii="Arial" w:hAnsi="Arial" w:cs="Arial"/>
        </w:rPr>
        <w:t xml:space="preserve">bsahuje-li služební hodnocení státního zaměstnance závěr o tom, že ve službě dosahoval nevyhovujících výsledků, další služební hodnocení se provede vždy po uplynutí </w:t>
      </w:r>
      <w:r w:rsidR="001A662E">
        <w:rPr>
          <w:rFonts w:ascii="Arial" w:hAnsi="Arial" w:cs="Arial"/>
        </w:rPr>
        <w:t>60</w:t>
      </w:r>
      <w:r w:rsidR="001A662E" w:rsidRPr="009D21DA">
        <w:rPr>
          <w:rFonts w:ascii="Arial" w:hAnsi="Arial" w:cs="Arial"/>
        </w:rPr>
        <w:t xml:space="preserve"> </w:t>
      </w:r>
      <w:r w:rsidR="009D21DA" w:rsidRPr="009D21DA">
        <w:rPr>
          <w:rFonts w:ascii="Arial" w:hAnsi="Arial" w:cs="Arial"/>
        </w:rPr>
        <w:t>odsloužených dnů ode dne seznámení státního zaměstnance s předchozím služebním hodnocením.</w:t>
      </w:r>
    </w:p>
    <w:p w14:paraId="229EF669" w14:textId="77777777" w:rsid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75FD57D" w14:textId="70BE304E" w:rsidR="00E81CCB" w:rsidRPr="00E81CCB" w:rsidRDefault="00E81CCB" w:rsidP="00E81C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155 odst. </w:t>
      </w:r>
      <w:r w:rsidR="001A662E">
        <w:rPr>
          <w:rFonts w:ascii="Arial" w:hAnsi="Arial" w:cs="Arial"/>
        </w:rPr>
        <w:t xml:space="preserve">12 </w:t>
      </w:r>
      <w:r w:rsidRPr="004972C2">
        <w:rPr>
          <w:rFonts w:ascii="Arial" w:hAnsi="Arial" w:cs="Arial"/>
        </w:rPr>
        <w:t>zákona o státní službě</w:t>
      </w:r>
      <w:r w:rsidRPr="00E81C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z</w:t>
      </w:r>
      <w:r w:rsidRPr="00E81CCB">
        <w:rPr>
          <w:rFonts w:ascii="Arial" w:hAnsi="Arial" w:cs="Arial"/>
        </w:rPr>
        <w:t xml:space="preserve">a odsloužený považuje den, v němž státní zaměstnanec </w:t>
      </w:r>
      <w:r w:rsidR="005267BD">
        <w:rPr>
          <w:rFonts w:ascii="Arial" w:hAnsi="Arial" w:cs="Arial"/>
        </w:rPr>
        <w:t xml:space="preserve">skutečně </w:t>
      </w:r>
      <w:r w:rsidRPr="00E81CCB">
        <w:rPr>
          <w:rFonts w:ascii="Arial" w:hAnsi="Arial" w:cs="Arial"/>
        </w:rPr>
        <w:t>vykonával službu převážnou část své směny. Části směn odsloužené v</w:t>
      </w:r>
      <w:r w:rsidR="001567AB">
        <w:rPr>
          <w:rFonts w:ascii="Arial" w:hAnsi="Arial" w:cs="Arial"/>
        </w:rPr>
        <w:t> </w:t>
      </w:r>
      <w:r w:rsidRPr="00E81CCB">
        <w:rPr>
          <w:rFonts w:ascii="Arial" w:hAnsi="Arial" w:cs="Arial"/>
        </w:rPr>
        <w:t>různých dnech se nesčítají.</w:t>
      </w:r>
    </w:p>
    <w:p w14:paraId="428DF0DB" w14:textId="77777777" w:rsidR="009D21DA" w:rsidRDefault="009D21DA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A5DD03B" w14:textId="4B501975" w:rsidR="00885EE8" w:rsidRDefault="00885EE8" w:rsidP="009D21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 xml:space="preserve">Podle § 1 </w:t>
      </w:r>
      <w:r w:rsidR="005267BD">
        <w:rPr>
          <w:rFonts w:ascii="Arial" w:hAnsi="Arial" w:cs="Arial"/>
        </w:rPr>
        <w:t xml:space="preserve">odst. 1 </w:t>
      </w:r>
      <w:r w:rsidRPr="004972C2">
        <w:rPr>
          <w:rFonts w:ascii="Arial" w:hAnsi="Arial" w:cs="Arial"/>
        </w:rPr>
        <w:t xml:space="preserve">nařízení vlády č. </w:t>
      </w:r>
      <w:r>
        <w:rPr>
          <w:rFonts w:ascii="Arial" w:hAnsi="Arial" w:cs="Arial"/>
        </w:rPr>
        <w:t xml:space="preserve">36/2019 Sb., </w:t>
      </w:r>
      <w:r w:rsidRPr="00885EE8">
        <w:rPr>
          <w:rFonts w:ascii="Arial" w:hAnsi="Arial" w:cs="Arial"/>
        </w:rPr>
        <w:t>o podrobnostech služebního hodnocení státních zaměstnanců a vazbě osobního příplatku státního zaměstnance na výsledek služebního hodnocení a o změně nařízení vlády č. 304/2014 Sb., o platových poměrech státních zaměstnanců, ve znění pozdějších předpisů</w:t>
      </w:r>
      <w:r>
        <w:rPr>
          <w:rFonts w:ascii="Arial" w:hAnsi="Arial" w:cs="Arial"/>
        </w:rPr>
        <w:t xml:space="preserve"> (dále jen</w:t>
      </w:r>
      <w:r w:rsidR="00EC1BAB">
        <w:rPr>
          <w:rFonts w:ascii="Arial" w:hAnsi="Arial" w:cs="Arial"/>
        </w:rPr>
        <w:t xml:space="preserve"> </w:t>
      </w:r>
      <w:r w:rsidR="00EC1BAB" w:rsidRPr="00D72515">
        <w:rPr>
          <w:rFonts w:ascii="Arial" w:hAnsi="Arial" w:cs="Arial"/>
        </w:rPr>
        <w:t xml:space="preserve">„nařízení vlády č. </w:t>
      </w:r>
      <w:r w:rsidR="00EC1BAB">
        <w:rPr>
          <w:rFonts w:ascii="Arial" w:hAnsi="Arial" w:cs="Arial"/>
        </w:rPr>
        <w:t>36</w:t>
      </w:r>
      <w:r w:rsidR="00EC1BAB" w:rsidRPr="00D72515">
        <w:rPr>
          <w:rFonts w:ascii="Arial" w:hAnsi="Arial" w:cs="Arial"/>
        </w:rPr>
        <w:t>/201</w:t>
      </w:r>
      <w:r w:rsidR="00EC1BAB">
        <w:rPr>
          <w:rFonts w:ascii="Arial" w:hAnsi="Arial" w:cs="Arial"/>
        </w:rPr>
        <w:t>9</w:t>
      </w:r>
      <w:r w:rsidR="00EC1BAB" w:rsidRPr="00D72515">
        <w:rPr>
          <w:rFonts w:ascii="Arial" w:hAnsi="Arial" w:cs="Arial"/>
        </w:rPr>
        <w:t xml:space="preserve"> Sb.“)</w:t>
      </w:r>
      <w:r w:rsidR="00EC1BA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C1BAB">
        <w:rPr>
          <w:rFonts w:ascii="Arial" w:hAnsi="Arial" w:cs="Arial"/>
        </w:rPr>
        <w:t>t</w:t>
      </w:r>
      <w:r w:rsidRPr="00885EE8">
        <w:rPr>
          <w:rFonts w:ascii="Arial" w:hAnsi="Arial" w:cs="Arial"/>
        </w:rPr>
        <w:t>en, kdo provádí služební hodnocení státního zaměstnance, (dále jen "hodnotitel") posuzuje státního zaměstnance v jednotlivých hodnocených oblastech podle § 155 odst. 2 zákona o</w:t>
      </w:r>
      <w:r w:rsidR="00EC1BAB">
        <w:rPr>
          <w:rFonts w:ascii="Arial" w:hAnsi="Arial" w:cs="Arial"/>
        </w:rPr>
        <w:t> </w:t>
      </w:r>
      <w:r w:rsidRPr="00885EE8">
        <w:rPr>
          <w:rFonts w:ascii="Arial" w:hAnsi="Arial" w:cs="Arial"/>
        </w:rPr>
        <w:t>státní službě (dále jen "hodnocená oblast") na základě hodnoticích kritérií</w:t>
      </w:r>
      <w:r w:rsidR="00174F3E">
        <w:rPr>
          <w:rFonts w:ascii="Arial" w:hAnsi="Arial" w:cs="Arial"/>
        </w:rPr>
        <w:t>.</w:t>
      </w:r>
      <w:r w:rsidRPr="00885EE8">
        <w:rPr>
          <w:rFonts w:ascii="Arial" w:hAnsi="Arial" w:cs="Arial"/>
        </w:rPr>
        <w:t>.</w:t>
      </w:r>
    </w:p>
    <w:p w14:paraId="68769F65" w14:textId="77777777" w:rsidR="005267BD" w:rsidRDefault="005267BD" w:rsidP="005267B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3703461" w14:textId="3989C5CD" w:rsidR="005267BD" w:rsidRPr="005267BD" w:rsidRDefault="005267BD" w:rsidP="005267B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72C2">
        <w:rPr>
          <w:rFonts w:ascii="Arial" w:hAnsi="Arial" w:cs="Arial"/>
        </w:rPr>
        <w:t>Podle § 1</w:t>
      </w:r>
      <w:r>
        <w:rPr>
          <w:rFonts w:ascii="Arial" w:hAnsi="Arial" w:cs="Arial"/>
        </w:rPr>
        <w:t xml:space="preserve"> odst. 2</w:t>
      </w:r>
      <w:r w:rsidRPr="004972C2">
        <w:rPr>
          <w:rFonts w:ascii="Arial" w:hAnsi="Arial" w:cs="Arial"/>
        </w:rPr>
        <w:t xml:space="preserve"> nařízení vlády č. </w:t>
      </w:r>
      <w:r>
        <w:rPr>
          <w:rFonts w:ascii="Arial" w:hAnsi="Arial" w:cs="Arial"/>
        </w:rPr>
        <w:t>36/2019 Sb.</w:t>
      </w:r>
      <w:r w:rsidRPr="005267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</w:t>
      </w:r>
      <w:r w:rsidRPr="005267BD">
        <w:rPr>
          <w:rFonts w:ascii="Arial" w:hAnsi="Arial" w:cs="Arial"/>
        </w:rPr>
        <w:t>odnoticími kritérii jsou</w:t>
      </w:r>
    </w:p>
    <w:p w14:paraId="654C5452" w14:textId="7E10D278" w:rsidR="005267BD" w:rsidRPr="00EC63BF" w:rsidRDefault="005267BD" w:rsidP="00EC63BF">
      <w:pPr>
        <w:pStyle w:val="Odstavecseseznamem"/>
        <w:numPr>
          <w:ilvl w:val="0"/>
          <w:numId w:val="1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63BF">
        <w:rPr>
          <w:rFonts w:ascii="Arial" w:hAnsi="Arial" w:cs="Arial"/>
        </w:rPr>
        <w:t>kvalita výkonu státní služby,</w:t>
      </w:r>
    </w:p>
    <w:p w14:paraId="4227A696" w14:textId="52724DE4" w:rsidR="005267BD" w:rsidRPr="00EC63BF" w:rsidRDefault="005267BD" w:rsidP="00EC63BF">
      <w:pPr>
        <w:pStyle w:val="Odstavecseseznamem"/>
        <w:numPr>
          <w:ilvl w:val="0"/>
          <w:numId w:val="1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63BF">
        <w:rPr>
          <w:rFonts w:ascii="Arial" w:hAnsi="Arial" w:cs="Arial"/>
        </w:rPr>
        <w:t>množství plněných služebních úkolů a služební tempo a</w:t>
      </w:r>
    </w:p>
    <w:p w14:paraId="441C7F50" w14:textId="29739ED9" w:rsidR="005267BD" w:rsidRPr="00EC63BF" w:rsidRDefault="005267BD" w:rsidP="00EC63BF">
      <w:pPr>
        <w:pStyle w:val="Odstavecseseznamem"/>
        <w:numPr>
          <w:ilvl w:val="0"/>
          <w:numId w:val="18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63BF">
        <w:rPr>
          <w:rFonts w:ascii="Arial" w:hAnsi="Arial" w:cs="Arial"/>
        </w:rPr>
        <w:t>osobní přístup.</w:t>
      </w:r>
    </w:p>
    <w:p w14:paraId="144CF5DC" w14:textId="77777777" w:rsidR="005267BD" w:rsidRPr="005267BD" w:rsidRDefault="005267BD" w:rsidP="005267B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80AB92" w14:textId="53802E23" w:rsidR="005267BD" w:rsidRPr="00EC63BF" w:rsidRDefault="005267BD" w:rsidP="005267B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C63BF">
        <w:rPr>
          <w:rFonts w:ascii="Arial" w:hAnsi="Arial" w:cs="Arial"/>
          <w:color w:val="FF0000"/>
        </w:rPr>
        <w:t>Podle § 1 odst. 3 nařízení vlády č. 36/2019 Sb. jde-li o představeného, hodnoticími kritérii jsou</w:t>
      </w:r>
    </w:p>
    <w:p w14:paraId="7A36AA29" w14:textId="78FAAB14" w:rsidR="005267BD" w:rsidRPr="00EC63BF" w:rsidRDefault="005267BD" w:rsidP="00EC63BF">
      <w:pPr>
        <w:pStyle w:val="Odstavecseseznamem"/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C63BF">
        <w:rPr>
          <w:rFonts w:ascii="Arial" w:hAnsi="Arial" w:cs="Arial"/>
          <w:color w:val="FF0000"/>
        </w:rPr>
        <w:t>kvalita výkonu státní služby,</w:t>
      </w:r>
    </w:p>
    <w:p w14:paraId="6C94D6FC" w14:textId="1733E910" w:rsidR="005267BD" w:rsidRPr="00EC63BF" w:rsidRDefault="005267BD" w:rsidP="00EC63BF">
      <w:pPr>
        <w:pStyle w:val="Odstavecseseznamem"/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C63BF">
        <w:rPr>
          <w:rFonts w:ascii="Arial" w:hAnsi="Arial" w:cs="Arial"/>
          <w:color w:val="FF0000"/>
        </w:rPr>
        <w:t>množství plněných služebních úkolů a služební tempo a</w:t>
      </w:r>
    </w:p>
    <w:p w14:paraId="5C0A5CFF" w14:textId="73FC4959" w:rsidR="00D34503" w:rsidRPr="00EC63BF" w:rsidRDefault="005267BD" w:rsidP="00EC63BF">
      <w:pPr>
        <w:pStyle w:val="Odstavecseseznamem"/>
        <w:numPr>
          <w:ilvl w:val="0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EC63BF">
        <w:rPr>
          <w:rFonts w:ascii="Arial" w:hAnsi="Arial" w:cs="Arial"/>
          <w:color w:val="FF0000"/>
        </w:rPr>
        <w:t>organizování, řízení, kontrolování a hodnocení výkonu státní služby podřízených státních zaměstnanců a výkonu práce podřízených zaměstnanců.</w:t>
      </w:r>
    </w:p>
    <w:p w14:paraId="1F118662" w14:textId="7066E9A2" w:rsidR="00D34503" w:rsidRPr="00D34503" w:rsidRDefault="00D34503" w:rsidP="00D3450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E5D1CFD" w14:textId="0FE4BEA2" w:rsidR="00D34503" w:rsidRPr="00D34503" w:rsidRDefault="00291BBE" w:rsidP="00D3450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§ 3 odst. </w:t>
      </w:r>
      <w:r w:rsidR="005267BD">
        <w:rPr>
          <w:rFonts w:ascii="Arial" w:hAnsi="Arial" w:cs="Arial"/>
        </w:rPr>
        <w:t>1</w:t>
      </w:r>
      <w:r w:rsidR="005267BD" w:rsidRPr="004972C2">
        <w:rPr>
          <w:rFonts w:ascii="Arial" w:hAnsi="Arial" w:cs="Arial"/>
        </w:rPr>
        <w:t xml:space="preserve"> </w:t>
      </w:r>
      <w:r w:rsidRPr="004972C2">
        <w:rPr>
          <w:rFonts w:ascii="Arial" w:hAnsi="Arial" w:cs="Arial"/>
        </w:rPr>
        <w:t xml:space="preserve">nařízení vlády č. </w:t>
      </w:r>
      <w:r>
        <w:rPr>
          <w:rFonts w:ascii="Arial" w:hAnsi="Arial" w:cs="Arial"/>
        </w:rPr>
        <w:t>36/2019 Sb. h</w:t>
      </w:r>
      <w:r w:rsidR="00D34503" w:rsidRPr="00D34503">
        <w:rPr>
          <w:rFonts w:ascii="Arial" w:hAnsi="Arial" w:cs="Arial"/>
        </w:rPr>
        <w:t>odnotitel klasifikuje hodnoticí kritérium</w:t>
      </w:r>
    </w:p>
    <w:p w14:paraId="552E0960" w14:textId="77777777" w:rsidR="00D34503" w:rsidRPr="00A7365B" w:rsidRDefault="00D34503" w:rsidP="00A7365B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7365B">
        <w:rPr>
          <w:rFonts w:ascii="Arial" w:hAnsi="Arial" w:cs="Arial"/>
        </w:rPr>
        <w:t>4 body, je-li plněno vysoko nad rámec nároků na ně kladených,</w:t>
      </w:r>
    </w:p>
    <w:p w14:paraId="622A7E44" w14:textId="77777777" w:rsidR="00D34503" w:rsidRPr="00A7365B" w:rsidRDefault="00D34503" w:rsidP="00A7365B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7365B">
        <w:rPr>
          <w:rFonts w:ascii="Arial" w:hAnsi="Arial" w:cs="Arial"/>
        </w:rPr>
        <w:t>3 body, je-li plněno nad rámec nároků na ně kladených,</w:t>
      </w:r>
    </w:p>
    <w:p w14:paraId="133AE11B" w14:textId="77777777" w:rsidR="00D34503" w:rsidRPr="00A7365B" w:rsidRDefault="00D34503" w:rsidP="00A7365B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7365B">
        <w:rPr>
          <w:rFonts w:ascii="Arial" w:hAnsi="Arial" w:cs="Arial"/>
        </w:rPr>
        <w:t>2 body, je-li plněno v rámci nároků na ně kladených,</w:t>
      </w:r>
    </w:p>
    <w:p w14:paraId="54DA7996" w14:textId="77777777" w:rsidR="00D34503" w:rsidRPr="00A7365B" w:rsidRDefault="00D34503" w:rsidP="00A7365B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7365B">
        <w:rPr>
          <w:rFonts w:ascii="Arial" w:hAnsi="Arial" w:cs="Arial"/>
        </w:rPr>
        <w:t>1 bodem, je-li plněno v rámci nároků na ně kladených s občasnými výhradami, nebo</w:t>
      </w:r>
    </w:p>
    <w:p w14:paraId="5C7752D8" w14:textId="77777777" w:rsidR="00D34503" w:rsidRPr="00A7365B" w:rsidRDefault="00D34503" w:rsidP="00A7365B">
      <w:pPr>
        <w:pStyle w:val="Odstavecseseznamem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7365B">
        <w:rPr>
          <w:rFonts w:ascii="Arial" w:hAnsi="Arial" w:cs="Arial"/>
        </w:rPr>
        <w:t>0 body, je-li plněno nedostatečně.</w:t>
      </w:r>
    </w:p>
    <w:p w14:paraId="68B22320" w14:textId="77777777" w:rsidR="00D34503" w:rsidRPr="00D34503" w:rsidRDefault="00D34503" w:rsidP="00D3450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4503">
        <w:rPr>
          <w:rFonts w:ascii="Arial" w:hAnsi="Arial" w:cs="Arial"/>
        </w:rPr>
        <w:t xml:space="preserve"> </w:t>
      </w:r>
    </w:p>
    <w:p w14:paraId="14FA69BB" w14:textId="422D2C6F" w:rsidR="00D34503" w:rsidRDefault="00291BBE" w:rsidP="00D3450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§ 3 odst. </w:t>
      </w:r>
      <w:r w:rsidR="005267BD">
        <w:rPr>
          <w:rFonts w:ascii="Arial" w:hAnsi="Arial" w:cs="Arial"/>
        </w:rPr>
        <w:t>2</w:t>
      </w:r>
      <w:r w:rsidR="005267BD" w:rsidRPr="004972C2">
        <w:rPr>
          <w:rFonts w:ascii="Arial" w:hAnsi="Arial" w:cs="Arial"/>
        </w:rPr>
        <w:t xml:space="preserve"> </w:t>
      </w:r>
      <w:r w:rsidRPr="004972C2">
        <w:rPr>
          <w:rFonts w:ascii="Arial" w:hAnsi="Arial" w:cs="Arial"/>
        </w:rPr>
        <w:t xml:space="preserve">nařízení vlády č. </w:t>
      </w:r>
      <w:r>
        <w:rPr>
          <w:rFonts w:ascii="Arial" w:hAnsi="Arial" w:cs="Arial"/>
        </w:rPr>
        <w:t>36/2019 Sb. r</w:t>
      </w:r>
      <w:r w:rsidR="00D34503" w:rsidRPr="00D34503">
        <w:rPr>
          <w:rFonts w:ascii="Arial" w:hAnsi="Arial" w:cs="Arial"/>
        </w:rPr>
        <w:t xml:space="preserve">ámcem nároků podle odstavce </w:t>
      </w:r>
      <w:r w:rsidR="00174F3E">
        <w:rPr>
          <w:rFonts w:ascii="Arial" w:hAnsi="Arial" w:cs="Arial"/>
        </w:rPr>
        <w:t>1</w:t>
      </w:r>
      <w:r w:rsidR="00174F3E" w:rsidRPr="00D34503">
        <w:rPr>
          <w:rFonts w:ascii="Arial" w:hAnsi="Arial" w:cs="Arial"/>
        </w:rPr>
        <w:t xml:space="preserve"> </w:t>
      </w:r>
      <w:r w:rsidR="00D34503" w:rsidRPr="00D34503">
        <w:rPr>
          <w:rFonts w:ascii="Arial" w:hAnsi="Arial" w:cs="Arial"/>
        </w:rPr>
        <w:t>se rozumí průměrná úroveň plnění hodnoticích kritérií, která je vyžadována na služebním místě.</w:t>
      </w:r>
    </w:p>
    <w:p w14:paraId="65B6DC02" w14:textId="77777777" w:rsidR="00D72515" w:rsidRDefault="00D72515" w:rsidP="00D7251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332337F5" w14:textId="5A0E868C" w:rsidR="00D72515" w:rsidRDefault="00520848" w:rsidP="0052084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 xml:space="preserve">Podle § 5 písm. e) </w:t>
      </w:r>
      <w:r w:rsidRPr="004972C2">
        <w:rPr>
          <w:rFonts w:ascii="Arial" w:hAnsi="Arial" w:cs="Arial"/>
        </w:rPr>
        <w:t xml:space="preserve">nařízení vlády č. </w:t>
      </w:r>
      <w:r>
        <w:rPr>
          <w:rFonts w:ascii="Arial" w:hAnsi="Arial" w:cs="Arial"/>
        </w:rPr>
        <w:t>36/2019 Sb. s</w:t>
      </w:r>
      <w:r w:rsidRPr="00520848">
        <w:rPr>
          <w:rFonts w:ascii="Arial" w:eastAsia="Times New Roman" w:hAnsi="Arial" w:cs="Arial"/>
          <w:lang w:eastAsia="cs-CZ"/>
        </w:rPr>
        <w:t>tátní zaměstnanec dosahoval ve st</w:t>
      </w:r>
      <w:r w:rsidR="00F05A92">
        <w:rPr>
          <w:rFonts w:ascii="Arial" w:eastAsia="Times New Roman" w:hAnsi="Arial" w:cs="Arial"/>
          <w:lang w:eastAsia="cs-CZ"/>
        </w:rPr>
        <w:t xml:space="preserve">átní službě </w:t>
      </w:r>
      <w:r w:rsidRPr="00520848">
        <w:rPr>
          <w:rFonts w:ascii="Arial" w:eastAsia="Times New Roman" w:hAnsi="Arial" w:cs="Arial"/>
          <w:lang w:eastAsia="cs-CZ"/>
        </w:rPr>
        <w:t>nevyhovujících výsledků, pokud výsledek výpočtu podle přílohy k tomuto nařízení činí méně než 0,5 bodu.</w:t>
      </w:r>
    </w:p>
    <w:p w14:paraId="692675D0" w14:textId="77777777" w:rsidR="00AC24E7" w:rsidRDefault="00AC24E7" w:rsidP="00D72515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382952B" w14:textId="62308B6D" w:rsidR="00AC24E7" w:rsidRDefault="00AC24E7" w:rsidP="00AC24E7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§ 72 odst. 1 písm. </w:t>
      </w:r>
      <w:r w:rsidR="00072A4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) </w:t>
      </w:r>
      <w:r w:rsidRPr="00952AD0">
        <w:rPr>
          <w:rFonts w:ascii="Arial" w:hAnsi="Arial" w:cs="Arial"/>
        </w:rPr>
        <w:t xml:space="preserve">zákona o státní službě </w:t>
      </w:r>
      <w:r>
        <w:rPr>
          <w:rFonts w:ascii="Arial" w:hAnsi="Arial" w:cs="Arial"/>
        </w:rPr>
        <w:t>rozhodne služební orgán</w:t>
      </w:r>
      <w:r w:rsidRPr="002F4D67">
        <w:t xml:space="preserve"> </w:t>
      </w:r>
      <w:r w:rsidRPr="002F4D67">
        <w:rPr>
          <w:rFonts w:ascii="Arial" w:hAnsi="Arial" w:cs="Arial"/>
        </w:rPr>
        <w:t>o skončení služebního poměru,</w:t>
      </w:r>
      <w:r>
        <w:rPr>
          <w:rFonts w:ascii="Arial" w:hAnsi="Arial" w:cs="Arial"/>
        </w:rPr>
        <w:t xml:space="preserve"> </w:t>
      </w:r>
      <w:r w:rsidRPr="00735019">
        <w:rPr>
          <w:rFonts w:ascii="Arial" w:hAnsi="Arial" w:cs="Arial"/>
        </w:rPr>
        <w:t>jestliže 2 po sobě jdoucí služební hodnocení státního zaměstna</w:t>
      </w:r>
      <w:r>
        <w:rPr>
          <w:rFonts w:ascii="Arial" w:hAnsi="Arial" w:cs="Arial"/>
        </w:rPr>
        <w:t>nce obsahují závěr o tom, že ve </w:t>
      </w:r>
      <w:r w:rsidRPr="00735019">
        <w:rPr>
          <w:rFonts w:ascii="Arial" w:hAnsi="Arial" w:cs="Arial"/>
        </w:rPr>
        <w:t>službě dosahoval nevyhovující</w:t>
      </w:r>
      <w:r w:rsidR="006A4570">
        <w:rPr>
          <w:rFonts w:ascii="Arial" w:hAnsi="Arial" w:cs="Arial"/>
        </w:rPr>
        <w:t>ch</w:t>
      </w:r>
      <w:r w:rsidRPr="00735019">
        <w:rPr>
          <w:rFonts w:ascii="Arial" w:hAnsi="Arial" w:cs="Arial"/>
        </w:rPr>
        <w:t xml:space="preserve"> </w:t>
      </w:r>
      <w:r w:rsidR="006A4570" w:rsidRPr="00735019">
        <w:rPr>
          <w:rFonts w:ascii="Arial" w:hAnsi="Arial" w:cs="Arial"/>
        </w:rPr>
        <w:t>výsledk</w:t>
      </w:r>
      <w:r w:rsidR="006A4570">
        <w:rPr>
          <w:rFonts w:ascii="Arial" w:hAnsi="Arial" w:cs="Arial"/>
        </w:rPr>
        <w:t>ů</w:t>
      </w:r>
      <w:r>
        <w:rPr>
          <w:rFonts w:ascii="Arial" w:hAnsi="Arial" w:cs="Arial"/>
        </w:rPr>
        <w:t>.</w:t>
      </w:r>
    </w:p>
    <w:p w14:paraId="43A1359D" w14:textId="77777777" w:rsidR="00533FD9" w:rsidRDefault="00533FD9" w:rsidP="00A2583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A929B35" w14:textId="40E975F8" w:rsidR="003C4550" w:rsidRDefault="003C4550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33FD9">
        <w:rPr>
          <w:rFonts w:ascii="Arial" w:hAnsi="Arial" w:cs="Arial"/>
        </w:rPr>
        <w:t xml:space="preserve">Podle § 72 odst. </w:t>
      </w:r>
      <w:r w:rsidR="001A662E">
        <w:rPr>
          <w:rFonts w:ascii="Arial" w:hAnsi="Arial" w:cs="Arial"/>
        </w:rPr>
        <w:t>2</w:t>
      </w:r>
      <w:r w:rsidR="001A662E" w:rsidRPr="00A2583E">
        <w:rPr>
          <w:rFonts w:ascii="Arial" w:hAnsi="Arial" w:cs="Arial"/>
        </w:rPr>
        <w:t xml:space="preserve"> </w:t>
      </w:r>
      <w:r w:rsidR="00DA4A9B" w:rsidRPr="00A2583E">
        <w:rPr>
          <w:rFonts w:ascii="Arial" w:hAnsi="Arial" w:cs="Arial"/>
        </w:rPr>
        <w:t xml:space="preserve">zákona o státní službě </w:t>
      </w:r>
      <w:r w:rsidRPr="00533FD9">
        <w:rPr>
          <w:rFonts w:ascii="Arial" w:hAnsi="Arial" w:cs="Arial"/>
        </w:rPr>
        <w:t xml:space="preserve">skončí služební poměr </w:t>
      </w:r>
      <w:r w:rsidR="001A662E" w:rsidRPr="001A662E">
        <w:rPr>
          <w:rFonts w:ascii="Arial" w:hAnsi="Arial" w:cs="Arial"/>
        </w:rPr>
        <w:t xml:space="preserve">dnem doručení rozhodnutí o skončení služebního poměru, jde-li o případ podle odstavce 1 písm. b) a e), nebo uplynutím doby </w:t>
      </w:r>
      <w:ins w:id="2" w:author="Richtr Michal, Mgr." w:date="2025-05-22T09:36:00Z">
        <w:r w:rsidR="008E3211" w:rsidRPr="008E3211">
          <w:rPr>
            <w:rFonts w:ascii="Arial" w:hAnsi="Arial" w:cs="Arial"/>
          </w:rPr>
          <w:t xml:space="preserve">1 měsíce, přičemž tato doba začne běžet dnem doručení rozhodnutí o skončení služebního poměru a skončí uplynutím dne, který se číslem shoduje se dnem doručení rozhodnutí, </w:t>
        </w:r>
      </w:ins>
      <w:del w:id="3" w:author="Richtr Michal, Mgr." w:date="2025-05-22T09:36:00Z">
        <w:r w:rsidR="001A662E" w:rsidRPr="001A662E" w:rsidDel="008E3211">
          <w:rPr>
            <w:rFonts w:ascii="Arial" w:hAnsi="Arial" w:cs="Arial"/>
          </w:rPr>
          <w:delText xml:space="preserve">2 kalendářních měsíců, která začíná běžet prvním dnem kalendářního měsíce následujícího po dni doručení rozhodnutí o skončení služebního poměru </w:delText>
        </w:r>
      </w:del>
      <w:r w:rsidR="001A662E" w:rsidRPr="001A662E">
        <w:rPr>
          <w:rFonts w:ascii="Arial" w:hAnsi="Arial" w:cs="Arial"/>
        </w:rPr>
        <w:t>v ostatních případech</w:t>
      </w:r>
      <w:del w:id="4" w:author="Richtr Michal, Mgr." w:date="2025-05-22T09:36:00Z">
        <w:r w:rsidR="001A662E" w:rsidRPr="001A662E" w:rsidDel="008E3211">
          <w:rPr>
            <w:rFonts w:ascii="Arial" w:hAnsi="Arial" w:cs="Arial"/>
          </w:rPr>
          <w:delText>.</w:delText>
        </w:r>
        <w:r w:rsidR="00533FD9" w:rsidRPr="00A2583E" w:rsidDel="008E3211">
          <w:rPr>
            <w:rFonts w:ascii="Arial" w:eastAsia="SimSun" w:hAnsi="Arial" w:cs="Arial"/>
            <w:kern w:val="1"/>
            <w:lang w:eastAsia="cs-CZ" w:bidi="hi-IN"/>
          </w:rPr>
          <w:delText>)</w:delText>
        </w:r>
      </w:del>
      <w:r w:rsidRPr="00533FD9">
        <w:rPr>
          <w:rFonts w:ascii="Arial" w:hAnsi="Arial" w:cs="Arial"/>
        </w:rPr>
        <w:t>.</w:t>
      </w:r>
    </w:p>
    <w:p w14:paraId="05590B90" w14:textId="77777777" w:rsidR="00284496" w:rsidRDefault="00284496" w:rsidP="00A2583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CDABBF8" w14:textId="106A914E" w:rsidR="00704206" w:rsidRDefault="00284496" w:rsidP="00A2583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A85147">
        <w:rPr>
          <w:rFonts w:ascii="Arial" w:eastAsia="Times New Roman" w:hAnsi="Arial" w:cs="Arial"/>
          <w:lang w:eastAsia="cs-CZ"/>
        </w:rPr>
        <w:t xml:space="preserve">Dne </w:t>
      </w:r>
      <w:r w:rsidRPr="00A85147">
        <w:rPr>
          <w:rFonts w:ascii="Arial" w:hAnsi="Arial" w:cs="Arial"/>
          <w:color w:val="FF0000"/>
        </w:rPr>
        <w:t>X. měsíc</w:t>
      </w:r>
      <w:r w:rsidRPr="00A85147">
        <w:rPr>
          <w:rFonts w:ascii="Arial" w:hAnsi="Arial" w:cs="Arial"/>
        </w:rPr>
        <w:t xml:space="preserve"> 20</w:t>
      </w:r>
      <w:r w:rsidRPr="00A85147">
        <w:rPr>
          <w:rFonts w:ascii="Arial" w:hAnsi="Arial" w:cs="Arial"/>
          <w:color w:val="FF0000"/>
        </w:rPr>
        <w:t>XX</w:t>
      </w:r>
      <w:r w:rsidRPr="00A85147">
        <w:rPr>
          <w:rFonts w:ascii="Arial" w:eastAsia="Times New Roman" w:hAnsi="Arial" w:cs="Arial"/>
          <w:lang w:eastAsia="cs-CZ"/>
        </w:rPr>
        <w:t xml:space="preserve"> bylo provedeno služební hodnocení </w:t>
      </w:r>
      <w:r w:rsidRPr="00A85147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A85147">
        <w:rPr>
          <w:rFonts w:ascii="Arial" w:eastAsia="Times New Roman" w:hAnsi="Arial" w:cs="Arial"/>
          <w:lang w:eastAsia="cs-CZ"/>
        </w:rPr>
        <w:t xml:space="preserve"> podle § 155 </w:t>
      </w:r>
      <w:r>
        <w:rPr>
          <w:rFonts w:ascii="Arial" w:eastAsia="Times New Roman" w:hAnsi="Arial" w:cs="Arial"/>
          <w:lang w:eastAsia="cs-CZ"/>
        </w:rPr>
        <w:t xml:space="preserve">odst. </w:t>
      </w:r>
      <w:r w:rsidRPr="00284496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 xml:space="preserve"> </w:t>
      </w:r>
      <w:r w:rsidRPr="00A85147">
        <w:rPr>
          <w:rFonts w:ascii="Arial" w:eastAsia="Times New Roman" w:hAnsi="Arial" w:cs="Arial"/>
          <w:lang w:eastAsia="cs-CZ"/>
        </w:rPr>
        <w:t>zákona o státní službě</w:t>
      </w:r>
      <w:r w:rsidR="00B87B59">
        <w:rPr>
          <w:rFonts w:ascii="Arial" w:eastAsia="Times New Roman" w:hAnsi="Arial" w:cs="Arial"/>
          <w:lang w:eastAsia="cs-CZ"/>
        </w:rPr>
        <w:t xml:space="preserve">, </w:t>
      </w:r>
      <w:r w:rsidR="00B87B59" w:rsidRPr="00F02892">
        <w:rPr>
          <w:rFonts w:ascii="Arial" w:eastAsia="Times New Roman" w:hAnsi="Arial" w:cs="Arial"/>
        </w:rPr>
        <w:t>č.</w:t>
      </w:r>
      <w:r w:rsidR="005F2255">
        <w:rPr>
          <w:rFonts w:ascii="Arial" w:eastAsia="Times New Roman" w:hAnsi="Arial" w:cs="Arial"/>
        </w:rPr>
        <w:t xml:space="preserve"> </w:t>
      </w:r>
      <w:r w:rsidR="00B87B59" w:rsidRPr="00F02892">
        <w:rPr>
          <w:rFonts w:ascii="Arial" w:eastAsia="Times New Roman" w:hAnsi="Arial" w:cs="Arial"/>
        </w:rPr>
        <w:t xml:space="preserve">j. </w:t>
      </w:r>
      <w:r w:rsidR="00B87B59">
        <w:rPr>
          <w:rFonts w:ascii="Arial" w:eastAsia="Times New Roman" w:hAnsi="Arial" w:cs="Arial"/>
          <w:color w:val="FF0000"/>
        </w:rPr>
        <w:t>XXXX</w:t>
      </w:r>
      <w:r>
        <w:rPr>
          <w:rFonts w:ascii="Arial" w:eastAsia="Times New Roman" w:hAnsi="Arial" w:cs="Arial"/>
          <w:lang w:eastAsia="cs-CZ"/>
        </w:rPr>
        <w:t xml:space="preserve">, se kterým </w:t>
      </w:r>
      <w:r w:rsidRPr="00BC790D">
        <w:rPr>
          <w:rFonts w:ascii="Arial" w:eastAsia="Times New Roman" w:hAnsi="Arial" w:cs="Arial"/>
          <w:color w:val="FF0000"/>
          <w:lang w:eastAsia="cs-CZ"/>
        </w:rPr>
        <w:t xml:space="preserve">byl/a seznámen/a </w:t>
      </w:r>
      <w:r w:rsidRPr="00A85147">
        <w:rPr>
          <w:rFonts w:ascii="Arial" w:eastAsia="Times New Roman" w:hAnsi="Arial" w:cs="Arial"/>
          <w:lang w:eastAsia="cs-CZ"/>
        </w:rPr>
        <w:t xml:space="preserve">dne </w:t>
      </w:r>
      <w:r w:rsidRPr="00A85147">
        <w:rPr>
          <w:rFonts w:ascii="Arial" w:eastAsia="Times New Roman" w:hAnsi="Arial" w:cs="Arial"/>
          <w:color w:val="FF0000"/>
          <w:lang w:eastAsia="cs-CZ"/>
        </w:rPr>
        <w:t>X.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A85147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> </w:t>
      </w:r>
      <w:r w:rsidRPr="00A85147">
        <w:rPr>
          <w:rFonts w:ascii="Arial" w:eastAsia="Times New Roman" w:hAnsi="Arial" w:cs="Arial"/>
          <w:lang w:eastAsia="cs-CZ"/>
        </w:rPr>
        <w:t>20</w:t>
      </w:r>
      <w:r w:rsidRPr="00A85147">
        <w:rPr>
          <w:rFonts w:ascii="Arial" w:eastAsia="Times New Roman" w:hAnsi="Arial" w:cs="Arial"/>
          <w:color w:val="FF0000"/>
          <w:lang w:eastAsia="cs-CZ"/>
        </w:rPr>
        <w:t>XX</w:t>
      </w:r>
      <w:r w:rsidRPr="00A85147">
        <w:rPr>
          <w:rFonts w:ascii="Arial" w:eastAsia="Times New Roman" w:hAnsi="Arial" w:cs="Arial"/>
          <w:lang w:eastAsia="cs-CZ"/>
        </w:rPr>
        <w:t xml:space="preserve">. </w:t>
      </w:r>
      <w:r w:rsidR="0031000E" w:rsidRPr="00B0753C">
        <w:rPr>
          <w:rFonts w:ascii="Arial" w:eastAsia="Times New Roman" w:hAnsi="Arial" w:cs="Arial"/>
          <w:color w:val="FF0000"/>
          <w:lang w:eastAsia="cs-CZ"/>
        </w:rPr>
        <w:t xml:space="preserve">Služební hodnocení </w:t>
      </w:r>
      <w:r w:rsidR="0031000E" w:rsidRPr="00B0753C">
        <w:rPr>
          <w:rFonts w:ascii="Arial" w:hAnsi="Arial" w:cs="Arial"/>
          <w:color w:val="FF0000"/>
        </w:rPr>
        <w:t xml:space="preserve">státního zaměstnance/státní zaměstnankyně provedl/a v součinnosti se služebním orgánem </w:t>
      </w:r>
      <w:r w:rsidR="00704206" w:rsidRPr="00EC63BF">
        <w:rPr>
          <w:rFonts w:ascii="Arial" w:hAnsi="Arial" w:cs="Arial"/>
          <w:i/>
          <w:iCs/>
          <w:color w:val="FF0000"/>
        </w:rPr>
        <w:t>(výjimky v případech § 156 odst. 2 až 6 zákona o státní službě)</w:t>
      </w:r>
      <w:r w:rsidR="00704206">
        <w:rPr>
          <w:rFonts w:ascii="Arial" w:hAnsi="Arial" w:cs="Arial"/>
          <w:color w:val="FF0000"/>
        </w:rPr>
        <w:t xml:space="preserve"> </w:t>
      </w:r>
      <w:r w:rsidR="0031000E" w:rsidRPr="00B0753C">
        <w:rPr>
          <w:rFonts w:ascii="Arial" w:hAnsi="Arial" w:cs="Arial"/>
          <w:color w:val="FF0000"/>
        </w:rPr>
        <w:t>bezprostředně nadřízený/á představený/á státního zaměstnance/státní zaměstnankyně Titul</w:t>
      </w:r>
      <w:r w:rsidR="0031000E">
        <w:rPr>
          <w:rFonts w:ascii="Arial" w:hAnsi="Arial" w:cs="Arial"/>
          <w:color w:val="FF0000"/>
        </w:rPr>
        <w:t> </w:t>
      </w:r>
      <w:r w:rsidR="0031000E" w:rsidRPr="00B0753C">
        <w:rPr>
          <w:rFonts w:ascii="Arial" w:hAnsi="Arial" w:cs="Arial"/>
          <w:color w:val="FF0000"/>
        </w:rPr>
        <w:t>Jméno Příjmení, funkce.</w:t>
      </w:r>
      <w:r w:rsidR="0031000E">
        <w:rPr>
          <w:rFonts w:ascii="Arial" w:hAnsi="Arial" w:cs="Arial"/>
          <w:color w:val="FF0000"/>
        </w:rPr>
        <w:t xml:space="preserve"> </w:t>
      </w:r>
      <w:r w:rsidRPr="00A85147">
        <w:rPr>
          <w:rFonts w:ascii="Arial" w:eastAsia="Times New Roman" w:hAnsi="Arial" w:cs="Arial"/>
          <w:lang w:eastAsia="cs-CZ"/>
        </w:rPr>
        <w:t xml:space="preserve">Služební hodnocení </w:t>
      </w:r>
      <w:r w:rsidRPr="00A85147">
        <w:rPr>
          <w:rFonts w:ascii="Arial" w:eastAsia="Times New Roman" w:hAnsi="Arial" w:cs="Arial"/>
          <w:color w:val="FF0000"/>
          <w:lang w:eastAsia="cs-CZ"/>
        </w:rPr>
        <w:t>státního zaměstnance/státní zaměstnankyně</w:t>
      </w:r>
      <w:r w:rsidRPr="00A85147">
        <w:rPr>
          <w:rFonts w:ascii="Arial" w:eastAsia="Times New Roman" w:hAnsi="Arial" w:cs="Arial"/>
          <w:lang w:eastAsia="cs-CZ"/>
        </w:rPr>
        <w:t xml:space="preserve"> obsahuje závěr o tom, že ve službě </w:t>
      </w:r>
      <w:r w:rsidRPr="00A85147">
        <w:rPr>
          <w:rFonts w:ascii="Arial" w:eastAsia="Times New Roman" w:hAnsi="Arial" w:cs="Arial"/>
          <w:color w:val="FF0000"/>
          <w:lang w:eastAsia="cs-CZ"/>
        </w:rPr>
        <w:t xml:space="preserve">dosahoval/a </w:t>
      </w:r>
      <w:r w:rsidRPr="00F12032">
        <w:rPr>
          <w:rFonts w:ascii="Arial" w:eastAsia="Times New Roman" w:hAnsi="Arial" w:cs="Arial"/>
          <w:color w:val="FF0000"/>
          <w:lang w:eastAsia="cs-CZ"/>
        </w:rPr>
        <w:t xml:space="preserve">nevyhovujících </w:t>
      </w:r>
      <w:r w:rsidRPr="00A85147">
        <w:rPr>
          <w:rFonts w:ascii="Arial" w:eastAsia="Times New Roman" w:hAnsi="Arial" w:cs="Arial"/>
          <w:lang w:eastAsia="cs-CZ"/>
        </w:rPr>
        <w:t>výsledků</w:t>
      </w:r>
      <w:r>
        <w:rPr>
          <w:rFonts w:ascii="Arial" w:eastAsia="Times New Roman" w:hAnsi="Arial" w:cs="Arial"/>
          <w:lang w:eastAsia="cs-CZ"/>
        </w:rPr>
        <w:t xml:space="preserve"> s bodovou klasifikací </w:t>
      </w:r>
      <w:r w:rsidR="009C2CE6">
        <w:rPr>
          <w:rFonts w:ascii="Arial" w:eastAsia="Times New Roman" w:hAnsi="Arial" w:cs="Arial"/>
          <w:lang w:eastAsia="cs-CZ"/>
        </w:rPr>
        <w:t>0</w:t>
      </w:r>
      <w:r w:rsidRPr="009C2CE6">
        <w:rPr>
          <w:rFonts w:ascii="Arial" w:eastAsia="Times New Roman" w:hAnsi="Arial" w:cs="Arial"/>
          <w:lang w:eastAsia="cs-CZ"/>
        </w:rPr>
        <w:t>,</w:t>
      </w:r>
      <w:r w:rsidRPr="00F12032">
        <w:rPr>
          <w:rFonts w:ascii="Arial" w:eastAsia="Times New Roman" w:hAnsi="Arial" w:cs="Arial"/>
          <w:color w:val="FF0000"/>
          <w:lang w:eastAsia="cs-CZ"/>
        </w:rPr>
        <w:t xml:space="preserve">XX </w:t>
      </w:r>
      <w:r>
        <w:rPr>
          <w:rFonts w:ascii="Arial" w:eastAsia="Times New Roman" w:hAnsi="Arial" w:cs="Arial"/>
          <w:lang w:eastAsia="cs-CZ"/>
        </w:rPr>
        <w:t>bodu</w:t>
      </w:r>
      <w:r w:rsidRPr="00A85147">
        <w:rPr>
          <w:rFonts w:ascii="Arial" w:eastAsia="Times New Roman" w:hAnsi="Arial" w:cs="Arial"/>
          <w:lang w:eastAsia="cs-CZ"/>
        </w:rPr>
        <w:t xml:space="preserve">. </w:t>
      </w:r>
    </w:p>
    <w:p w14:paraId="0F9CC364" w14:textId="77777777" w:rsidR="00704206" w:rsidRDefault="00704206" w:rsidP="00A2583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41D357B" w14:textId="3359A695" w:rsidR="00B93166" w:rsidRPr="00533FD9" w:rsidRDefault="00284496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(Dále se blíže </w:t>
      </w:r>
      <w:r>
        <w:rPr>
          <w:rFonts w:ascii="Arial" w:eastAsia="Times New Roman" w:hAnsi="Arial" w:cs="Arial"/>
          <w:i/>
          <w:color w:val="FF0000"/>
          <w:lang w:eastAsia="cs-CZ"/>
        </w:rPr>
        <w:t>uvedou rozhodné skutečnosti týkající se služebního hodnocení, zejména např. to, zda státní zaměstnanec podal proti služebnímu hodnocení námitky</w:t>
      </w:r>
      <w:r w:rsidR="0056724E">
        <w:rPr>
          <w:rFonts w:ascii="Arial" w:eastAsia="Times New Roman" w:hAnsi="Arial" w:cs="Arial"/>
          <w:i/>
          <w:color w:val="FF0000"/>
          <w:lang w:eastAsia="cs-CZ"/>
        </w:rPr>
        <w:t xml:space="preserve">, popř. zda bylo služební hodnocení přezkoumáváno na základě odvolání proti rozhodnutí o </w:t>
      </w:r>
      <w:r w:rsidR="00904242">
        <w:rPr>
          <w:rFonts w:ascii="Arial" w:eastAsia="Times New Roman" w:hAnsi="Arial" w:cs="Arial"/>
          <w:i/>
          <w:color w:val="FF0000"/>
          <w:lang w:eastAsia="cs-CZ"/>
        </w:rPr>
        <w:t>odejmutí osobního příplatku,</w:t>
      </w:r>
      <w:r w:rsidR="0056724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i/>
          <w:color w:val="FF0000"/>
          <w:lang w:eastAsia="cs-CZ"/>
        </w:rPr>
        <w:t>a s jakým výsledkem, a dále se rozeberou výsledky služebního hodnocení, tj.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uvedou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se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poklady pro služební hodnocení</w:t>
      </w:r>
      <w:r w:rsidR="009C2CE6">
        <w:rPr>
          <w:rFonts w:ascii="Arial" w:eastAsia="Times New Roman" w:hAnsi="Arial" w:cs="Arial"/>
          <w:i/>
          <w:color w:val="FF0000"/>
          <w:lang w:eastAsia="cs-CZ"/>
        </w:rPr>
        <w:t xml:space="preserve"> s odkazem na konkrétní hodnoti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>cí kritéria a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hodnocené oblasti, jejichž hodnocení bylo zásadní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pro závěr o</w:t>
      </w:r>
      <w:r w:rsidRPr="00066984">
        <w:rPr>
          <w:rFonts w:ascii="Arial" w:eastAsia="Times New Roman" w:hAnsi="Arial" w:cs="Arial"/>
          <w:i/>
          <w:color w:val="FF0000"/>
          <w:lang w:eastAsia="cs-CZ"/>
        </w:rPr>
        <w:t> nevyhovujících výsledcích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>,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 a</w:t>
      </w:r>
      <w:r w:rsidR="005F2255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uvede se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úvaha směřující k závěru, že nevyhovující výsledky služebního hodnocení mají v podkladech oporu – viz § 168 odst. </w:t>
      </w:r>
      <w:r w:rsidR="006A4570">
        <w:rPr>
          <w:rFonts w:ascii="Arial" w:eastAsia="Times New Roman" w:hAnsi="Arial" w:cs="Arial"/>
          <w:i/>
          <w:color w:val="FF0000"/>
          <w:lang w:eastAsia="cs-CZ"/>
        </w:rPr>
        <w:t>4</w:t>
      </w:r>
      <w:r w:rsidR="006A4570" w:rsidRPr="00382CB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zákona o státní službě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 a</w:t>
      </w:r>
      <w:r w:rsidR="00972C42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>povinnost odvolacího orgánu přezkoumat v rámci odvolacího řízení i služební hodnocení.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)</w:t>
      </w:r>
    </w:p>
    <w:p w14:paraId="2F9982EE" w14:textId="77777777" w:rsidR="003C4550" w:rsidRDefault="003C4550" w:rsidP="00A2583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A6171FB" w14:textId="090BFC9E" w:rsidR="009C48FA" w:rsidRDefault="00697993" w:rsidP="0069799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Vzhledem k tomu, že služební hodnocení </w:t>
      </w:r>
      <w:r w:rsidRPr="007F1B7A">
        <w:rPr>
          <w:rFonts w:ascii="Arial" w:hAnsi="Arial" w:cs="Arial"/>
          <w:color w:val="FF0000"/>
        </w:rPr>
        <w:t>státní</w:t>
      </w:r>
      <w:r>
        <w:rPr>
          <w:rFonts w:ascii="Arial" w:hAnsi="Arial" w:cs="Arial"/>
          <w:color w:val="FF0000"/>
        </w:rPr>
        <w:t>ho</w:t>
      </w:r>
      <w:r w:rsidRPr="007F1B7A">
        <w:rPr>
          <w:rFonts w:ascii="Arial" w:hAnsi="Arial" w:cs="Arial"/>
          <w:color w:val="FF0000"/>
        </w:rPr>
        <w:t xml:space="preserve"> zaměstnance/státní zaměstnankyn</w:t>
      </w:r>
      <w:r>
        <w:rPr>
          <w:rFonts w:ascii="Arial" w:hAnsi="Arial" w:cs="Arial"/>
          <w:color w:val="FF0000"/>
        </w:rPr>
        <w:t>ě</w:t>
      </w:r>
      <w:r w:rsidR="00A80616">
        <w:rPr>
          <w:rFonts w:ascii="Arial" w:hAnsi="Arial" w:cs="Arial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  <w:r w:rsidR="00A80616" w:rsidRPr="00F02892">
        <w:rPr>
          <w:rFonts w:ascii="Arial" w:eastAsia="Times New Roman" w:hAnsi="Arial" w:cs="Arial"/>
        </w:rPr>
        <w:t>č.</w:t>
      </w:r>
      <w:r w:rsidR="005F2255">
        <w:rPr>
          <w:rFonts w:ascii="Arial" w:eastAsia="Times New Roman" w:hAnsi="Arial" w:cs="Arial"/>
        </w:rPr>
        <w:t> </w:t>
      </w:r>
      <w:r w:rsidR="00A80616" w:rsidRPr="00F02892">
        <w:rPr>
          <w:rFonts w:ascii="Arial" w:eastAsia="Times New Roman" w:hAnsi="Arial" w:cs="Arial"/>
        </w:rPr>
        <w:t>j.</w:t>
      </w:r>
      <w:r w:rsidR="00296A38">
        <w:rPr>
          <w:rFonts w:ascii="Arial" w:eastAsia="Times New Roman" w:hAnsi="Arial" w:cs="Arial"/>
        </w:rPr>
        <w:t> </w:t>
      </w:r>
      <w:r w:rsidR="00A80616">
        <w:rPr>
          <w:rFonts w:ascii="Arial" w:eastAsia="Times New Roman" w:hAnsi="Arial" w:cs="Arial"/>
          <w:color w:val="FF0000"/>
        </w:rPr>
        <w:t>XXXX</w:t>
      </w:r>
      <w:r w:rsidR="00A80616">
        <w:rPr>
          <w:rFonts w:ascii="Arial" w:hAnsi="Arial" w:cs="Arial"/>
        </w:rPr>
        <w:t>,</w:t>
      </w:r>
      <w:r>
        <w:rPr>
          <w:rFonts w:ascii="Arial" w:eastAsia="Times New Roman" w:hAnsi="Arial" w:cs="Arial"/>
          <w:color w:val="FF0000"/>
        </w:rPr>
        <w:t xml:space="preserve"> </w:t>
      </w:r>
      <w:r w:rsidR="007731CF" w:rsidRPr="00296A38">
        <w:rPr>
          <w:rFonts w:ascii="Arial" w:eastAsia="Times New Roman" w:hAnsi="Arial" w:cs="Arial"/>
        </w:rPr>
        <w:t>provedené podle</w:t>
      </w:r>
      <w:r w:rsidR="00296A38" w:rsidRPr="00296A38">
        <w:rPr>
          <w:rFonts w:ascii="Arial" w:eastAsia="Times New Roman" w:hAnsi="Arial" w:cs="Arial"/>
        </w:rPr>
        <w:t xml:space="preserve"> </w:t>
      </w:r>
      <w:r w:rsidR="00296A38" w:rsidRPr="00A85147">
        <w:rPr>
          <w:rFonts w:ascii="Arial" w:eastAsia="Times New Roman" w:hAnsi="Arial" w:cs="Arial"/>
          <w:lang w:eastAsia="cs-CZ"/>
        </w:rPr>
        <w:t xml:space="preserve">§ 155 </w:t>
      </w:r>
      <w:r w:rsidR="00296A38">
        <w:rPr>
          <w:rFonts w:ascii="Arial" w:eastAsia="Times New Roman" w:hAnsi="Arial" w:cs="Arial"/>
          <w:lang w:eastAsia="cs-CZ"/>
        </w:rPr>
        <w:t xml:space="preserve">odst. </w:t>
      </w:r>
      <w:r w:rsidR="00296A38" w:rsidRPr="00284496">
        <w:rPr>
          <w:rFonts w:ascii="Arial" w:eastAsia="Times New Roman" w:hAnsi="Arial" w:cs="Arial"/>
          <w:color w:val="FF0000"/>
          <w:lang w:eastAsia="cs-CZ"/>
        </w:rPr>
        <w:t>X</w:t>
      </w:r>
      <w:r w:rsidR="00296A38">
        <w:rPr>
          <w:rFonts w:ascii="Arial" w:eastAsia="Times New Roman" w:hAnsi="Arial" w:cs="Arial"/>
          <w:lang w:eastAsia="cs-CZ"/>
        </w:rPr>
        <w:t xml:space="preserve"> </w:t>
      </w:r>
      <w:r w:rsidR="00296A38" w:rsidRPr="00A85147">
        <w:rPr>
          <w:rFonts w:ascii="Arial" w:eastAsia="Times New Roman" w:hAnsi="Arial" w:cs="Arial"/>
          <w:lang w:eastAsia="cs-CZ"/>
        </w:rPr>
        <w:t>zákona o státní službě</w:t>
      </w:r>
      <w:r w:rsidR="00296A38">
        <w:rPr>
          <w:rFonts w:ascii="Arial" w:eastAsia="Times New Roman" w:hAnsi="Arial" w:cs="Arial"/>
          <w:lang w:eastAsia="cs-CZ"/>
        </w:rPr>
        <w:t>,</w:t>
      </w:r>
      <w:r w:rsidR="007731CF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  <w:lang w:eastAsia="cs-CZ"/>
        </w:rPr>
        <w:t>obsahovalo závěr o tom, že</w:t>
      </w:r>
      <w:r w:rsidR="005F2255">
        <w:rPr>
          <w:rFonts w:ascii="Arial" w:eastAsia="Times New Roman" w:hAnsi="Arial" w:cs="Arial"/>
          <w:lang w:eastAsia="cs-CZ"/>
        </w:rPr>
        <w:t> </w:t>
      </w:r>
      <w:r w:rsidRPr="009C7725">
        <w:rPr>
          <w:rFonts w:ascii="Arial" w:eastAsia="Times New Roman" w:hAnsi="Arial" w:cs="Arial"/>
          <w:lang w:eastAsia="cs-CZ"/>
        </w:rPr>
        <w:t xml:space="preserve">ve službě </w:t>
      </w:r>
      <w:r w:rsidRPr="009C7725">
        <w:rPr>
          <w:rFonts w:ascii="Arial" w:eastAsia="Times New Roman" w:hAnsi="Arial" w:cs="Arial"/>
          <w:color w:val="FF0000"/>
          <w:lang w:eastAsia="cs-CZ"/>
        </w:rPr>
        <w:t xml:space="preserve">dosahoval/a </w:t>
      </w:r>
      <w:r w:rsidRPr="009C7725">
        <w:rPr>
          <w:rFonts w:ascii="Arial" w:eastAsia="Times New Roman" w:hAnsi="Arial" w:cs="Arial"/>
          <w:lang w:eastAsia="cs-CZ"/>
        </w:rPr>
        <w:t>nevyhovujících výsledků</w:t>
      </w:r>
      <w:r>
        <w:rPr>
          <w:rFonts w:ascii="Arial" w:eastAsia="Times New Roman" w:hAnsi="Arial" w:cs="Arial"/>
          <w:lang w:eastAsia="cs-CZ"/>
        </w:rPr>
        <w:t xml:space="preserve">, bylo po uplynutí </w:t>
      </w:r>
      <w:r w:rsidR="00072E7C">
        <w:rPr>
          <w:rFonts w:ascii="Arial" w:eastAsia="Times New Roman" w:hAnsi="Arial" w:cs="Arial"/>
          <w:lang w:eastAsia="cs-CZ"/>
        </w:rPr>
        <w:t xml:space="preserve">60 </w:t>
      </w:r>
      <w:r w:rsidR="008E4832">
        <w:rPr>
          <w:rFonts w:ascii="Arial" w:eastAsia="Times New Roman" w:hAnsi="Arial" w:cs="Arial"/>
          <w:lang w:eastAsia="cs-CZ"/>
        </w:rPr>
        <w:t xml:space="preserve">odsloužených dnů </w:t>
      </w:r>
      <w:r>
        <w:rPr>
          <w:rFonts w:ascii="Arial" w:eastAsia="Times New Roman" w:hAnsi="Arial" w:cs="Arial"/>
          <w:lang w:eastAsia="cs-CZ"/>
        </w:rPr>
        <w:t xml:space="preserve">ode dne seznámení </w:t>
      </w:r>
      <w:r w:rsidRPr="007F1B7A">
        <w:rPr>
          <w:rFonts w:ascii="Arial" w:hAnsi="Arial" w:cs="Arial"/>
          <w:color w:val="FF0000"/>
        </w:rPr>
        <w:t>státní</w:t>
      </w:r>
      <w:r>
        <w:rPr>
          <w:rFonts w:ascii="Arial" w:hAnsi="Arial" w:cs="Arial"/>
          <w:color w:val="FF0000"/>
        </w:rPr>
        <w:t>ho</w:t>
      </w:r>
      <w:r w:rsidRPr="007F1B7A">
        <w:rPr>
          <w:rFonts w:ascii="Arial" w:hAnsi="Arial" w:cs="Arial"/>
          <w:color w:val="FF0000"/>
        </w:rPr>
        <w:t xml:space="preserve"> zaměstnance/státní zaměstnankyn</w:t>
      </w:r>
      <w:r>
        <w:rPr>
          <w:rFonts w:ascii="Arial" w:hAnsi="Arial" w:cs="Arial"/>
          <w:color w:val="FF0000"/>
        </w:rPr>
        <w:t>ě</w:t>
      </w:r>
      <w:r w:rsidRPr="009C772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s</w:t>
      </w:r>
      <w:r w:rsidR="00D61005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tímto služebním hodnocením </w:t>
      </w:r>
      <w:r w:rsidR="00D61005">
        <w:rPr>
          <w:rFonts w:ascii="Arial" w:eastAsia="Times New Roman" w:hAnsi="Arial" w:cs="Arial"/>
          <w:lang w:eastAsia="cs-CZ"/>
        </w:rPr>
        <w:t>d</w:t>
      </w:r>
      <w:r w:rsidR="00D61005" w:rsidRPr="009C7725">
        <w:rPr>
          <w:rFonts w:ascii="Arial" w:eastAsia="Times New Roman" w:hAnsi="Arial" w:cs="Arial"/>
          <w:lang w:eastAsia="cs-CZ"/>
        </w:rPr>
        <w:t xml:space="preserve">ne </w:t>
      </w:r>
      <w:r w:rsidR="00D61005" w:rsidRPr="009C7725">
        <w:rPr>
          <w:rFonts w:ascii="Arial" w:hAnsi="Arial" w:cs="Arial"/>
          <w:color w:val="FF0000"/>
        </w:rPr>
        <w:t>X.</w:t>
      </w:r>
      <w:r w:rsidR="00D61005">
        <w:rPr>
          <w:rFonts w:ascii="Arial" w:hAnsi="Arial" w:cs="Arial"/>
          <w:color w:val="FF0000"/>
        </w:rPr>
        <w:t> </w:t>
      </w:r>
      <w:r w:rsidR="00D61005" w:rsidRPr="009C7725">
        <w:rPr>
          <w:rFonts w:ascii="Arial" w:hAnsi="Arial" w:cs="Arial"/>
          <w:color w:val="FF0000"/>
        </w:rPr>
        <w:t>měsíc</w:t>
      </w:r>
      <w:r w:rsidR="00D61005" w:rsidRPr="009C7725">
        <w:rPr>
          <w:rFonts w:ascii="Arial" w:hAnsi="Arial" w:cs="Arial"/>
        </w:rPr>
        <w:t xml:space="preserve"> </w:t>
      </w:r>
      <w:r w:rsidR="00D61005" w:rsidRPr="00697993">
        <w:rPr>
          <w:rFonts w:ascii="Arial" w:hAnsi="Arial" w:cs="Arial"/>
        </w:rPr>
        <w:t>20</w:t>
      </w:r>
      <w:r w:rsidR="00D61005" w:rsidRPr="009C7725">
        <w:rPr>
          <w:rFonts w:ascii="Arial" w:hAnsi="Arial" w:cs="Arial"/>
          <w:color w:val="FF0000"/>
        </w:rPr>
        <w:t>XX</w:t>
      </w:r>
      <w:r w:rsidR="00D61005" w:rsidRPr="009C7725">
        <w:rPr>
          <w:rFonts w:ascii="Arial" w:eastAsia="Times New Roman" w:hAnsi="Arial" w:cs="Arial"/>
          <w:lang w:eastAsia="cs-CZ"/>
        </w:rPr>
        <w:t xml:space="preserve"> </w:t>
      </w:r>
      <w:r w:rsidRPr="009C7725">
        <w:rPr>
          <w:rFonts w:ascii="Arial" w:eastAsia="Times New Roman" w:hAnsi="Arial" w:cs="Arial"/>
          <w:lang w:eastAsia="cs-CZ"/>
        </w:rPr>
        <w:t xml:space="preserve">provedeno </w:t>
      </w:r>
      <w:r>
        <w:rPr>
          <w:rFonts w:ascii="Arial" w:eastAsia="Times New Roman" w:hAnsi="Arial" w:cs="Arial"/>
          <w:lang w:eastAsia="cs-CZ"/>
        </w:rPr>
        <w:t xml:space="preserve">další </w:t>
      </w:r>
      <w:r w:rsidRPr="009C7725">
        <w:rPr>
          <w:rFonts w:ascii="Arial" w:eastAsia="Times New Roman" w:hAnsi="Arial" w:cs="Arial"/>
          <w:lang w:eastAsia="cs-CZ"/>
        </w:rPr>
        <w:t xml:space="preserve">služební hodnocení </w:t>
      </w:r>
      <w:r w:rsidRPr="007F1B7A">
        <w:rPr>
          <w:rFonts w:ascii="Arial" w:hAnsi="Arial" w:cs="Arial"/>
          <w:color w:val="FF0000"/>
        </w:rPr>
        <w:t>státní</w:t>
      </w:r>
      <w:r>
        <w:rPr>
          <w:rFonts w:ascii="Arial" w:hAnsi="Arial" w:cs="Arial"/>
          <w:color w:val="FF0000"/>
        </w:rPr>
        <w:t>ho</w:t>
      </w:r>
      <w:r w:rsidRPr="007F1B7A">
        <w:rPr>
          <w:rFonts w:ascii="Arial" w:hAnsi="Arial" w:cs="Arial"/>
          <w:color w:val="FF0000"/>
        </w:rPr>
        <w:t xml:space="preserve"> zaměstnance/státní zaměstnankyn</w:t>
      </w:r>
      <w:r>
        <w:rPr>
          <w:rFonts w:ascii="Arial" w:hAnsi="Arial" w:cs="Arial"/>
          <w:color w:val="FF0000"/>
        </w:rPr>
        <w:t>ě</w:t>
      </w:r>
      <w:r w:rsidRPr="009C7725">
        <w:rPr>
          <w:rFonts w:ascii="Arial" w:eastAsia="Times New Roman" w:hAnsi="Arial" w:cs="Arial"/>
          <w:lang w:eastAsia="cs-CZ"/>
        </w:rPr>
        <w:t xml:space="preserve"> podle § 155 </w:t>
      </w:r>
      <w:r>
        <w:rPr>
          <w:rFonts w:ascii="Arial" w:eastAsia="Times New Roman" w:hAnsi="Arial" w:cs="Arial"/>
          <w:lang w:eastAsia="cs-CZ"/>
        </w:rPr>
        <w:t xml:space="preserve">odst. </w:t>
      </w:r>
      <w:r w:rsidR="00AF3BCF">
        <w:rPr>
          <w:rFonts w:ascii="Arial" w:eastAsia="Times New Roman" w:hAnsi="Arial" w:cs="Arial"/>
          <w:lang w:eastAsia="cs-CZ"/>
        </w:rPr>
        <w:t>9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C7725">
        <w:rPr>
          <w:rFonts w:ascii="Arial" w:eastAsia="Times New Roman" w:hAnsi="Arial" w:cs="Arial"/>
          <w:lang w:eastAsia="cs-CZ"/>
        </w:rPr>
        <w:t xml:space="preserve">zákona o státní službě. </w:t>
      </w:r>
      <w:r w:rsidR="00B0753C" w:rsidRPr="00B0753C">
        <w:rPr>
          <w:rFonts w:ascii="Arial" w:eastAsia="Times New Roman" w:hAnsi="Arial" w:cs="Arial"/>
          <w:color w:val="FF0000"/>
          <w:lang w:eastAsia="cs-CZ"/>
        </w:rPr>
        <w:t xml:space="preserve">Služební hodnocení </w:t>
      </w:r>
      <w:r w:rsidR="00B0753C" w:rsidRPr="00B0753C">
        <w:rPr>
          <w:rFonts w:ascii="Arial" w:hAnsi="Arial" w:cs="Arial"/>
          <w:color w:val="FF0000"/>
        </w:rPr>
        <w:t>státního zaměstnance/státní zaměstnankyně provedl/a v součinnosti se služebním orgánem bezprostředně nadřízený/á představený/á státního zaměstnance/státní zaměstnankyně Titul Jméno Příjmení, funkce.</w:t>
      </w:r>
      <w:r w:rsidR="00B0753C">
        <w:rPr>
          <w:rFonts w:ascii="Arial" w:hAnsi="Arial" w:cs="Arial"/>
          <w:color w:val="FF0000"/>
        </w:rPr>
        <w:t xml:space="preserve"> </w:t>
      </w:r>
      <w:r>
        <w:rPr>
          <w:rFonts w:ascii="Arial" w:eastAsia="Times New Roman" w:hAnsi="Arial" w:cs="Arial"/>
          <w:lang w:eastAsia="cs-CZ"/>
        </w:rPr>
        <w:t>S dalším služebním hodnocením</w:t>
      </w:r>
      <w:r w:rsidR="00AF3BCF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F02892">
        <w:rPr>
          <w:rFonts w:ascii="Arial" w:eastAsia="Times New Roman" w:hAnsi="Arial" w:cs="Arial"/>
        </w:rPr>
        <w:t>č.</w:t>
      </w:r>
      <w:r w:rsidR="005F2255">
        <w:rPr>
          <w:rFonts w:ascii="Arial" w:eastAsia="Times New Roman" w:hAnsi="Arial" w:cs="Arial"/>
        </w:rPr>
        <w:t xml:space="preserve"> </w:t>
      </w:r>
      <w:r w:rsidRPr="00F02892">
        <w:rPr>
          <w:rFonts w:ascii="Arial" w:eastAsia="Times New Roman" w:hAnsi="Arial" w:cs="Arial"/>
        </w:rPr>
        <w:t xml:space="preserve">j. </w:t>
      </w:r>
      <w:r>
        <w:rPr>
          <w:rFonts w:ascii="Arial" w:eastAsia="Times New Roman" w:hAnsi="Arial" w:cs="Arial"/>
          <w:color w:val="FF0000"/>
        </w:rPr>
        <w:t>XXXX</w:t>
      </w:r>
      <w:r w:rsidR="00A01A64" w:rsidRPr="00A01A64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040D73">
        <w:rPr>
          <w:rFonts w:ascii="Arial" w:eastAsia="Times New Roman" w:hAnsi="Arial" w:cs="Arial"/>
          <w:color w:val="FF0000"/>
          <w:lang w:eastAsia="cs-CZ"/>
        </w:rPr>
        <w:t>byl/a</w:t>
      </w:r>
      <w:r>
        <w:rPr>
          <w:rFonts w:ascii="Arial" w:eastAsia="Times New Roman" w:hAnsi="Arial" w:cs="Arial"/>
          <w:lang w:eastAsia="cs-CZ"/>
        </w:rPr>
        <w:t xml:space="preserve"> státní </w:t>
      </w:r>
      <w:r w:rsidRPr="00781E7E">
        <w:rPr>
          <w:rFonts w:ascii="Arial" w:eastAsia="Times New Roman" w:hAnsi="Arial" w:cs="Arial"/>
          <w:color w:val="FF0000"/>
          <w:lang w:eastAsia="cs-CZ"/>
        </w:rPr>
        <w:t>zaměstnanec/zaměstnankyně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040D73">
        <w:rPr>
          <w:rFonts w:ascii="Arial" w:eastAsia="Times New Roman" w:hAnsi="Arial" w:cs="Arial"/>
          <w:color w:val="FF0000"/>
          <w:lang w:eastAsia="cs-CZ"/>
        </w:rPr>
        <w:t>seznámen/a</w:t>
      </w:r>
      <w:r w:rsidRPr="009C772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</w:t>
      </w:r>
      <w:r w:rsidRPr="009C7725">
        <w:rPr>
          <w:rFonts w:ascii="Arial" w:eastAsia="Times New Roman" w:hAnsi="Arial" w:cs="Arial"/>
          <w:lang w:eastAsia="cs-CZ"/>
        </w:rPr>
        <w:t xml:space="preserve">ne </w:t>
      </w:r>
      <w:r w:rsidRPr="009C7725">
        <w:rPr>
          <w:rFonts w:ascii="Arial" w:hAnsi="Arial" w:cs="Arial"/>
          <w:color w:val="FF0000"/>
        </w:rPr>
        <w:t>X.</w:t>
      </w:r>
      <w:r w:rsidR="00A01A64">
        <w:rPr>
          <w:rFonts w:ascii="Arial" w:hAnsi="Arial" w:cs="Arial"/>
          <w:color w:val="FF0000"/>
        </w:rPr>
        <w:t> </w:t>
      </w:r>
      <w:r w:rsidRPr="009C7725">
        <w:rPr>
          <w:rFonts w:ascii="Arial" w:hAnsi="Arial" w:cs="Arial"/>
          <w:color w:val="FF0000"/>
        </w:rPr>
        <w:t>měsíc</w:t>
      </w:r>
      <w:r w:rsidR="00A01A64">
        <w:rPr>
          <w:rFonts w:ascii="Arial" w:hAnsi="Arial" w:cs="Arial"/>
          <w:color w:val="FF0000"/>
        </w:rPr>
        <w:t> </w:t>
      </w:r>
      <w:r w:rsidRPr="00697993">
        <w:rPr>
          <w:rFonts w:ascii="Arial" w:hAnsi="Arial" w:cs="Arial"/>
        </w:rPr>
        <w:t>20</w:t>
      </w:r>
      <w:r w:rsidRPr="009C7725">
        <w:rPr>
          <w:rFonts w:ascii="Arial" w:hAnsi="Arial" w:cs="Arial"/>
          <w:color w:val="FF0000"/>
        </w:rPr>
        <w:t>XX</w:t>
      </w:r>
      <w:r w:rsidR="00B0753C">
        <w:rPr>
          <w:rFonts w:ascii="Arial" w:eastAsia="Times New Roman" w:hAnsi="Arial" w:cs="Arial"/>
          <w:lang w:eastAsia="cs-CZ"/>
        </w:rPr>
        <w:t>, přičemž</w:t>
      </w:r>
      <w:r>
        <w:rPr>
          <w:rFonts w:ascii="Arial" w:eastAsia="Times New Roman" w:hAnsi="Arial" w:cs="Arial"/>
          <w:lang w:eastAsia="cs-CZ"/>
        </w:rPr>
        <w:t xml:space="preserve"> i toto nové služební hodnocení </w:t>
      </w:r>
      <w:r w:rsidRPr="009C7725">
        <w:rPr>
          <w:rFonts w:ascii="Arial" w:eastAsia="Times New Roman" w:hAnsi="Arial" w:cs="Arial"/>
          <w:lang w:eastAsia="cs-CZ"/>
        </w:rPr>
        <w:t xml:space="preserve">obsahuje závěr o tom, že </w:t>
      </w:r>
      <w:r>
        <w:rPr>
          <w:rFonts w:ascii="Arial" w:eastAsia="Times New Roman" w:hAnsi="Arial" w:cs="Arial"/>
          <w:lang w:eastAsia="cs-CZ"/>
        </w:rPr>
        <w:t xml:space="preserve">státní </w:t>
      </w:r>
      <w:r w:rsidRPr="00781E7E">
        <w:rPr>
          <w:rFonts w:ascii="Arial" w:eastAsia="Times New Roman" w:hAnsi="Arial" w:cs="Arial"/>
          <w:color w:val="FF0000"/>
          <w:lang w:eastAsia="cs-CZ"/>
        </w:rPr>
        <w:t>zaměstnanec/zaměstnankyně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C7725">
        <w:rPr>
          <w:rFonts w:ascii="Arial" w:eastAsia="Times New Roman" w:hAnsi="Arial" w:cs="Arial"/>
          <w:lang w:eastAsia="cs-CZ"/>
        </w:rPr>
        <w:t xml:space="preserve">ve službě </w:t>
      </w:r>
      <w:r w:rsidRPr="009C7725">
        <w:rPr>
          <w:rFonts w:ascii="Arial" w:eastAsia="Times New Roman" w:hAnsi="Arial" w:cs="Arial"/>
          <w:color w:val="FF0000"/>
          <w:lang w:eastAsia="cs-CZ"/>
        </w:rPr>
        <w:t xml:space="preserve">dosahoval/a </w:t>
      </w:r>
      <w:r w:rsidRPr="009C7725">
        <w:rPr>
          <w:rFonts w:ascii="Arial" w:eastAsia="Times New Roman" w:hAnsi="Arial" w:cs="Arial"/>
          <w:lang w:eastAsia="cs-CZ"/>
        </w:rPr>
        <w:t>nevyhovujících výsledků</w:t>
      </w:r>
      <w:r w:rsidR="00EB30DC" w:rsidRPr="00EB30DC">
        <w:rPr>
          <w:rFonts w:ascii="Arial" w:eastAsia="Times New Roman" w:hAnsi="Arial" w:cs="Arial"/>
        </w:rPr>
        <w:t xml:space="preserve"> </w:t>
      </w:r>
      <w:r w:rsidR="00EB30DC">
        <w:rPr>
          <w:rFonts w:ascii="Arial" w:eastAsia="Times New Roman" w:hAnsi="Arial" w:cs="Arial"/>
        </w:rPr>
        <w:t>s bodovou klasifikací</w:t>
      </w:r>
      <w:r w:rsidR="00CE1C4A">
        <w:rPr>
          <w:rFonts w:ascii="Arial" w:eastAsia="Times New Roman" w:hAnsi="Arial" w:cs="Arial"/>
        </w:rPr>
        <w:t xml:space="preserve"> 0,</w:t>
      </w:r>
      <w:r w:rsidR="00EB30DC" w:rsidRPr="00EB30DC">
        <w:rPr>
          <w:rFonts w:ascii="Arial" w:eastAsia="Times New Roman" w:hAnsi="Arial" w:cs="Arial"/>
          <w:color w:val="FF0000"/>
        </w:rPr>
        <w:t>X</w:t>
      </w:r>
      <w:r w:rsidR="00A01A64">
        <w:rPr>
          <w:rFonts w:ascii="Arial" w:eastAsia="Times New Roman" w:hAnsi="Arial" w:cs="Arial"/>
          <w:color w:val="FF0000"/>
        </w:rPr>
        <w:t>X</w:t>
      </w:r>
      <w:r w:rsidR="00EB30DC" w:rsidRPr="00EB30DC">
        <w:rPr>
          <w:rFonts w:ascii="Arial" w:eastAsia="Times New Roman" w:hAnsi="Arial" w:cs="Arial"/>
          <w:color w:val="FF0000"/>
        </w:rPr>
        <w:t xml:space="preserve"> </w:t>
      </w:r>
      <w:r w:rsidR="00EB30DC">
        <w:rPr>
          <w:rFonts w:ascii="Arial" w:eastAsia="Times New Roman" w:hAnsi="Arial" w:cs="Arial"/>
        </w:rPr>
        <w:t>bodu</w:t>
      </w:r>
      <w:r w:rsidRPr="009C7725">
        <w:rPr>
          <w:rFonts w:ascii="Arial" w:eastAsia="Times New Roman" w:hAnsi="Arial" w:cs="Arial"/>
          <w:lang w:eastAsia="cs-CZ"/>
        </w:rPr>
        <w:t xml:space="preserve">. </w:t>
      </w:r>
    </w:p>
    <w:p w14:paraId="32B62C6D" w14:textId="77777777" w:rsidR="009C48FA" w:rsidRDefault="009C48FA" w:rsidP="0069799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40B6BC" w14:textId="54062B76" w:rsidR="00697993" w:rsidRPr="00B0753C" w:rsidRDefault="008435A0" w:rsidP="0069799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382CBE">
        <w:rPr>
          <w:rFonts w:ascii="Arial" w:eastAsia="Times New Roman" w:hAnsi="Arial" w:cs="Arial"/>
          <w:i/>
          <w:color w:val="FF0000"/>
          <w:lang w:eastAsia="cs-CZ"/>
        </w:rPr>
        <w:t>(Dále se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opět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 blíže </w:t>
      </w:r>
      <w:r>
        <w:rPr>
          <w:rFonts w:ascii="Arial" w:eastAsia="Times New Roman" w:hAnsi="Arial" w:cs="Arial"/>
          <w:i/>
          <w:color w:val="FF0000"/>
          <w:lang w:eastAsia="cs-CZ"/>
        </w:rPr>
        <w:t>uvedou rozhodné skutečnosti týkající se tohoto služebního hodnocení, zejména např.</w:t>
      </w:r>
      <w:r w:rsidR="00BE497E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to, zda státní zaměstnanec podal proti služebnímu hodnocení námitky a</w:t>
      </w:r>
      <w:r w:rsidR="005F2255">
        <w:rPr>
          <w:rFonts w:ascii="Arial" w:eastAsia="Times New Roman" w:hAnsi="Arial" w:cs="Arial"/>
          <w:i/>
          <w:color w:val="FF0000"/>
          <w:lang w:eastAsia="cs-CZ"/>
        </w:rPr>
        <w:t> </w:t>
      </w:r>
      <w:r>
        <w:rPr>
          <w:rFonts w:ascii="Arial" w:eastAsia="Times New Roman" w:hAnsi="Arial" w:cs="Arial"/>
          <w:i/>
          <w:color w:val="FF0000"/>
          <w:lang w:eastAsia="cs-CZ"/>
        </w:rPr>
        <w:t>s jakým výsledkem, a dále se rozeberou výsledky služebního hodnocení, tj.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uvedou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se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poklady pro služební hodnocení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 s odkazem na konkrétní hodnotící kritéria a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hodnocené oblasti, jejichž hodnocení bylo zásadní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pro závěr o</w:t>
      </w:r>
      <w:r w:rsidRPr="00066984">
        <w:rPr>
          <w:rFonts w:ascii="Arial" w:eastAsia="Times New Roman" w:hAnsi="Arial" w:cs="Arial"/>
          <w:i/>
          <w:color w:val="FF0000"/>
          <w:lang w:eastAsia="cs-CZ"/>
        </w:rPr>
        <w:t> nevyhovujících výsledcích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>,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 a 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uvede se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úvaha směřující k závěru, že nevyhovující výsledky služebního hodnocení mají v podkladech oporu – viz</w:t>
      </w:r>
      <w:r w:rsidR="00BE497E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§</w:t>
      </w:r>
      <w:r w:rsidR="00BE497E"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 xml:space="preserve">168 odst. </w:t>
      </w:r>
      <w:r w:rsidR="007473F6">
        <w:rPr>
          <w:rFonts w:ascii="Arial" w:eastAsia="Times New Roman" w:hAnsi="Arial" w:cs="Arial"/>
          <w:i/>
          <w:color w:val="FF0000"/>
          <w:lang w:eastAsia="cs-CZ"/>
        </w:rPr>
        <w:t>4</w:t>
      </w:r>
      <w:r w:rsidR="007473F6" w:rsidRPr="00382CB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zákona o státní službě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 xml:space="preserve"> a</w:t>
      </w:r>
      <w:r>
        <w:rPr>
          <w:rFonts w:ascii="Arial" w:eastAsia="Times New Roman" w:hAnsi="Arial" w:cs="Arial"/>
          <w:i/>
          <w:color w:val="FF0000"/>
          <w:lang w:eastAsia="cs-CZ"/>
        </w:rPr>
        <w:t> </w:t>
      </w:r>
      <w:r w:rsidRPr="00F12032">
        <w:rPr>
          <w:rFonts w:ascii="Arial" w:eastAsia="Times New Roman" w:hAnsi="Arial" w:cs="Arial"/>
          <w:i/>
          <w:color w:val="FF0000"/>
          <w:lang w:eastAsia="cs-CZ"/>
        </w:rPr>
        <w:t>povinnost odvolacího orgánu přezkoumat v rámci odvolacího řízení i služební hodnocení.</w:t>
      </w:r>
      <w:r w:rsidRPr="00382CBE">
        <w:rPr>
          <w:rFonts w:ascii="Arial" w:eastAsia="Times New Roman" w:hAnsi="Arial" w:cs="Arial"/>
          <w:i/>
          <w:color w:val="FF0000"/>
          <w:lang w:eastAsia="cs-CZ"/>
        </w:rPr>
        <w:t>)</w:t>
      </w:r>
    </w:p>
    <w:p w14:paraId="60AF0EB4" w14:textId="77777777" w:rsidR="006A11E4" w:rsidRDefault="006A11E4" w:rsidP="00A2583E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4B6BAE4B" w14:textId="35A9213F" w:rsidR="00DA378F" w:rsidRPr="00F877E3" w:rsidRDefault="00DA378F" w:rsidP="00DA378F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877E3">
        <w:rPr>
          <w:rFonts w:ascii="Arial" w:eastAsia="Times New Roman" w:hAnsi="Arial" w:cs="Arial"/>
          <w:lang w:eastAsia="cs-CZ"/>
        </w:rPr>
        <w:t xml:space="preserve">Služební orgán dospěl po posouzení </w:t>
      </w:r>
      <w:r>
        <w:rPr>
          <w:rFonts w:ascii="Arial" w:eastAsia="Times New Roman" w:hAnsi="Arial" w:cs="Arial"/>
          <w:lang w:eastAsia="cs-CZ"/>
        </w:rPr>
        <w:t xml:space="preserve">všech relevantních okolností tohoto případu </w:t>
      </w:r>
      <w:r w:rsidRPr="00F877E3">
        <w:rPr>
          <w:rFonts w:ascii="Arial" w:eastAsia="Times New Roman" w:hAnsi="Arial" w:cs="Arial"/>
          <w:lang w:eastAsia="cs-CZ"/>
        </w:rPr>
        <w:t>k závěru,</w:t>
      </w:r>
      <w:r>
        <w:rPr>
          <w:rFonts w:ascii="Arial" w:eastAsia="Times New Roman" w:hAnsi="Arial" w:cs="Arial"/>
          <w:lang w:eastAsia="cs-CZ"/>
        </w:rPr>
        <w:t xml:space="preserve"> že na základě výše uvedených podkladů zjištěný skutkový stav zakládá důvod pro skončení služebního poměru </w:t>
      </w:r>
      <w:r w:rsidRPr="007F1B7A">
        <w:rPr>
          <w:rFonts w:ascii="Arial" w:hAnsi="Arial" w:cs="Arial"/>
          <w:color w:val="FF0000"/>
        </w:rPr>
        <w:t>státního zaměstnance/státní zaměstnankyně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 w:rsidR="00E17DF3">
        <w:rPr>
          <w:rFonts w:ascii="Arial" w:eastAsia="Times New Roman" w:hAnsi="Arial" w:cs="Arial"/>
          <w:lang w:eastAsia="cs-CZ"/>
        </w:rPr>
        <w:t xml:space="preserve">podle § 72 odst. 1 písm. </w:t>
      </w:r>
      <w:r w:rsidR="007909DF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lang w:eastAsia="cs-CZ"/>
        </w:rPr>
        <w:t xml:space="preserve">) </w:t>
      </w:r>
      <w:r>
        <w:rPr>
          <w:rFonts w:ascii="Arial" w:eastAsia="Times New Roman" w:hAnsi="Arial" w:cs="Arial"/>
          <w:lang w:eastAsia="cs-CZ"/>
        </w:rPr>
        <w:lastRenderedPageBreak/>
        <w:t xml:space="preserve">zákona o státní službě, neboť </w:t>
      </w:r>
      <w:r w:rsidR="00F727DF">
        <w:rPr>
          <w:rFonts w:ascii="Arial" w:eastAsia="Times New Roman" w:hAnsi="Arial" w:cs="Arial"/>
          <w:lang w:eastAsia="cs-CZ"/>
        </w:rPr>
        <w:t>z výše uvedeného je zřejmé, že</w:t>
      </w:r>
      <w:r w:rsidR="00EB30DC">
        <w:rPr>
          <w:rFonts w:ascii="Arial" w:eastAsia="Times New Roman" w:hAnsi="Arial" w:cs="Arial"/>
          <w:lang w:eastAsia="cs-CZ"/>
        </w:rPr>
        <w:t xml:space="preserve"> 2 po sobě jdoucí služební hodnocení </w:t>
      </w:r>
      <w:r w:rsidR="00EB30DC" w:rsidRPr="00EB30DC">
        <w:rPr>
          <w:rFonts w:ascii="Arial" w:eastAsia="Times New Roman" w:hAnsi="Arial" w:cs="Arial"/>
          <w:color w:val="FF0000"/>
          <w:lang w:eastAsia="cs-CZ"/>
        </w:rPr>
        <w:t>státního</w:t>
      </w:r>
      <w:r w:rsidR="00F727DF">
        <w:rPr>
          <w:rFonts w:ascii="Arial" w:eastAsia="Times New Roman" w:hAnsi="Arial" w:cs="Arial"/>
          <w:lang w:eastAsia="cs-CZ"/>
        </w:rPr>
        <w:t xml:space="preserve"> </w:t>
      </w:r>
      <w:r w:rsidR="00E17DF3" w:rsidRPr="00040D73">
        <w:rPr>
          <w:rFonts w:ascii="Arial" w:eastAsia="Times New Roman" w:hAnsi="Arial" w:cs="Arial"/>
          <w:color w:val="FF0000"/>
          <w:lang w:eastAsia="cs-CZ"/>
        </w:rPr>
        <w:t>zaměstnanec/</w:t>
      </w:r>
      <w:r w:rsidR="00EB30DC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 w:rsidR="00E17DF3" w:rsidRPr="00040D73">
        <w:rPr>
          <w:rFonts w:ascii="Arial" w:eastAsia="Times New Roman" w:hAnsi="Arial" w:cs="Arial"/>
          <w:color w:val="FF0000"/>
          <w:lang w:eastAsia="cs-CZ"/>
        </w:rPr>
        <w:t>zaměstnankyně</w:t>
      </w:r>
      <w:r w:rsidR="00E17DF3">
        <w:rPr>
          <w:rFonts w:ascii="Arial" w:eastAsia="Times New Roman" w:hAnsi="Arial" w:cs="Arial"/>
          <w:lang w:eastAsia="cs-CZ"/>
        </w:rPr>
        <w:t xml:space="preserve"> </w:t>
      </w:r>
      <w:r w:rsidR="00EB30DC">
        <w:rPr>
          <w:rFonts w:ascii="Arial" w:eastAsia="Times New Roman" w:hAnsi="Arial" w:cs="Arial"/>
          <w:lang w:eastAsia="cs-CZ"/>
        </w:rPr>
        <w:t xml:space="preserve">obsahovala závěr o tom, že ve službě </w:t>
      </w:r>
      <w:r w:rsidR="00EB30DC" w:rsidRPr="00EB30DC">
        <w:rPr>
          <w:rFonts w:ascii="Arial" w:eastAsia="Times New Roman" w:hAnsi="Arial" w:cs="Arial"/>
          <w:color w:val="FF0000"/>
          <w:lang w:eastAsia="cs-CZ"/>
        </w:rPr>
        <w:t>dosahoval/a</w:t>
      </w:r>
      <w:r w:rsidR="00E17DF3" w:rsidRPr="00EB30D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E17DF3">
        <w:rPr>
          <w:rFonts w:ascii="Arial" w:eastAsia="Times New Roman" w:hAnsi="Arial" w:cs="Arial"/>
          <w:lang w:eastAsia="cs-CZ"/>
        </w:rPr>
        <w:t>nevyhovující</w:t>
      </w:r>
      <w:r w:rsidR="008E662F">
        <w:rPr>
          <w:rFonts w:ascii="Arial" w:eastAsia="Times New Roman" w:hAnsi="Arial" w:cs="Arial"/>
          <w:lang w:eastAsia="cs-CZ"/>
        </w:rPr>
        <w:t>ch</w:t>
      </w:r>
      <w:r w:rsidR="00E17DF3">
        <w:rPr>
          <w:rFonts w:ascii="Arial" w:eastAsia="Times New Roman" w:hAnsi="Arial" w:cs="Arial"/>
          <w:lang w:eastAsia="cs-CZ"/>
        </w:rPr>
        <w:t xml:space="preserve"> výsledk</w:t>
      </w:r>
      <w:r w:rsidR="008E662F">
        <w:rPr>
          <w:rFonts w:ascii="Arial" w:eastAsia="Times New Roman" w:hAnsi="Arial" w:cs="Arial"/>
          <w:lang w:eastAsia="cs-CZ"/>
        </w:rPr>
        <w:t>ů</w:t>
      </w:r>
      <w:r w:rsidR="00E17DF3">
        <w:rPr>
          <w:rFonts w:ascii="Arial" w:eastAsia="Times New Roman" w:hAnsi="Arial" w:cs="Arial"/>
          <w:lang w:eastAsia="cs-CZ"/>
        </w:rPr>
        <w:t xml:space="preserve">, přičemž obě služební hodnocení mají oporu v příslušných podkladech o výkonu služby </w:t>
      </w:r>
      <w:r w:rsidR="00EB30DC" w:rsidRPr="007F1B7A">
        <w:rPr>
          <w:rFonts w:ascii="Arial" w:hAnsi="Arial" w:cs="Arial"/>
          <w:color w:val="FF0000"/>
        </w:rPr>
        <w:t>státního zaměstnance/státní zaměstnankyně</w:t>
      </w:r>
      <w:r w:rsidR="00EB30DC">
        <w:rPr>
          <w:rFonts w:ascii="Arial" w:hAnsi="Arial" w:cs="Arial"/>
          <w:color w:val="FF0000"/>
        </w:rPr>
        <w:t xml:space="preserve"> </w:t>
      </w:r>
      <w:r w:rsidR="00EB30DC" w:rsidRPr="00EB30DC">
        <w:rPr>
          <w:rFonts w:ascii="Arial" w:hAnsi="Arial" w:cs="Arial"/>
        </w:rPr>
        <w:t>a</w:t>
      </w:r>
      <w:r w:rsidR="00EB30DC">
        <w:rPr>
          <w:rFonts w:ascii="Arial" w:hAnsi="Arial" w:cs="Arial"/>
        </w:rPr>
        <w:t> </w:t>
      </w:r>
      <w:r w:rsidR="00EB30DC" w:rsidRPr="00EB30DC">
        <w:rPr>
          <w:rFonts w:ascii="Arial" w:hAnsi="Arial" w:cs="Arial"/>
        </w:rPr>
        <w:t>byla provedena v souladu se zákonem o státní službě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7D0A48E3" w14:textId="346D331F" w:rsidR="00533FD9" w:rsidRDefault="00533FD9" w:rsidP="00A2583E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95913D8" w14:textId="77777777" w:rsidR="00933961" w:rsidRDefault="00933961" w:rsidP="00933961">
      <w:pPr>
        <w:spacing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VARIANTA A: Služební orgán vydává rozhodnutí o skončení služebního poměru jako první úkon v řízení (§ 165 odst. 1 zákona o státní službě): </w:t>
      </w:r>
    </w:p>
    <w:p w14:paraId="095AFAAC" w14:textId="6F20029C" w:rsidR="00933961" w:rsidRDefault="00933961" w:rsidP="00933961">
      <w:pPr>
        <w:spacing w:line="240" w:lineRule="auto"/>
        <w:contextualSpacing/>
        <w:jc w:val="both"/>
        <w:rPr>
          <w:rFonts w:ascii="Arial" w:hAnsi="Arial" w:cs="Arial"/>
        </w:rPr>
      </w:pPr>
      <w:bookmarkStart w:id="5" w:name="_Hlk187154162"/>
      <w:r>
        <w:rPr>
          <w:rFonts w:ascii="Arial" w:hAnsi="Arial" w:cs="Arial"/>
        </w:rPr>
        <w:t>Služební orgán rozhodnutí vydal jako první úkon v řízení, jak mu to umožňuje § 165 odst. 1 zákona o státní službě. V řízení se tedy neuplatnil postup podle § 36 odst. 3 zákona č. 500/2004 Sb., správní řád, ve znění pozdějších předpisů.</w:t>
      </w:r>
      <w:bookmarkEnd w:id="5"/>
    </w:p>
    <w:p w14:paraId="00A0AB9C" w14:textId="0084A031" w:rsidR="00933961" w:rsidRDefault="00933961" w:rsidP="003C455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4FBD1673" w14:textId="03DEDF91" w:rsidR="009C48FA" w:rsidRDefault="00933961" w:rsidP="003C4550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C63BF">
        <w:rPr>
          <w:rFonts w:ascii="Arial" w:hAnsi="Arial" w:cs="Arial"/>
          <w:b/>
          <w:bCs/>
        </w:rPr>
        <w:t>VARIANTA B: Služební orgán zahájil řízení na základě oznámení o zahájení řízení o</w:t>
      </w:r>
      <w:r w:rsidR="005F2255">
        <w:rPr>
          <w:rFonts w:ascii="Arial" w:hAnsi="Arial" w:cs="Arial"/>
          <w:b/>
          <w:bCs/>
        </w:rPr>
        <w:t> </w:t>
      </w:r>
      <w:r w:rsidRPr="00EC63BF">
        <w:rPr>
          <w:rFonts w:ascii="Arial" w:hAnsi="Arial" w:cs="Arial"/>
          <w:b/>
          <w:bCs/>
        </w:rPr>
        <w:t>skončení služebního poměru.</w:t>
      </w:r>
      <w:r w:rsidRPr="00933961">
        <w:rPr>
          <w:rFonts w:ascii="Arial" w:hAnsi="Arial" w:cs="Arial"/>
        </w:rPr>
        <w:t xml:space="preserve"> </w:t>
      </w:r>
    </w:p>
    <w:p w14:paraId="097D163D" w14:textId="77777777" w:rsidR="009C48FA" w:rsidRDefault="009C48FA" w:rsidP="003C455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EE27AF9" w14:textId="18E7F385" w:rsidR="009C48FA" w:rsidRDefault="009C48FA" w:rsidP="009C48FA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 uvedeného důvodu, tj. z důvodu, že dvě po sobě jdoucí služební hodnocení </w:t>
      </w:r>
      <w:r w:rsidRPr="007F1B7A">
        <w:rPr>
          <w:rFonts w:ascii="Arial" w:hAnsi="Arial" w:cs="Arial"/>
          <w:color w:val="FF0000"/>
        </w:rPr>
        <w:t>státní</w:t>
      </w:r>
      <w:r>
        <w:rPr>
          <w:rFonts w:ascii="Arial" w:hAnsi="Arial" w:cs="Arial"/>
          <w:color w:val="FF0000"/>
        </w:rPr>
        <w:t>ho</w:t>
      </w:r>
      <w:r w:rsidRPr="007F1B7A">
        <w:rPr>
          <w:rFonts w:ascii="Arial" w:hAnsi="Arial" w:cs="Arial"/>
          <w:color w:val="FF0000"/>
        </w:rPr>
        <w:t xml:space="preserve"> zaměstnance/státní zaměstnankyn</w:t>
      </w:r>
      <w:r>
        <w:rPr>
          <w:rFonts w:ascii="Arial" w:hAnsi="Arial" w:cs="Arial"/>
          <w:color w:val="FF0000"/>
        </w:rPr>
        <w:t>ě</w:t>
      </w:r>
      <w:r w:rsidRPr="009C7725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obsahují závěr o tom, že ve službě </w:t>
      </w:r>
      <w:r w:rsidRPr="00E17DF3">
        <w:rPr>
          <w:rFonts w:ascii="Arial" w:eastAsia="Times New Roman" w:hAnsi="Arial" w:cs="Arial"/>
          <w:color w:val="FF0000"/>
          <w:lang w:eastAsia="cs-CZ"/>
        </w:rPr>
        <w:t xml:space="preserve">dosahoval/a </w:t>
      </w:r>
      <w:r>
        <w:rPr>
          <w:rFonts w:ascii="Arial" w:eastAsia="Times New Roman" w:hAnsi="Arial" w:cs="Arial"/>
          <w:lang w:eastAsia="cs-CZ"/>
        </w:rPr>
        <w:t xml:space="preserve">nevyhovujících výsledků, </w:t>
      </w:r>
      <w:r>
        <w:rPr>
          <w:rFonts w:ascii="Arial" w:eastAsia="Times New Roman" w:hAnsi="Arial" w:cs="Arial"/>
        </w:rPr>
        <w:t xml:space="preserve">služební orgán dne </w:t>
      </w:r>
      <w:r w:rsidRPr="00A2583E">
        <w:rPr>
          <w:rFonts w:ascii="Arial" w:eastAsia="Times New Roman" w:hAnsi="Arial" w:cs="Arial"/>
          <w:color w:val="FF0000"/>
        </w:rPr>
        <w:t xml:space="preserve">X. měsíc </w:t>
      </w:r>
      <w:r>
        <w:rPr>
          <w:rFonts w:ascii="Arial" w:eastAsia="Times New Roman" w:hAnsi="Arial" w:cs="Arial"/>
        </w:rPr>
        <w:t>20</w:t>
      </w:r>
      <w:r w:rsidRPr="00A2583E">
        <w:rPr>
          <w:rFonts w:ascii="Arial" w:eastAsia="Times New Roman" w:hAnsi="Arial" w:cs="Arial"/>
          <w:color w:val="FF0000"/>
        </w:rPr>
        <w:t>XX</w:t>
      </w:r>
      <w:r>
        <w:rPr>
          <w:rFonts w:ascii="Arial" w:eastAsia="Times New Roman" w:hAnsi="Arial" w:cs="Arial"/>
        </w:rPr>
        <w:t xml:space="preserve"> doručil </w:t>
      </w:r>
      <w:r w:rsidRPr="007F1B7A">
        <w:rPr>
          <w:rFonts w:ascii="Arial" w:hAnsi="Arial" w:cs="Arial"/>
          <w:color w:val="FF0000"/>
        </w:rPr>
        <w:t>státní</w:t>
      </w:r>
      <w:r>
        <w:rPr>
          <w:rFonts w:ascii="Arial" w:hAnsi="Arial" w:cs="Arial"/>
          <w:color w:val="FF0000"/>
        </w:rPr>
        <w:t>mu</w:t>
      </w:r>
      <w:r w:rsidRPr="007F1B7A">
        <w:rPr>
          <w:rFonts w:ascii="Arial" w:hAnsi="Arial" w:cs="Arial"/>
          <w:color w:val="FF0000"/>
        </w:rPr>
        <w:t xml:space="preserve"> zaměstnanc</w:t>
      </w:r>
      <w:r>
        <w:rPr>
          <w:rFonts w:ascii="Arial" w:hAnsi="Arial" w:cs="Arial"/>
          <w:color w:val="FF0000"/>
        </w:rPr>
        <w:t>i</w:t>
      </w:r>
      <w:r w:rsidRPr="007F1B7A">
        <w:rPr>
          <w:rFonts w:ascii="Arial" w:hAnsi="Arial" w:cs="Arial"/>
          <w:color w:val="FF0000"/>
        </w:rPr>
        <w:t>/státní zaměstnankyn</w:t>
      </w:r>
      <w:r>
        <w:rPr>
          <w:rFonts w:ascii="Arial" w:hAnsi="Arial" w:cs="Arial"/>
          <w:color w:val="FF0000"/>
        </w:rPr>
        <w:t>i</w:t>
      </w:r>
      <w:r>
        <w:rPr>
          <w:rFonts w:ascii="Arial" w:eastAsia="Times New Roman" w:hAnsi="Arial" w:cs="Arial"/>
        </w:rPr>
        <w:t xml:space="preserve"> oznámení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č.</w:t>
      </w:r>
      <w:r w:rsidR="005F225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j. </w:t>
      </w:r>
      <w:r w:rsidRPr="00A2583E">
        <w:rPr>
          <w:rFonts w:ascii="Arial" w:eastAsia="Times New Roman" w:hAnsi="Arial" w:cs="Arial"/>
          <w:color w:val="FF0000"/>
        </w:rPr>
        <w:t>XXXXX</w:t>
      </w:r>
      <w:r>
        <w:rPr>
          <w:rFonts w:ascii="Arial" w:eastAsia="Times New Roman" w:hAnsi="Arial" w:cs="Arial"/>
        </w:rPr>
        <w:t xml:space="preserve"> ze dne </w:t>
      </w:r>
      <w:r w:rsidRPr="00A2583E">
        <w:rPr>
          <w:rFonts w:ascii="Arial" w:eastAsia="Times New Roman" w:hAnsi="Arial" w:cs="Arial"/>
          <w:color w:val="FF0000"/>
        </w:rPr>
        <w:t xml:space="preserve">X. měsíc </w:t>
      </w:r>
      <w:r>
        <w:rPr>
          <w:rFonts w:ascii="Arial" w:eastAsia="Times New Roman" w:hAnsi="Arial" w:cs="Arial"/>
        </w:rPr>
        <w:t>20</w:t>
      </w:r>
      <w:r w:rsidRPr="00A2583E">
        <w:rPr>
          <w:rFonts w:ascii="Arial" w:eastAsia="Times New Roman" w:hAnsi="Arial" w:cs="Arial"/>
          <w:color w:val="FF0000"/>
        </w:rPr>
        <w:t>XX</w:t>
      </w:r>
      <w:r>
        <w:rPr>
          <w:rFonts w:ascii="Arial" w:hAnsi="Arial" w:cs="Arial"/>
        </w:rPr>
        <w:t>,</w:t>
      </w:r>
      <w:r>
        <w:rPr>
          <w:rFonts w:ascii="Arial" w:eastAsia="Times New Roman" w:hAnsi="Arial" w:cs="Arial"/>
        </w:rPr>
        <w:t xml:space="preserve"> o zahájení řízení o skončení služebního poměru. </w:t>
      </w:r>
      <w:r w:rsidRPr="00040B2F">
        <w:rPr>
          <w:rFonts w:ascii="Arial" w:eastAsia="Times New Roman" w:hAnsi="Arial" w:cs="Arial"/>
          <w:i/>
          <w:color w:val="FF0000"/>
        </w:rPr>
        <w:t>(S ohledem na okolnosti případu a průběh řízení o skončení služebního poměru bude případně doplněn další průběh řízení – úkony učiněné služebním orgánem nebo státním zaměstnancem.)</w:t>
      </w:r>
      <w:r>
        <w:rPr>
          <w:rFonts w:ascii="Arial" w:eastAsia="Times New Roman" w:hAnsi="Arial" w:cs="Arial"/>
        </w:rPr>
        <w:t xml:space="preserve"> </w:t>
      </w:r>
    </w:p>
    <w:p w14:paraId="44759AF4" w14:textId="31947F5F" w:rsidR="00933961" w:rsidRDefault="00933961" w:rsidP="003C455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52E6F6DC" w14:textId="032F6112" w:rsidR="009C48FA" w:rsidRDefault="009C48FA" w:rsidP="009C48FA">
      <w:pPr>
        <w:spacing w:line="240" w:lineRule="auto"/>
        <w:contextualSpacing/>
        <w:jc w:val="both"/>
        <w:rPr>
          <w:rFonts w:ascii="Arial" w:hAnsi="Arial" w:cs="Arial"/>
        </w:rPr>
      </w:pPr>
      <w:r w:rsidRPr="008F7D86">
        <w:rPr>
          <w:rFonts w:ascii="Arial" w:hAnsi="Arial" w:cs="Arial"/>
        </w:rPr>
        <w:t xml:space="preserve">Po shromáždění podkladů rozhodnutí </w:t>
      </w:r>
      <w:r>
        <w:rPr>
          <w:rFonts w:ascii="Arial" w:hAnsi="Arial" w:cs="Arial"/>
        </w:rPr>
        <w:t>služební</w:t>
      </w:r>
      <w:r w:rsidRPr="008F7D86">
        <w:rPr>
          <w:rFonts w:ascii="Arial" w:hAnsi="Arial" w:cs="Arial"/>
        </w:rPr>
        <w:t xml:space="preserve"> orgán v souladu s § 36 odst. 3 </w:t>
      </w:r>
      <w:r>
        <w:rPr>
          <w:rFonts w:ascii="Arial" w:hAnsi="Arial" w:cs="Arial"/>
        </w:rPr>
        <w:t xml:space="preserve">zákona </w:t>
      </w:r>
      <w:r w:rsidR="009E3CF5">
        <w:rPr>
          <w:rFonts w:ascii="Arial" w:hAnsi="Arial" w:cs="Arial"/>
        </w:rPr>
        <w:t>správního řádu</w:t>
      </w:r>
      <w:r w:rsidRPr="008F7D86">
        <w:rPr>
          <w:rFonts w:ascii="Arial" w:hAnsi="Arial" w:cs="Arial"/>
        </w:rPr>
        <w:t xml:space="preserve"> vy</w:t>
      </w:r>
      <w:r>
        <w:rPr>
          <w:rFonts w:ascii="Arial" w:hAnsi="Arial" w:cs="Arial"/>
        </w:rPr>
        <w:t xml:space="preserve">zval </w:t>
      </w:r>
      <w:r w:rsidRPr="00F93B3B">
        <w:rPr>
          <w:rFonts w:ascii="Arial" w:hAnsi="Arial" w:cs="Arial"/>
          <w:color w:val="FF0000"/>
        </w:rPr>
        <w:t>státního zaměstnance/</w:t>
      </w:r>
      <w:r>
        <w:rPr>
          <w:rFonts w:ascii="Arial" w:hAnsi="Arial" w:cs="Arial"/>
          <w:color w:val="FF0000"/>
        </w:rPr>
        <w:t xml:space="preserve">státní </w:t>
      </w:r>
      <w:r w:rsidRPr="00F93B3B">
        <w:rPr>
          <w:rFonts w:ascii="Arial" w:hAnsi="Arial" w:cs="Arial"/>
          <w:color w:val="FF0000"/>
        </w:rPr>
        <w:t>zaměstnankyn</w:t>
      </w:r>
      <w:r>
        <w:rPr>
          <w:rFonts w:ascii="Arial" w:hAnsi="Arial" w:cs="Arial"/>
          <w:color w:val="FF0000"/>
        </w:rPr>
        <w:t>i</w:t>
      </w:r>
      <w:r>
        <w:rPr>
          <w:rFonts w:ascii="Arial" w:hAnsi="Arial" w:cs="Arial"/>
        </w:rPr>
        <w:t xml:space="preserve"> výzvou,</w:t>
      </w:r>
      <w:r w:rsidRPr="008F7D86">
        <w:rPr>
          <w:rFonts w:ascii="Arial" w:hAnsi="Arial" w:cs="Arial"/>
        </w:rPr>
        <w:t xml:space="preserve"> č.</w:t>
      </w:r>
      <w:r w:rsidR="005F2255">
        <w:rPr>
          <w:rFonts w:ascii="Arial" w:hAnsi="Arial" w:cs="Arial"/>
        </w:rPr>
        <w:t xml:space="preserve"> </w:t>
      </w:r>
      <w:r w:rsidRPr="008F7D86">
        <w:rPr>
          <w:rFonts w:ascii="Arial" w:hAnsi="Arial" w:cs="Arial"/>
        </w:rPr>
        <w:t xml:space="preserve">j. </w:t>
      </w:r>
      <w:r>
        <w:rPr>
          <w:rFonts w:ascii="Arial" w:hAnsi="Arial" w:cs="Arial"/>
          <w:color w:val="FF0000"/>
        </w:rPr>
        <w:t>XXXXX</w:t>
      </w:r>
      <w:r w:rsidRPr="008F7D86">
        <w:rPr>
          <w:rFonts w:ascii="Arial" w:hAnsi="Arial" w:cs="Arial"/>
        </w:rPr>
        <w:t xml:space="preserve"> ze dne </w:t>
      </w:r>
      <w:r>
        <w:rPr>
          <w:rFonts w:ascii="Arial" w:hAnsi="Arial" w:cs="Arial"/>
          <w:color w:val="FF0000"/>
        </w:rPr>
        <w:t>X</w:t>
      </w:r>
      <w:r w:rsidRPr="00A56A19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 měsíc </w:t>
      </w:r>
      <w:r w:rsidRPr="00A2583E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k uplatnění </w:t>
      </w:r>
      <w:r w:rsidRPr="00862461">
        <w:rPr>
          <w:rFonts w:ascii="Arial" w:hAnsi="Arial" w:cs="Arial"/>
          <w:color w:val="FF0000"/>
        </w:rPr>
        <w:t xml:space="preserve">jeho/jejího </w:t>
      </w:r>
      <w:r>
        <w:rPr>
          <w:rFonts w:ascii="Arial" w:hAnsi="Arial" w:cs="Arial"/>
        </w:rPr>
        <w:t>práva</w:t>
      </w:r>
      <w:r w:rsidRPr="008F7D86">
        <w:rPr>
          <w:rFonts w:ascii="Arial" w:hAnsi="Arial" w:cs="Arial"/>
        </w:rPr>
        <w:t xml:space="preserve"> seznámit se s těmit</w:t>
      </w:r>
      <w:r>
        <w:rPr>
          <w:rFonts w:ascii="Arial" w:hAnsi="Arial" w:cs="Arial"/>
        </w:rPr>
        <w:t>o podklady, vyjádřit se k nim a </w:t>
      </w:r>
      <w:r w:rsidRPr="008F7D86">
        <w:rPr>
          <w:rFonts w:ascii="Arial" w:hAnsi="Arial" w:cs="Arial"/>
        </w:rPr>
        <w:t>případně navrhnout jejich doplnění.</w:t>
      </w:r>
      <w:r>
        <w:rPr>
          <w:rFonts w:ascii="Arial" w:hAnsi="Arial" w:cs="Arial"/>
        </w:rPr>
        <w:t xml:space="preserve"> K uplatnění tohoto práva poskytl služební orgán potřebné informace a stanovil přiměřenou lhůtu.</w:t>
      </w:r>
      <w:r w:rsidRPr="0040723F">
        <w:rPr>
          <w:rStyle w:val="Znakapoznpodarou"/>
          <w:rFonts w:ascii="Arial" w:hAnsi="Arial" w:cs="Arial"/>
          <w:color w:val="FF0000"/>
        </w:rPr>
        <w:footnoteReference w:id="3"/>
      </w:r>
      <w:r w:rsidRPr="0040723F">
        <w:rPr>
          <w:rFonts w:ascii="Arial" w:hAnsi="Arial" w:cs="Arial"/>
          <w:color w:val="FF0000"/>
        </w:rPr>
        <w:t xml:space="preserve"> </w:t>
      </w:r>
      <w:r w:rsidRPr="00F9274B">
        <w:rPr>
          <w:rFonts w:ascii="Arial" w:eastAsia="Times New Roman" w:hAnsi="Arial" w:cs="Arial"/>
          <w:color w:val="FF0000"/>
          <w:lang w:eastAsia="cs-CZ"/>
        </w:rPr>
        <w:t>…….</w:t>
      </w:r>
      <w:r w:rsidRPr="00CA4A9D">
        <w:rPr>
          <w:rFonts w:ascii="Arial" w:hAnsi="Arial" w:cs="Arial"/>
          <w:color w:val="FF0000"/>
        </w:rPr>
        <w:t xml:space="preserve"> </w:t>
      </w:r>
      <w:r w:rsidRPr="00A2583E">
        <w:rPr>
          <w:rFonts w:ascii="Arial" w:hAnsi="Arial" w:cs="Arial"/>
          <w:i/>
          <w:color w:val="FF0000"/>
        </w:rPr>
        <w:t>(Dále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i/>
          <w:color w:val="FF0000"/>
        </w:rPr>
        <w:t>d</w:t>
      </w:r>
      <w:r w:rsidRPr="00CA4A9D">
        <w:rPr>
          <w:rFonts w:ascii="Arial" w:hAnsi="Arial" w:cs="Arial"/>
          <w:i/>
          <w:color w:val="FF0000"/>
        </w:rPr>
        <w:t>oplnit dle variant I – IV</w:t>
      </w:r>
      <w:r w:rsidRPr="00CA4A9D">
        <w:rPr>
          <w:rFonts w:ascii="Arial" w:hAnsi="Arial" w:cs="Arial"/>
          <w:color w:val="FF0000"/>
        </w:rPr>
        <w:t>)</w:t>
      </w:r>
    </w:p>
    <w:p w14:paraId="590BE166" w14:textId="77777777" w:rsidR="009C48FA" w:rsidRDefault="009C48FA" w:rsidP="003C4550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2C10216B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- státní zaměstnanec se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neseznámil a ne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vyjádři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se k nim</w:t>
      </w:r>
    </w:p>
    <w:p w14:paraId="01DECEEE" w14:textId="77777777" w:rsidR="003C4550" w:rsidRPr="006477DF" w:rsidRDefault="008D2F5F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6477DF">
        <w:rPr>
          <w:rFonts w:ascii="Arial" w:hAnsi="Arial" w:cs="Arial"/>
          <w:color w:val="FF0000"/>
          <w:sz w:val="22"/>
          <w:szCs w:val="22"/>
        </w:rPr>
        <w:t>zaměstnanec/zaměstnankyně</w:t>
      </w:r>
      <w:r w:rsidR="003C4550" w:rsidRPr="006477DF">
        <w:rPr>
          <w:rFonts w:ascii="Arial" w:hAnsi="Arial" w:cs="Arial"/>
          <w:sz w:val="22"/>
          <w:szCs w:val="22"/>
        </w:rPr>
        <w:t xml:space="preserve"> </w:t>
      </w:r>
      <w:r w:rsidR="003C4550" w:rsidRPr="006477DF">
        <w:rPr>
          <w:rFonts w:ascii="Arial" w:hAnsi="Arial" w:cs="Arial"/>
          <w:iCs/>
          <w:sz w:val="22"/>
          <w:szCs w:val="22"/>
        </w:rPr>
        <w:t xml:space="preserve">však svého práva ve stanovené lhůtě </w:t>
      </w:r>
      <w:r w:rsidR="003C4550" w:rsidRPr="006477DF">
        <w:rPr>
          <w:rFonts w:ascii="Arial" w:hAnsi="Arial" w:cs="Arial"/>
          <w:iCs/>
          <w:color w:val="FF0000"/>
          <w:sz w:val="22"/>
          <w:szCs w:val="22"/>
        </w:rPr>
        <w:t>nevyužil/a</w:t>
      </w:r>
      <w:r w:rsidR="003C4550" w:rsidRPr="006477DF">
        <w:rPr>
          <w:rFonts w:ascii="Arial" w:hAnsi="Arial" w:cs="Arial"/>
          <w:iCs/>
          <w:sz w:val="22"/>
          <w:szCs w:val="22"/>
        </w:rPr>
        <w:t>.</w:t>
      </w:r>
    </w:p>
    <w:p w14:paraId="5BB537C2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5228E944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-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 podklady, ale k podkladům se nevyjádřil</w:t>
      </w:r>
    </w:p>
    <w:p w14:paraId="0689B3BE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využil/a</w:t>
      </w:r>
      <w:r w:rsidRPr="008F7D86">
        <w:rPr>
          <w:rFonts w:ascii="Arial" w:hAnsi="Arial" w:cs="Arial"/>
          <w:iCs/>
          <w:sz w:val="22"/>
          <w:szCs w:val="22"/>
        </w:rPr>
        <w:t xml:space="preserve">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 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 xml:space="preserve">s obsahem spisu a podkladů pro vydání rozhodnutí, </w:t>
      </w:r>
      <w:r w:rsidRPr="008F7D86">
        <w:rPr>
          <w:rFonts w:ascii="Arial" w:hAnsi="Arial" w:cs="Arial"/>
          <w:iCs/>
          <w:sz w:val="22"/>
          <w:szCs w:val="22"/>
        </w:rPr>
        <w:t>ovšem k obsahu spisového materiálu</w:t>
      </w:r>
      <w:r>
        <w:rPr>
          <w:rFonts w:ascii="Arial" w:hAnsi="Arial" w:cs="Arial"/>
          <w:iCs/>
          <w:sz w:val="22"/>
          <w:szCs w:val="22"/>
        </w:rPr>
        <w:t xml:space="preserve">, resp. k podkladům rozhodnutí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nevyjádřil/a</w:t>
      </w:r>
      <w:r w:rsidRPr="00760679">
        <w:rPr>
          <w:rFonts w:ascii="Arial" w:hAnsi="Arial" w:cs="Arial"/>
          <w:iCs/>
          <w:color w:val="auto"/>
          <w:sz w:val="22"/>
          <w:szCs w:val="22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nevznesl/a </w:t>
      </w:r>
      <w:r w:rsidRPr="008F7D86">
        <w:rPr>
          <w:rFonts w:ascii="Arial" w:hAnsi="Arial" w:cs="Arial"/>
          <w:iCs/>
          <w:sz w:val="22"/>
          <w:szCs w:val="22"/>
        </w:rPr>
        <w:t>jakékoli připomínky, návrhy na doplnění dokazování či námitky</w:t>
      </w:r>
      <w:r>
        <w:rPr>
          <w:rFonts w:ascii="Arial" w:hAnsi="Arial" w:cs="Arial"/>
          <w:iCs/>
          <w:sz w:val="22"/>
          <w:szCs w:val="22"/>
        </w:rPr>
        <w:t>.</w:t>
      </w:r>
    </w:p>
    <w:p w14:paraId="6BC131EC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6DA529E3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vyjádřil se do protokolu o seznámení s podklady</w:t>
      </w:r>
    </w:p>
    <w:p w14:paraId="7444CCBE" w14:textId="2DAD604D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="00EF036F">
        <w:rPr>
          <w:rFonts w:ascii="Arial" w:hAnsi="Arial" w:cs="Arial"/>
          <w:iCs/>
          <w:sz w:val="22"/>
          <w:szCs w:val="22"/>
        </w:rPr>
        <w:t xml:space="preserve">přičemž </w:t>
      </w:r>
      <w:r>
        <w:rPr>
          <w:rFonts w:ascii="Arial" w:hAnsi="Arial" w:cs="Arial"/>
          <w:iCs/>
          <w:sz w:val="22"/>
          <w:szCs w:val="22"/>
        </w:rPr>
        <w:t xml:space="preserve">do protokolu </w:t>
      </w:r>
      <w:r w:rsidRPr="008F7D86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 </w:t>
      </w:r>
      <w:r w:rsidRPr="008F7D86">
        <w:rPr>
          <w:rFonts w:ascii="Arial" w:hAnsi="Arial" w:cs="Arial"/>
          <w:iCs/>
          <w:sz w:val="22"/>
          <w:szCs w:val="22"/>
        </w:rPr>
        <w:t xml:space="preserve">seznámení s podklady pro </w:t>
      </w:r>
      <w:r w:rsidR="00EF036F"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 w:rsidR="00C56490"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5F2255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 w:rsidRPr="007B160E">
        <w:rPr>
          <w:rFonts w:ascii="Arial" w:hAnsi="Arial" w:cs="Arial"/>
          <w:iCs/>
          <w:color w:val="FF0000"/>
          <w:sz w:val="22"/>
          <w:szCs w:val="22"/>
        </w:rPr>
        <w:t>XX</w:t>
      </w:r>
      <w:r w:rsidR="00F07021">
        <w:rPr>
          <w:rFonts w:ascii="Arial" w:hAnsi="Arial" w:cs="Arial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uvedl/a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 w:rsidR="008D2F5F">
        <w:rPr>
          <w:rFonts w:ascii="Arial" w:hAnsi="Arial" w:cs="Arial"/>
          <w:color w:val="FF0000"/>
          <w:sz w:val="22"/>
          <w:szCs w:val="22"/>
        </w:rPr>
        <w:t>státního zaměstnance/</w:t>
      </w:r>
      <w:r w:rsidR="00EF036F">
        <w:rPr>
          <w:rFonts w:ascii="Arial" w:hAnsi="Arial" w:cs="Arial"/>
          <w:color w:val="FF0000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zaměstnankyně</w:t>
      </w:r>
      <w:r w:rsidR="006477D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 xml:space="preserve">. </w:t>
      </w:r>
      <w:r w:rsidRPr="00F37523">
        <w:rPr>
          <w:rFonts w:ascii="Arial" w:hAnsi="Arial" w:cs="Arial"/>
          <w:iCs/>
          <w:color w:val="FF0000"/>
          <w:sz w:val="22"/>
          <w:szCs w:val="22"/>
        </w:rPr>
        <w:t xml:space="preserve">................. 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(Pokud </w:t>
      </w:r>
      <w:r w:rsidR="006477DF">
        <w:rPr>
          <w:rFonts w:ascii="Arial" w:hAnsi="Arial" w:cs="Arial"/>
          <w:i/>
          <w:iCs/>
          <w:color w:val="FF0000"/>
          <w:sz w:val="22"/>
          <w:szCs w:val="22"/>
        </w:rPr>
        <w:t>státní zaměstnanec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vyjádří v rámci svého práva podle § 36 odst. 3 správního řádu své stanovisko k podkladům, je třeba se s jeho stanoviskem vypořádat v odůvodnění rozhodnutí, stejně jako je třeba se případně vypořádat s návrhy na provedení důkazů či doplnění dokazování, které s</w:t>
      </w:r>
      <w:r w:rsidR="00F9534E">
        <w:rPr>
          <w:rFonts w:ascii="Arial" w:hAnsi="Arial" w:cs="Arial"/>
          <w:i/>
          <w:iCs/>
          <w:color w:val="FF0000"/>
          <w:sz w:val="22"/>
          <w:szCs w:val="22"/>
        </w:rPr>
        <w:t>lužební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orgán neakceptoval a</w:t>
      </w:r>
      <w:r w:rsidR="00EF036F">
        <w:rPr>
          <w:rFonts w:ascii="Arial" w:hAnsi="Arial" w:cs="Arial"/>
          <w:i/>
          <w:iCs/>
          <w:color w:val="FF0000"/>
          <w:sz w:val="22"/>
          <w:szCs w:val="22"/>
        </w:rPr>
        <w:t> 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>navrhované důkazy neprovedl – viz § 68 odst. 3 správního řádu.)</w:t>
      </w:r>
    </w:p>
    <w:p w14:paraId="0E6F88CA" w14:textId="77777777" w:rsidR="003C4550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67DF7948" w14:textId="77777777" w:rsidR="003C4550" w:rsidRPr="00A2583E" w:rsidRDefault="003C4550" w:rsidP="003C455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lastRenderedPageBreak/>
        <w:t xml:space="preserve">VARIANTA IV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 w:rsidR="00EF036F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své vyjádření zaslal následně</w:t>
      </w: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033CBF70" w14:textId="177598C4" w:rsidR="003C4550" w:rsidRPr="00620B28" w:rsidRDefault="003C4550" w:rsidP="003C4550">
      <w:pPr>
        <w:pStyle w:val="Zkladntextodsazen"/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="008D2F5F" w:rsidRPr="006477DF">
        <w:rPr>
          <w:rFonts w:ascii="Arial" w:hAnsi="Arial" w:cs="Arial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rozhodnutí. K</w:t>
      </w:r>
      <w:r w:rsidRPr="008F7D86">
        <w:rPr>
          <w:rFonts w:ascii="Arial" w:hAnsi="Arial" w:cs="Arial"/>
          <w:iCs/>
          <w:sz w:val="22"/>
          <w:szCs w:val="22"/>
        </w:rPr>
        <w:t> podkladům rozhodnutí</w:t>
      </w:r>
      <w:r>
        <w:rPr>
          <w:rFonts w:ascii="Arial" w:hAnsi="Arial" w:cs="Arial"/>
          <w:iCs/>
          <w:sz w:val="22"/>
          <w:szCs w:val="22"/>
        </w:rPr>
        <w:t xml:space="preserve"> se </w:t>
      </w:r>
      <w:r w:rsidR="008D2F5F">
        <w:rPr>
          <w:rFonts w:ascii="Arial" w:hAnsi="Arial" w:cs="Arial"/>
          <w:iCs/>
          <w:color w:val="FF0000"/>
          <w:sz w:val="22"/>
          <w:szCs w:val="22"/>
        </w:rPr>
        <w:t>státní zaměstnanec/zaměstnankyně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nevyjádřil/a </w:t>
      </w:r>
      <w:r>
        <w:rPr>
          <w:rFonts w:ascii="Arial" w:hAnsi="Arial" w:cs="Arial"/>
          <w:iCs/>
          <w:sz w:val="22"/>
          <w:szCs w:val="22"/>
        </w:rPr>
        <w:t>přímo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do protokolu o seznámení s podklady pro </w:t>
      </w:r>
      <w:r w:rsidR="00F9534E"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 w:rsidR="00C56490"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</w:t>
      </w:r>
      <w:r w:rsidR="005F2255">
        <w:rPr>
          <w:rFonts w:ascii="Arial" w:hAnsi="Arial" w:cs="Arial"/>
          <w:iCs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 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  <w:iCs/>
          <w:sz w:val="22"/>
          <w:szCs w:val="22"/>
        </w:rPr>
        <w:t xml:space="preserve">, ale následně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zaslal/a </w:t>
      </w:r>
      <w:r>
        <w:rPr>
          <w:rFonts w:ascii="Arial" w:hAnsi="Arial" w:cs="Arial"/>
          <w:iCs/>
          <w:sz w:val="22"/>
          <w:szCs w:val="22"/>
        </w:rPr>
        <w:t>své vyjádření, v němž uvádí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 w:rsidR="008D2F5F">
        <w:rPr>
          <w:rFonts w:ascii="Arial" w:hAnsi="Arial" w:cs="Arial"/>
          <w:color w:val="FF0000"/>
          <w:sz w:val="22"/>
          <w:szCs w:val="22"/>
        </w:rPr>
        <w:t>státního zaměstnance/</w:t>
      </w:r>
      <w:r w:rsidR="00F9534E">
        <w:rPr>
          <w:rFonts w:ascii="Arial" w:hAnsi="Arial" w:cs="Arial"/>
          <w:color w:val="FF0000"/>
          <w:sz w:val="22"/>
          <w:szCs w:val="22"/>
        </w:rPr>
        <w:t xml:space="preserve">státní </w:t>
      </w:r>
      <w:r w:rsidR="008D2F5F">
        <w:rPr>
          <w:rFonts w:ascii="Arial" w:hAnsi="Arial" w:cs="Arial"/>
          <w:color w:val="FF0000"/>
          <w:sz w:val="22"/>
          <w:szCs w:val="22"/>
        </w:rPr>
        <w:t>zaměstnankyně</w:t>
      </w:r>
      <w:r w:rsidR="006477DF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>.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................. 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(Pokud </w:t>
      </w:r>
      <w:r w:rsidR="006477DF">
        <w:rPr>
          <w:rFonts w:ascii="Arial" w:hAnsi="Arial" w:cs="Arial"/>
          <w:i/>
          <w:iCs/>
          <w:color w:val="FF0000"/>
          <w:sz w:val="22"/>
          <w:szCs w:val="22"/>
        </w:rPr>
        <w:t>státní zaměstnanec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vyjádří v rámci svého práva podle § 36 odst. 3 správního řádu své stanovisko k podkladům, je třeba se s jeho stanoviskem vypořádat v odůvodnění rozhodnutí, stejně jako je třeba se případně vypořádat s návrhy na provedení důkazů či doplnění dokazování, které s</w:t>
      </w:r>
      <w:r w:rsidR="00F9534E">
        <w:rPr>
          <w:rFonts w:ascii="Arial" w:hAnsi="Arial" w:cs="Arial"/>
          <w:i/>
          <w:iCs/>
          <w:color w:val="FF0000"/>
          <w:sz w:val="22"/>
          <w:szCs w:val="22"/>
        </w:rPr>
        <w:t>lužební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orgán neakceptoval a navrhované důkazy neprovedl – viz § 68 odst. 3 správního řádu.)</w:t>
      </w:r>
      <w:r w:rsidRPr="00620B28">
        <w:rPr>
          <w:rFonts w:ascii="Arial" w:hAnsi="Arial" w:cs="Arial"/>
          <w:iCs/>
          <w:color w:val="FF0000"/>
          <w:sz w:val="22"/>
          <w:szCs w:val="22"/>
        </w:rPr>
        <w:t xml:space="preserve"> </w:t>
      </w:r>
    </w:p>
    <w:p w14:paraId="4C88DDF7" w14:textId="77777777" w:rsidR="003C4550" w:rsidRDefault="003C4550" w:rsidP="003C4550">
      <w:pPr>
        <w:spacing w:line="240" w:lineRule="auto"/>
        <w:contextualSpacing/>
        <w:rPr>
          <w:rFonts w:ascii="Arial" w:hAnsi="Arial" w:cs="Arial"/>
          <w:b/>
        </w:rPr>
      </w:pPr>
    </w:p>
    <w:p w14:paraId="39B82200" w14:textId="1F4B87A7" w:rsidR="00061058" w:rsidRPr="00EB30DC" w:rsidRDefault="003C4550" w:rsidP="00061058">
      <w:pPr>
        <w:spacing w:line="240" w:lineRule="auto"/>
        <w:contextualSpacing/>
        <w:jc w:val="both"/>
        <w:rPr>
          <w:rFonts w:ascii="Arial" w:hAnsi="Arial" w:cs="Arial"/>
        </w:rPr>
      </w:pPr>
      <w:r w:rsidRPr="002B757B">
        <w:rPr>
          <w:rFonts w:ascii="Arial" w:eastAsia="Times New Roman" w:hAnsi="Arial" w:cs="Arial"/>
        </w:rPr>
        <w:t xml:space="preserve">Na základě výše uvedeného rozhodl </w:t>
      </w:r>
      <w:r w:rsidRPr="00DC41D6">
        <w:rPr>
          <w:rFonts w:ascii="Arial" w:eastAsia="Times New Roman" w:hAnsi="Arial" w:cs="Arial"/>
        </w:rPr>
        <w:t xml:space="preserve">příslušný služební orgán </w:t>
      </w:r>
      <w:r w:rsidRPr="002B757B">
        <w:rPr>
          <w:rFonts w:ascii="Arial" w:eastAsia="Times New Roman" w:hAnsi="Arial" w:cs="Arial"/>
        </w:rPr>
        <w:t>o</w:t>
      </w:r>
      <w:r>
        <w:rPr>
          <w:rFonts w:ascii="Arial" w:hAnsi="Arial" w:cs="Arial"/>
        </w:rPr>
        <w:t xml:space="preserve"> skončení služebního poměru </w:t>
      </w:r>
      <w:r w:rsidR="00DC0AF3">
        <w:rPr>
          <w:rFonts w:ascii="Arial" w:hAnsi="Arial" w:cs="Arial"/>
          <w:color w:val="FF0000"/>
        </w:rPr>
        <w:t>státního zaměstnance/</w:t>
      </w:r>
      <w:r w:rsidR="00F9534E">
        <w:rPr>
          <w:rFonts w:ascii="Arial" w:hAnsi="Arial" w:cs="Arial"/>
          <w:color w:val="FF0000"/>
        </w:rPr>
        <w:t xml:space="preserve">státní </w:t>
      </w:r>
      <w:r w:rsidR="00DC0AF3">
        <w:rPr>
          <w:rFonts w:ascii="Arial" w:hAnsi="Arial" w:cs="Arial"/>
          <w:color w:val="FF0000"/>
        </w:rPr>
        <w:t>zaměstnankyně</w:t>
      </w:r>
      <w:r w:rsidR="00EB30DC">
        <w:rPr>
          <w:rFonts w:ascii="Arial" w:hAnsi="Arial" w:cs="Arial"/>
          <w:color w:val="FF0000"/>
        </w:rPr>
        <w:t xml:space="preserve"> </w:t>
      </w:r>
      <w:r w:rsidR="00EB30DC">
        <w:rPr>
          <w:rFonts w:ascii="Arial" w:eastAsia="Times New Roman" w:hAnsi="Arial" w:cs="Arial"/>
          <w:lang w:eastAsia="cs-CZ"/>
        </w:rPr>
        <w:t xml:space="preserve">podle § 72 odst. 1 písm. </w:t>
      </w:r>
      <w:r w:rsidR="007909DF">
        <w:rPr>
          <w:rFonts w:ascii="Arial" w:eastAsia="Times New Roman" w:hAnsi="Arial" w:cs="Arial"/>
          <w:lang w:eastAsia="cs-CZ"/>
        </w:rPr>
        <w:t>a</w:t>
      </w:r>
      <w:r w:rsidR="00EB30DC"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hAnsi="Arial" w:cs="Arial"/>
        </w:rPr>
        <w:t xml:space="preserve">. </w:t>
      </w:r>
      <w:r w:rsidR="00F9534E">
        <w:rPr>
          <w:rFonts w:ascii="Arial" w:hAnsi="Arial" w:cs="Arial"/>
        </w:rPr>
        <w:t xml:space="preserve">V souladu s § 72 odst. </w:t>
      </w:r>
      <w:r w:rsidR="00704206">
        <w:rPr>
          <w:rFonts w:ascii="Arial" w:hAnsi="Arial" w:cs="Arial"/>
        </w:rPr>
        <w:t xml:space="preserve">2 </w:t>
      </w:r>
      <w:r w:rsidR="00F9534E">
        <w:rPr>
          <w:rFonts w:ascii="Arial" w:hAnsi="Arial" w:cs="Arial"/>
        </w:rPr>
        <w:t>zákona o státní službě s</w:t>
      </w:r>
      <w:r>
        <w:rPr>
          <w:rFonts w:ascii="Arial" w:hAnsi="Arial" w:cs="Arial"/>
        </w:rPr>
        <w:t xml:space="preserve">lužební poměr skončí uplynutím doby </w:t>
      </w:r>
      <w:ins w:id="6" w:author="Richtr Michal, Mgr." w:date="2025-05-22T09:38:00Z">
        <w:r w:rsidR="008E3211" w:rsidRPr="008E3211">
          <w:rPr>
            <w:rFonts w:ascii="Arial" w:hAnsi="Arial" w:cs="Arial"/>
          </w:rPr>
          <w:t>1 měsíce, přičemž tato doba začne běžet dnem doručení rozhodnutí o skončení služebního poměru a skončí uplynutím dne, který se číslem shoduje se dnem doručení rozhodnutí; není-li takový den v posledním měsíci, připadne její konec na poslední den měsíce</w:t>
        </w:r>
      </w:ins>
      <w:del w:id="7" w:author="Richtr Michal, Mgr." w:date="2025-05-22T09:38:00Z">
        <w:r w:rsidR="009C48FA" w:rsidRPr="009C48FA" w:rsidDel="008E3211">
          <w:rPr>
            <w:rFonts w:ascii="Arial" w:hAnsi="Arial" w:cs="Arial"/>
          </w:rPr>
          <w:delText>2 kalendářních měsíců, která začíná běžet prvním dnem kalendářního měsíce následujícího po dni doručen</w:delText>
        </w:r>
        <w:r w:rsidR="009C48FA" w:rsidDel="008E3211">
          <w:rPr>
            <w:rFonts w:ascii="Arial" w:hAnsi="Arial" w:cs="Arial"/>
          </w:rPr>
          <w:delText xml:space="preserve">í </w:delText>
        </w:r>
        <w:r w:rsidDel="008E3211">
          <w:rPr>
            <w:rFonts w:ascii="Arial" w:hAnsi="Arial" w:cs="Arial"/>
          </w:rPr>
          <w:delText>tohoto rozhodnutí</w:delText>
        </w:r>
      </w:del>
      <w:r>
        <w:rPr>
          <w:rFonts w:ascii="Arial" w:hAnsi="Arial" w:cs="Arial"/>
        </w:rPr>
        <w:t>.</w:t>
      </w:r>
    </w:p>
    <w:p w14:paraId="67FD3F9A" w14:textId="77777777" w:rsidR="001F32ED" w:rsidRPr="00ED5A26" w:rsidRDefault="001F32ED" w:rsidP="00A2583E">
      <w:pPr>
        <w:spacing w:after="0" w:line="240" w:lineRule="auto"/>
        <w:contextualSpacing/>
        <w:rPr>
          <w:rFonts w:ascii="Arial" w:hAnsi="Arial" w:cs="Arial"/>
        </w:rPr>
      </w:pPr>
    </w:p>
    <w:p w14:paraId="797DDC78" w14:textId="77777777" w:rsidR="00F25845" w:rsidRPr="00F37523" w:rsidRDefault="00F25845" w:rsidP="00F25845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3752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6C7FEC84" w14:textId="77777777" w:rsidR="00F9534E" w:rsidRDefault="00F25845" w:rsidP="00A2583E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37523">
        <w:rPr>
          <w:rFonts w:ascii="Arial" w:hAnsi="Arial" w:cs="Arial"/>
        </w:rPr>
        <w:t xml:space="preserve">Proti tomuto rozhodnutí lze </w:t>
      </w:r>
      <w:r w:rsidRPr="00F37523">
        <w:rPr>
          <w:rFonts w:ascii="Arial" w:eastAsia="Times New Roman" w:hAnsi="Arial" w:cs="Arial"/>
          <w:lang w:eastAsia="cs-CZ"/>
        </w:rPr>
        <w:t>podle § 81 a násl.</w:t>
      </w:r>
      <w:r w:rsidR="006D2AF5">
        <w:rPr>
          <w:rFonts w:ascii="Arial" w:eastAsia="Times New Roman" w:hAnsi="Arial" w:cs="Arial"/>
          <w:lang w:eastAsia="cs-CZ"/>
        </w:rPr>
        <w:t xml:space="preserve"> správního řádu</w:t>
      </w:r>
      <w:r w:rsidRPr="00F37523">
        <w:rPr>
          <w:rFonts w:ascii="Arial" w:hAnsi="Arial" w:cs="Arial"/>
        </w:rPr>
        <w:t xml:space="preserve"> podat odvolání u </w:t>
      </w:r>
      <w:r w:rsidRPr="00F3752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37523">
        <w:rPr>
          <w:rFonts w:ascii="Arial" w:hAnsi="Arial" w:cs="Arial"/>
        </w:rPr>
        <w:t xml:space="preserve">, a to do 15 dnů ode dne jeho oznámení. Odvolacím orgánem je </w:t>
      </w:r>
      <w:r w:rsidRPr="00F3752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 w:rsidR="00A834D1">
        <w:rPr>
          <w:rFonts w:ascii="Arial" w:hAnsi="Arial" w:cs="Arial"/>
        </w:rPr>
        <w:t>,</w:t>
      </w:r>
      <w:r w:rsidRPr="00F37523">
        <w:rPr>
          <w:rFonts w:ascii="Arial" w:hAnsi="Arial" w:cs="Arial"/>
        </w:rPr>
        <w:t xml:space="preserve"> jako nadřízený služební orgán podle § 162 odst. 4 </w:t>
      </w:r>
      <w:r w:rsidRPr="00F37523">
        <w:rPr>
          <w:rFonts w:ascii="Arial" w:eastAsia="Times New Roman" w:hAnsi="Arial" w:cs="Arial"/>
          <w:lang w:eastAsia="cs-CZ"/>
        </w:rPr>
        <w:t xml:space="preserve">písm. </w:t>
      </w:r>
      <w:r w:rsidRPr="00F37523">
        <w:rPr>
          <w:rFonts w:ascii="Arial" w:eastAsia="Times New Roman" w:hAnsi="Arial" w:cs="Arial"/>
          <w:color w:val="FF0000"/>
          <w:lang w:eastAsia="cs-CZ"/>
        </w:rPr>
        <w:t>x</w:t>
      </w:r>
      <w:r w:rsidRPr="00F37523">
        <w:rPr>
          <w:rFonts w:ascii="Arial" w:eastAsia="Times New Roman" w:hAnsi="Arial" w:cs="Arial"/>
          <w:lang w:eastAsia="cs-CZ"/>
        </w:rPr>
        <w:t>)</w:t>
      </w:r>
      <w:r w:rsidRPr="00F3752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37523">
        <w:rPr>
          <w:rFonts w:ascii="Arial" w:hAnsi="Arial" w:cs="Arial"/>
        </w:rPr>
        <w:t>zákona o státní službě.</w:t>
      </w:r>
      <w:r w:rsidR="000900A5">
        <w:rPr>
          <w:rFonts w:ascii="Arial" w:hAnsi="Arial" w:cs="Arial"/>
        </w:rPr>
        <w:t xml:space="preserve"> </w:t>
      </w:r>
      <w:r w:rsidR="000900A5" w:rsidRPr="00F37523">
        <w:rPr>
          <w:rFonts w:ascii="Arial" w:hAnsi="Arial" w:cs="Arial"/>
        </w:rPr>
        <w:t>Odvolání proti tomuto rozhodnutí nemá v souladu s § 168 odst. 2 zákona o státní službě odkladný účinek.</w:t>
      </w:r>
      <w:r w:rsidRPr="00F37523">
        <w:rPr>
          <w:rFonts w:ascii="Arial" w:hAnsi="Arial" w:cs="Arial"/>
        </w:rPr>
        <w:t xml:space="preserve"> </w:t>
      </w:r>
    </w:p>
    <w:p w14:paraId="02A166CA" w14:textId="77777777" w:rsidR="000900A5" w:rsidRPr="00F37523" w:rsidRDefault="000900A5" w:rsidP="000900A5">
      <w:pPr>
        <w:spacing w:line="240" w:lineRule="auto"/>
        <w:contextualSpacing/>
        <w:jc w:val="both"/>
        <w:rPr>
          <w:rFonts w:ascii="Arial" w:hAnsi="Arial" w:cs="Arial"/>
        </w:rPr>
      </w:pPr>
    </w:p>
    <w:p w14:paraId="04F0F6FA" w14:textId="77777777" w:rsidR="00F25845" w:rsidRDefault="00F25845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2B3F9304" w14:textId="77777777" w:rsidR="00F25845" w:rsidRDefault="00F25845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40F7C1C8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7BD1EF3B" w14:textId="77777777" w:rsidR="00F25845" w:rsidRPr="00F37523" w:rsidRDefault="00F25845" w:rsidP="00F25845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3FD39D39" w14:textId="77777777" w:rsidR="00F25845" w:rsidRPr="00F37523" w:rsidRDefault="00F25845" w:rsidP="00F25845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  <w:r w:rsidRPr="00F37523">
        <w:rPr>
          <w:rFonts w:ascii="Arial" w:hAnsi="Arial" w:cs="Arial"/>
          <w:color w:val="FF0000"/>
          <w:vertAlign w:val="superscript"/>
        </w:rPr>
        <w:footnoteReference w:id="4"/>
      </w:r>
    </w:p>
    <w:p w14:paraId="34437809" w14:textId="77777777" w:rsidR="003849C8" w:rsidRPr="00F37523" w:rsidRDefault="003849C8" w:rsidP="00F25845">
      <w:pPr>
        <w:spacing w:line="240" w:lineRule="auto"/>
        <w:contextualSpacing/>
        <w:jc w:val="both"/>
        <w:rPr>
          <w:rFonts w:ascii="Arial" w:hAnsi="Arial" w:cs="Arial"/>
        </w:rPr>
      </w:pPr>
    </w:p>
    <w:p w14:paraId="1B60D36E" w14:textId="77777777" w:rsidR="00F25845" w:rsidRPr="00F37523" w:rsidRDefault="00F25845" w:rsidP="00F25845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Otisk úředního razítka</w:t>
      </w:r>
    </w:p>
    <w:p w14:paraId="6C9BD47C" w14:textId="77777777" w:rsidR="00F25845" w:rsidRDefault="00F25845" w:rsidP="00F25845">
      <w:pPr>
        <w:rPr>
          <w:rFonts w:ascii="Arial" w:eastAsia="Times New Roman" w:hAnsi="Arial" w:cs="Arial"/>
          <w:b/>
          <w:spacing w:val="56"/>
          <w:lang w:eastAsia="cs-CZ"/>
        </w:rPr>
      </w:pPr>
    </w:p>
    <w:sectPr w:rsidR="00F258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8EF20" w14:textId="77777777" w:rsidR="009D3FA0" w:rsidRDefault="009D3FA0" w:rsidP="00D46F98">
      <w:pPr>
        <w:spacing w:after="0" w:line="240" w:lineRule="auto"/>
      </w:pPr>
      <w:r>
        <w:separator/>
      </w:r>
    </w:p>
  </w:endnote>
  <w:endnote w:type="continuationSeparator" w:id="0">
    <w:p w14:paraId="624DC497" w14:textId="77777777" w:rsidR="009D3FA0" w:rsidRDefault="009D3FA0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009844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DCB7512" w14:textId="77777777" w:rsidR="0032011A" w:rsidRPr="00A2583E" w:rsidRDefault="0032011A">
        <w:pPr>
          <w:pStyle w:val="Zpat"/>
          <w:jc w:val="center"/>
          <w:rPr>
            <w:rFonts w:ascii="Arial" w:hAnsi="Arial" w:cs="Arial"/>
          </w:rPr>
        </w:pPr>
        <w:r w:rsidRPr="00A2583E">
          <w:rPr>
            <w:rFonts w:ascii="Arial" w:hAnsi="Arial" w:cs="Arial"/>
          </w:rPr>
          <w:fldChar w:fldCharType="begin"/>
        </w:r>
        <w:r w:rsidRPr="00A2583E">
          <w:rPr>
            <w:rFonts w:ascii="Arial" w:hAnsi="Arial" w:cs="Arial"/>
          </w:rPr>
          <w:instrText>PAGE   \* MERGEFORMAT</w:instrText>
        </w:r>
        <w:r w:rsidRPr="00A2583E">
          <w:rPr>
            <w:rFonts w:ascii="Arial" w:hAnsi="Arial" w:cs="Arial"/>
          </w:rPr>
          <w:fldChar w:fldCharType="separate"/>
        </w:r>
        <w:r w:rsidR="002211A5">
          <w:rPr>
            <w:rFonts w:ascii="Arial" w:hAnsi="Arial" w:cs="Arial"/>
            <w:noProof/>
          </w:rPr>
          <w:t>5</w:t>
        </w:r>
        <w:r w:rsidRPr="00A2583E">
          <w:rPr>
            <w:rFonts w:ascii="Arial" w:hAnsi="Arial" w:cs="Arial"/>
          </w:rPr>
          <w:fldChar w:fldCharType="end"/>
        </w:r>
      </w:p>
    </w:sdtContent>
  </w:sdt>
  <w:p w14:paraId="41570F8D" w14:textId="77777777" w:rsidR="0032011A" w:rsidRDefault="00320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39BB9" w14:textId="77777777" w:rsidR="009D3FA0" w:rsidRDefault="009D3FA0" w:rsidP="00D46F98">
      <w:pPr>
        <w:spacing w:after="0" w:line="240" w:lineRule="auto"/>
      </w:pPr>
      <w:r>
        <w:separator/>
      </w:r>
    </w:p>
  </w:footnote>
  <w:footnote w:type="continuationSeparator" w:id="0">
    <w:p w14:paraId="5D4FC684" w14:textId="77777777" w:rsidR="009D3FA0" w:rsidRDefault="009D3FA0" w:rsidP="00D46F98">
      <w:pPr>
        <w:spacing w:after="0" w:line="240" w:lineRule="auto"/>
      </w:pPr>
      <w:r>
        <w:continuationSeparator/>
      </w:r>
    </w:p>
  </w:footnote>
  <w:footnote w:id="1">
    <w:p w14:paraId="11EC5C61" w14:textId="77777777" w:rsidR="00BC6554" w:rsidRPr="006722EF" w:rsidRDefault="00BC6554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 bez doplnění či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33A0A797" w14:textId="77777777" w:rsidR="00BC6554" w:rsidRDefault="00BC6554" w:rsidP="00A2583E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6B6077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01993F5A" w14:textId="77777777" w:rsidR="009C48FA" w:rsidRPr="004447F4" w:rsidRDefault="009C48FA" w:rsidP="009C48F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447F4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447F4">
        <w:rPr>
          <w:rFonts w:ascii="Arial" w:hAnsi="Arial" w:cs="Arial"/>
          <w:color w:val="FF0000"/>
          <w:sz w:val="18"/>
          <w:szCs w:val="18"/>
        </w:rPr>
        <w:t xml:space="preserve"> Vzhledem k tomu, že v případě tohoto skončení budou v zásadě vždy podklady k dispozici již při zahájení řízení, lze na základě § 46 odst. 3 správního řádu spojit oznámení o zahájení řízení s výzvou k seznámení s podklady pro vydání rozhodnutí. </w:t>
      </w:r>
    </w:p>
  </w:footnote>
  <w:footnote w:id="4">
    <w:p w14:paraId="78F0EB32" w14:textId="77777777" w:rsidR="00F25845" w:rsidRPr="00CA27AC" w:rsidRDefault="00F25845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 xml:space="preserve">zasílaném </w:t>
      </w:r>
      <w:r w:rsidR="006477DF" w:rsidRPr="006477DF">
        <w:rPr>
          <w:rFonts w:ascii="Arial" w:hAnsi="Arial" w:cs="Arial"/>
          <w:color w:val="FF0000"/>
          <w:sz w:val="18"/>
          <w:szCs w:val="18"/>
        </w:rPr>
        <w:t xml:space="preserve">státnímu zaměstnanci </w:t>
      </w:r>
      <w:r w:rsidRPr="00CA27AC">
        <w:rPr>
          <w:rFonts w:ascii="Arial" w:hAnsi="Arial" w:cs="Arial"/>
          <w:color w:val="FF0000"/>
          <w:sz w:val="18"/>
          <w:szCs w:val="18"/>
        </w:rPr>
        <w:t>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C501" w14:textId="643FD386" w:rsidR="0032011A" w:rsidRDefault="002211A5" w:rsidP="0032011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 xml:space="preserve">Příloha č. </w:t>
    </w:r>
    <w:r w:rsidR="005267BD">
      <w:rPr>
        <w:rFonts w:ascii="Arial" w:hAnsi="Arial" w:cs="Arial"/>
      </w:rPr>
      <w:t>2</w:t>
    </w:r>
    <w:r w:rsidR="0032011A">
      <w:rPr>
        <w:rFonts w:ascii="Arial" w:hAnsi="Arial" w:cs="Arial"/>
      </w:rPr>
      <w:t xml:space="preserve">   </w:t>
    </w:r>
  </w:p>
  <w:p w14:paraId="3C63849D" w14:textId="77777777" w:rsidR="0032011A" w:rsidRDefault="002211A5" w:rsidP="00A2583E">
    <w:pPr>
      <w:pStyle w:val="Zhlav"/>
      <w:jc w:val="right"/>
    </w:pPr>
    <w:r>
      <w:rPr>
        <w:rFonts w:ascii="Arial" w:hAnsi="Arial" w:cs="Arial"/>
      </w:rPr>
      <w:t>k Metodickému pokynu č. 1</w:t>
    </w:r>
    <w:r w:rsidR="0032011A">
      <w:rPr>
        <w:rFonts w:ascii="Arial" w:hAnsi="Arial" w:cs="Arial"/>
      </w:rPr>
      <w:t>/20</w:t>
    </w:r>
    <w:r w:rsidR="00FA7802">
      <w:rPr>
        <w:rFonts w:ascii="Arial" w:hAnsi="Arial" w:cs="Aria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6B2"/>
    <w:multiLevelType w:val="hybridMultilevel"/>
    <w:tmpl w:val="C73867C0"/>
    <w:lvl w:ilvl="0" w:tplc="620C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4A"/>
    <w:multiLevelType w:val="hybridMultilevel"/>
    <w:tmpl w:val="D41AA2A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03D6F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4951F3"/>
    <w:multiLevelType w:val="hybridMultilevel"/>
    <w:tmpl w:val="F4D4FE06"/>
    <w:lvl w:ilvl="0" w:tplc="C1988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0DD2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9A2CF1"/>
    <w:multiLevelType w:val="hybridMultilevel"/>
    <w:tmpl w:val="01BCDA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285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3570" w:hanging="360"/>
      </w:pPr>
    </w:lvl>
    <w:lvl w:ilvl="2" w:tplc="0405001B" w:tentative="1">
      <w:start w:val="1"/>
      <w:numFmt w:val="lowerRoman"/>
      <w:lvlText w:val="%3."/>
      <w:lvlJc w:val="right"/>
      <w:pPr>
        <w:ind w:left="4290" w:hanging="180"/>
      </w:pPr>
    </w:lvl>
    <w:lvl w:ilvl="3" w:tplc="0405000F" w:tentative="1">
      <w:start w:val="1"/>
      <w:numFmt w:val="decimal"/>
      <w:lvlText w:val="%4."/>
      <w:lvlJc w:val="left"/>
      <w:pPr>
        <w:ind w:left="5010" w:hanging="360"/>
      </w:pPr>
    </w:lvl>
    <w:lvl w:ilvl="4" w:tplc="04050019" w:tentative="1">
      <w:start w:val="1"/>
      <w:numFmt w:val="lowerLetter"/>
      <w:lvlText w:val="%5."/>
      <w:lvlJc w:val="left"/>
      <w:pPr>
        <w:ind w:left="5730" w:hanging="360"/>
      </w:pPr>
    </w:lvl>
    <w:lvl w:ilvl="5" w:tplc="0405001B" w:tentative="1">
      <w:start w:val="1"/>
      <w:numFmt w:val="lowerRoman"/>
      <w:lvlText w:val="%6."/>
      <w:lvlJc w:val="right"/>
      <w:pPr>
        <w:ind w:left="6450" w:hanging="180"/>
      </w:pPr>
    </w:lvl>
    <w:lvl w:ilvl="6" w:tplc="0405000F" w:tentative="1">
      <w:start w:val="1"/>
      <w:numFmt w:val="decimal"/>
      <w:lvlText w:val="%7."/>
      <w:lvlJc w:val="left"/>
      <w:pPr>
        <w:ind w:left="7170" w:hanging="360"/>
      </w:pPr>
    </w:lvl>
    <w:lvl w:ilvl="7" w:tplc="04050019" w:tentative="1">
      <w:start w:val="1"/>
      <w:numFmt w:val="lowerLetter"/>
      <w:lvlText w:val="%8."/>
      <w:lvlJc w:val="left"/>
      <w:pPr>
        <w:ind w:left="7890" w:hanging="360"/>
      </w:pPr>
    </w:lvl>
    <w:lvl w:ilvl="8" w:tplc="040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7" w15:restartNumberingAfterBreak="0">
    <w:nsid w:val="1FC61D2C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B5A1E"/>
    <w:multiLevelType w:val="hybridMultilevel"/>
    <w:tmpl w:val="D41AA2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241DBE"/>
    <w:multiLevelType w:val="hybridMultilevel"/>
    <w:tmpl w:val="ADC870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82F2A"/>
    <w:multiLevelType w:val="hybridMultilevel"/>
    <w:tmpl w:val="5ACCB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67158"/>
    <w:multiLevelType w:val="hybridMultilevel"/>
    <w:tmpl w:val="9C5294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F6026"/>
    <w:multiLevelType w:val="hybridMultilevel"/>
    <w:tmpl w:val="C994CE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253A0"/>
    <w:multiLevelType w:val="hybridMultilevel"/>
    <w:tmpl w:val="4D2AC0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EF0465"/>
    <w:multiLevelType w:val="hybridMultilevel"/>
    <w:tmpl w:val="8FDC7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27A55"/>
    <w:multiLevelType w:val="hybridMultilevel"/>
    <w:tmpl w:val="CC743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027C"/>
    <w:multiLevelType w:val="hybridMultilevel"/>
    <w:tmpl w:val="02F82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72829"/>
    <w:multiLevelType w:val="hybridMultilevel"/>
    <w:tmpl w:val="C5840B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6"/>
  </w:num>
  <w:num w:numId="9">
    <w:abstractNumId w:val="9"/>
  </w:num>
  <w:num w:numId="10">
    <w:abstractNumId w:val="18"/>
  </w:num>
  <w:num w:numId="11">
    <w:abstractNumId w:val="11"/>
  </w:num>
  <w:num w:numId="12">
    <w:abstractNumId w:val="17"/>
  </w:num>
  <w:num w:numId="13">
    <w:abstractNumId w:val="13"/>
  </w:num>
  <w:num w:numId="14">
    <w:abstractNumId w:val="12"/>
  </w:num>
  <w:num w:numId="15">
    <w:abstractNumId w:val="15"/>
  </w:num>
  <w:num w:numId="16">
    <w:abstractNumId w:val="5"/>
  </w:num>
  <w:num w:numId="17">
    <w:abstractNumId w:val="10"/>
  </w:num>
  <w:num w:numId="18">
    <w:abstractNumId w:val="8"/>
  </w:num>
  <w:num w:numId="1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98"/>
    <w:rsid w:val="0000120C"/>
    <w:rsid w:val="000100D3"/>
    <w:rsid w:val="0002652E"/>
    <w:rsid w:val="00026DF9"/>
    <w:rsid w:val="0002734F"/>
    <w:rsid w:val="00040B2F"/>
    <w:rsid w:val="00050BE3"/>
    <w:rsid w:val="00061058"/>
    <w:rsid w:val="000633F0"/>
    <w:rsid w:val="00072A4E"/>
    <w:rsid w:val="00072E7C"/>
    <w:rsid w:val="000801E3"/>
    <w:rsid w:val="00083902"/>
    <w:rsid w:val="000900A5"/>
    <w:rsid w:val="00094D54"/>
    <w:rsid w:val="00097E0C"/>
    <w:rsid w:val="000A5D59"/>
    <w:rsid w:val="000B189D"/>
    <w:rsid w:val="000E38F5"/>
    <w:rsid w:val="00134E3A"/>
    <w:rsid w:val="00147C0D"/>
    <w:rsid w:val="001567AB"/>
    <w:rsid w:val="00156FB4"/>
    <w:rsid w:val="00174F3E"/>
    <w:rsid w:val="00195DFA"/>
    <w:rsid w:val="001A662E"/>
    <w:rsid w:val="001B07B2"/>
    <w:rsid w:val="001C1CFA"/>
    <w:rsid w:val="001C6C61"/>
    <w:rsid w:val="001F32ED"/>
    <w:rsid w:val="002211A5"/>
    <w:rsid w:val="00236D5B"/>
    <w:rsid w:val="00284496"/>
    <w:rsid w:val="00285841"/>
    <w:rsid w:val="00287801"/>
    <w:rsid w:val="00291BBE"/>
    <w:rsid w:val="00296A38"/>
    <w:rsid w:val="002D69EA"/>
    <w:rsid w:val="002F4D67"/>
    <w:rsid w:val="0030054B"/>
    <w:rsid w:val="00300F33"/>
    <w:rsid w:val="00301334"/>
    <w:rsid w:val="0031000E"/>
    <w:rsid w:val="0032011A"/>
    <w:rsid w:val="00325EA9"/>
    <w:rsid w:val="003849C8"/>
    <w:rsid w:val="00384E0A"/>
    <w:rsid w:val="003B58B4"/>
    <w:rsid w:val="003C31AD"/>
    <w:rsid w:val="003C4550"/>
    <w:rsid w:val="003C7FF9"/>
    <w:rsid w:val="0040723F"/>
    <w:rsid w:val="00423BE4"/>
    <w:rsid w:val="004447F4"/>
    <w:rsid w:val="00457BBF"/>
    <w:rsid w:val="00486E38"/>
    <w:rsid w:val="004B226F"/>
    <w:rsid w:val="004E089F"/>
    <w:rsid w:val="00504387"/>
    <w:rsid w:val="005133BA"/>
    <w:rsid w:val="00513754"/>
    <w:rsid w:val="00520848"/>
    <w:rsid w:val="005267BD"/>
    <w:rsid w:val="00533FD9"/>
    <w:rsid w:val="005357A7"/>
    <w:rsid w:val="00537693"/>
    <w:rsid w:val="0056724E"/>
    <w:rsid w:val="00573C5F"/>
    <w:rsid w:val="005959C8"/>
    <w:rsid w:val="005B6F0F"/>
    <w:rsid w:val="005B720F"/>
    <w:rsid w:val="005D3196"/>
    <w:rsid w:val="005E4B9B"/>
    <w:rsid w:val="005F2255"/>
    <w:rsid w:val="00614A8B"/>
    <w:rsid w:val="00623ABE"/>
    <w:rsid w:val="00642A6D"/>
    <w:rsid w:val="00644CDD"/>
    <w:rsid w:val="006477DF"/>
    <w:rsid w:val="006566AA"/>
    <w:rsid w:val="006666BD"/>
    <w:rsid w:val="00697993"/>
    <w:rsid w:val="006A11E4"/>
    <w:rsid w:val="006A4570"/>
    <w:rsid w:val="006B6077"/>
    <w:rsid w:val="006D2AF5"/>
    <w:rsid w:val="006D3396"/>
    <w:rsid w:val="00704206"/>
    <w:rsid w:val="00704928"/>
    <w:rsid w:val="00735019"/>
    <w:rsid w:val="00741BD4"/>
    <w:rsid w:val="007473F6"/>
    <w:rsid w:val="00755199"/>
    <w:rsid w:val="00760679"/>
    <w:rsid w:val="00761311"/>
    <w:rsid w:val="007731CF"/>
    <w:rsid w:val="00774D3B"/>
    <w:rsid w:val="007909DF"/>
    <w:rsid w:val="00791833"/>
    <w:rsid w:val="007A2C5D"/>
    <w:rsid w:val="007B160E"/>
    <w:rsid w:val="007B7DC1"/>
    <w:rsid w:val="007F1299"/>
    <w:rsid w:val="00803BD8"/>
    <w:rsid w:val="008435A0"/>
    <w:rsid w:val="0085535B"/>
    <w:rsid w:val="008835DF"/>
    <w:rsid w:val="00885EE8"/>
    <w:rsid w:val="008861C2"/>
    <w:rsid w:val="00893AC9"/>
    <w:rsid w:val="008A0197"/>
    <w:rsid w:val="008D23B3"/>
    <w:rsid w:val="008D249E"/>
    <w:rsid w:val="008D2F5F"/>
    <w:rsid w:val="008E3211"/>
    <w:rsid w:val="008E4832"/>
    <w:rsid w:val="008E662F"/>
    <w:rsid w:val="00904242"/>
    <w:rsid w:val="00910C5E"/>
    <w:rsid w:val="00916BF6"/>
    <w:rsid w:val="00922C0E"/>
    <w:rsid w:val="00933961"/>
    <w:rsid w:val="00952AD0"/>
    <w:rsid w:val="009662D7"/>
    <w:rsid w:val="00972C42"/>
    <w:rsid w:val="009C2CE6"/>
    <w:rsid w:val="009C48FA"/>
    <w:rsid w:val="009C50A2"/>
    <w:rsid w:val="009C7725"/>
    <w:rsid w:val="009D137B"/>
    <w:rsid w:val="009D21DA"/>
    <w:rsid w:val="009D3FA0"/>
    <w:rsid w:val="009E3CF5"/>
    <w:rsid w:val="009F1AC6"/>
    <w:rsid w:val="00A01A64"/>
    <w:rsid w:val="00A04E65"/>
    <w:rsid w:val="00A07B20"/>
    <w:rsid w:val="00A12D38"/>
    <w:rsid w:val="00A175E9"/>
    <w:rsid w:val="00A2583E"/>
    <w:rsid w:val="00A418A8"/>
    <w:rsid w:val="00A450AC"/>
    <w:rsid w:val="00A47C43"/>
    <w:rsid w:val="00A5093B"/>
    <w:rsid w:val="00A56A19"/>
    <w:rsid w:val="00A7365B"/>
    <w:rsid w:val="00A75787"/>
    <w:rsid w:val="00A80616"/>
    <w:rsid w:val="00A834D1"/>
    <w:rsid w:val="00AC24E7"/>
    <w:rsid w:val="00AC525A"/>
    <w:rsid w:val="00AC6AB6"/>
    <w:rsid w:val="00AD6521"/>
    <w:rsid w:val="00AF21F5"/>
    <w:rsid w:val="00AF3BCF"/>
    <w:rsid w:val="00B0753C"/>
    <w:rsid w:val="00B24B57"/>
    <w:rsid w:val="00B33B8F"/>
    <w:rsid w:val="00B43905"/>
    <w:rsid w:val="00B550AF"/>
    <w:rsid w:val="00B87B59"/>
    <w:rsid w:val="00B92C09"/>
    <w:rsid w:val="00B93166"/>
    <w:rsid w:val="00B95129"/>
    <w:rsid w:val="00BB53A5"/>
    <w:rsid w:val="00BB5B75"/>
    <w:rsid w:val="00BC6554"/>
    <w:rsid w:val="00BE0F15"/>
    <w:rsid w:val="00BE497E"/>
    <w:rsid w:val="00C02EDD"/>
    <w:rsid w:val="00C11C53"/>
    <w:rsid w:val="00C27BD1"/>
    <w:rsid w:val="00C52177"/>
    <w:rsid w:val="00C56490"/>
    <w:rsid w:val="00C679D1"/>
    <w:rsid w:val="00C90949"/>
    <w:rsid w:val="00CA4A9D"/>
    <w:rsid w:val="00CE1C4A"/>
    <w:rsid w:val="00CE32E5"/>
    <w:rsid w:val="00CE4CE9"/>
    <w:rsid w:val="00CE7F21"/>
    <w:rsid w:val="00D2682E"/>
    <w:rsid w:val="00D34503"/>
    <w:rsid w:val="00D367C0"/>
    <w:rsid w:val="00D46C65"/>
    <w:rsid w:val="00D46F98"/>
    <w:rsid w:val="00D552F2"/>
    <w:rsid w:val="00D6078B"/>
    <w:rsid w:val="00D61005"/>
    <w:rsid w:val="00D72515"/>
    <w:rsid w:val="00DA378F"/>
    <w:rsid w:val="00DA4A9B"/>
    <w:rsid w:val="00DB09B5"/>
    <w:rsid w:val="00DB1758"/>
    <w:rsid w:val="00DC0AF3"/>
    <w:rsid w:val="00DC41D6"/>
    <w:rsid w:val="00DC7AC9"/>
    <w:rsid w:val="00DE24E9"/>
    <w:rsid w:val="00E10665"/>
    <w:rsid w:val="00E17DF3"/>
    <w:rsid w:val="00E326A4"/>
    <w:rsid w:val="00E5000F"/>
    <w:rsid w:val="00E55AAF"/>
    <w:rsid w:val="00E678D3"/>
    <w:rsid w:val="00E81CCB"/>
    <w:rsid w:val="00E83F11"/>
    <w:rsid w:val="00E934FF"/>
    <w:rsid w:val="00EA3825"/>
    <w:rsid w:val="00EA40E0"/>
    <w:rsid w:val="00EB0AC3"/>
    <w:rsid w:val="00EB30DC"/>
    <w:rsid w:val="00EC1BAB"/>
    <w:rsid w:val="00EC63BF"/>
    <w:rsid w:val="00ED5A26"/>
    <w:rsid w:val="00ED76E5"/>
    <w:rsid w:val="00EE27ED"/>
    <w:rsid w:val="00EF036F"/>
    <w:rsid w:val="00EF04AA"/>
    <w:rsid w:val="00F05A92"/>
    <w:rsid w:val="00F07021"/>
    <w:rsid w:val="00F20513"/>
    <w:rsid w:val="00F25845"/>
    <w:rsid w:val="00F37523"/>
    <w:rsid w:val="00F42B08"/>
    <w:rsid w:val="00F727DF"/>
    <w:rsid w:val="00F9274B"/>
    <w:rsid w:val="00F9534E"/>
    <w:rsid w:val="00FA0585"/>
    <w:rsid w:val="00FA7802"/>
    <w:rsid w:val="00FC5715"/>
    <w:rsid w:val="00FE31CA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7EB3"/>
  <w15:docId w15:val="{D0453A26-B4F0-40D0-80A3-8288C609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2F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19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27BD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27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E4CE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2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2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011A"/>
  </w:style>
  <w:style w:type="paragraph" w:styleId="Zpat">
    <w:name w:val="footer"/>
    <w:basedOn w:val="Normln"/>
    <w:link w:val="Zpat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11A"/>
  </w:style>
  <w:style w:type="paragraph" w:styleId="Revize">
    <w:name w:val="Revision"/>
    <w:hidden/>
    <w:uiPriority w:val="99"/>
    <w:semiHidden/>
    <w:rsid w:val="005267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1DC7E-544C-46E1-91C3-E5C2E513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2150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5</cp:revision>
  <cp:lastPrinted>2016-09-20T08:23:00Z</cp:lastPrinted>
  <dcterms:created xsi:type="dcterms:W3CDTF">2025-01-09T09:00:00Z</dcterms:created>
  <dcterms:modified xsi:type="dcterms:W3CDTF">2025-05-22T07:39:00Z</dcterms:modified>
</cp:coreProperties>
</file>