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BCF35" w14:textId="77777777" w:rsidR="00654AA8" w:rsidRPr="006B4DB7" w:rsidRDefault="00654AA8" w:rsidP="00654AA8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6B4DB7">
        <w:rPr>
          <w:rFonts w:ascii="Arial" w:hAnsi="Arial" w:cs="Arial"/>
          <w:b/>
          <w:color w:val="FF0000"/>
        </w:rPr>
        <w:t>VZOR</w:t>
      </w:r>
      <w:r w:rsidRPr="006B4DB7">
        <w:rPr>
          <w:rStyle w:val="Znakapoznpodarou"/>
          <w:rFonts w:ascii="Arial" w:hAnsi="Arial" w:cs="Arial"/>
          <w:b/>
          <w:color w:val="FF0000"/>
        </w:rPr>
        <w:footnoteReference w:id="1"/>
      </w:r>
      <w:r w:rsidRPr="006B4DB7">
        <w:rPr>
          <w:rFonts w:ascii="Arial" w:hAnsi="Arial" w:cs="Arial"/>
          <w:b/>
          <w:color w:val="FF0000"/>
        </w:rPr>
        <w:t xml:space="preserve"> </w:t>
      </w:r>
    </w:p>
    <w:p w14:paraId="507924FB" w14:textId="1DC312F1" w:rsidR="00654AA8" w:rsidRPr="00F821DF" w:rsidRDefault="00654AA8" w:rsidP="00654AA8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821DF">
        <w:rPr>
          <w:rFonts w:ascii="Arial" w:hAnsi="Arial" w:cs="Arial"/>
          <w:b/>
          <w:color w:val="FF0000"/>
        </w:rPr>
        <w:t xml:space="preserve">Rozhodnutí o vyslání státního zaměstnance </w:t>
      </w:r>
      <w:r w:rsidR="003E7AAB" w:rsidRPr="00F821DF">
        <w:rPr>
          <w:rFonts w:ascii="Arial" w:hAnsi="Arial" w:cs="Arial"/>
          <w:b/>
          <w:color w:val="FF0000"/>
        </w:rPr>
        <w:t>do mezinárodní organizace podle § 67</w:t>
      </w:r>
      <w:r w:rsidR="002223DA">
        <w:rPr>
          <w:rFonts w:ascii="Arial" w:hAnsi="Arial" w:cs="Arial"/>
          <w:b/>
          <w:color w:val="FF0000"/>
        </w:rPr>
        <w:t>a</w:t>
      </w:r>
      <w:r w:rsidRPr="00F821DF">
        <w:rPr>
          <w:rFonts w:ascii="Arial" w:hAnsi="Arial" w:cs="Arial"/>
          <w:b/>
          <w:color w:val="FF0000"/>
        </w:rPr>
        <w:t xml:space="preserve"> zákona o státní službě </w:t>
      </w:r>
    </w:p>
    <w:p w14:paraId="528C8D6B" w14:textId="77777777" w:rsidR="00654AA8" w:rsidRPr="006B4DB7" w:rsidRDefault="00654AA8" w:rsidP="00654AA8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751A32B6" w14:textId="77777777" w:rsidR="00654AA8" w:rsidRPr="006B4DB7" w:rsidRDefault="00654AA8" w:rsidP="00654AA8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6B4DB7">
        <w:rPr>
          <w:rFonts w:ascii="Arial" w:hAnsi="Arial" w:cs="Arial"/>
          <w:b/>
          <w:color w:val="FF0000"/>
        </w:rPr>
        <w:t>Označení služebního orgánu</w:t>
      </w:r>
      <w:r w:rsidRPr="006B4DB7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09185F17" w14:textId="77777777" w:rsidR="00654AA8" w:rsidRPr="006B4DB7" w:rsidRDefault="00654AA8" w:rsidP="00654AA8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6B4DB7">
        <w:rPr>
          <w:rFonts w:ascii="Arial" w:hAnsi="Arial" w:cs="Arial"/>
          <w:b/>
          <w:color w:val="FF0000"/>
        </w:rPr>
        <w:t>adresa služebního úřadu</w:t>
      </w:r>
    </w:p>
    <w:p w14:paraId="0704A949" w14:textId="77777777" w:rsidR="00654AA8" w:rsidRPr="006B4DB7" w:rsidRDefault="00654AA8" w:rsidP="00654AA8">
      <w:pPr>
        <w:spacing w:line="240" w:lineRule="auto"/>
        <w:contextualSpacing/>
        <w:jc w:val="both"/>
        <w:rPr>
          <w:rFonts w:ascii="Arial" w:hAnsi="Arial" w:cs="Arial"/>
        </w:rPr>
      </w:pPr>
    </w:p>
    <w:p w14:paraId="58DF0446" w14:textId="20A3A164" w:rsidR="00654AA8" w:rsidRPr="006B4DB7" w:rsidRDefault="00654AA8" w:rsidP="00D35196">
      <w:pPr>
        <w:spacing w:after="0" w:line="240" w:lineRule="auto"/>
        <w:ind w:left="6521"/>
        <w:rPr>
          <w:rFonts w:ascii="Arial" w:eastAsia="Times New Roman" w:hAnsi="Arial" w:cs="Arial"/>
        </w:rPr>
      </w:pPr>
      <w:r w:rsidRPr="006B4DB7">
        <w:rPr>
          <w:rFonts w:ascii="Arial" w:eastAsia="Times New Roman" w:hAnsi="Arial" w:cs="Arial"/>
          <w:color w:val="FF0000"/>
        </w:rPr>
        <w:t>Místo</w:t>
      </w:r>
      <w:r w:rsidR="00013B0C">
        <w:rPr>
          <w:rFonts w:ascii="Arial" w:eastAsia="Times New Roman" w:hAnsi="Arial" w:cs="Arial"/>
        </w:rPr>
        <w:t xml:space="preserve"> </w:t>
      </w:r>
      <w:r w:rsidRPr="006B4DB7">
        <w:rPr>
          <w:rFonts w:ascii="Arial" w:eastAsia="Times New Roman" w:hAnsi="Arial" w:cs="Arial"/>
          <w:color w:val="FF0000"/>
        </w:rPr>
        <w:t>X. měsíc</w:t>
      </w:r>
      <w:r w:rsidRPr="006B4DB7">
        <w:rPr>
          <w:rFonts w:ascii="Arial" w:eastAsia="Times New Roman" w:hAnsi="Arial" w:cs="Arial"/>
        </w:rPr>
        <w:t xml:space="preserve"> 20</w:t>
      </w:r>
      <w:r w:rsidRPr="006B4DB7">
        <w:rPr>
          <w:rFonts w:ascii="Arial" w:eastAsia="Times New Roman" w:hAnsi="Arial" w:cs="Arial"/>
          <w:color w:val="FF0000"/>
        </w:rPr>
        <w:t>XX</w:t>
      </w:r>
    </w:p>
    <w:p w14:paraId="7EB3D874" w14:textId="225A759D" w:rsidR="00654AA8" w:rsidRPr="006B4DB7" w:rsidRDefault="006E21AD" w:rsidP="00D3519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654AA8" w:rsidRPr="006B4DB7">
        <w:rPr>
          <w:rFonts w:ascii="Arial" w:eastAsia="Times New Roman" w:hAnsi="Arial" w:cs="Arial"/>
        </w:rPr>
        <w:t xml:space="preserve">: </w:t>
      </w:r>
      <w:r w:rsidR="00654AA8" w:rsidRPr="006B4DB7">
        <w:rPr>
          <w:rFonts w:ascii="Arial" w:eastAsia="Times New Roman" w:hAnsi="Arial" w:cs="Arial"/>
          <w:color w:val="FF0000"/>
        </w:rPr>
        <w:t>XXXX</w:t>
      </w:r>
    </w:p>
    <w:p w14:paraId="5483D0FA" w14:textId="32EF290E" w:rsidR="00654AA8" w:rsidRPr="006B4DB7" w:rsidRDefault="00654AA8" w:rsidP="00D3519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6B4DB7">
        <w:rPr>
          <w:rFonts w:ascii="Arial" w:eastAsia="Times New Roman" w:hAnsi="Arial" w:cs="Arial"/>
        </w:rPr>
        <w:t xml:space="preserve">Počet </w:t>
      </w:r>
      <w:r w:rsidR="00013B0C">
        <w:rPr>
          <w:rFonts w:ascii="Arial" w:eastAsia="Times New Roman" w:hAnsi="Arial" w:cs="Arial"/>
        </w:rPr>
        <w:t>stran</w:t>
      </w:r>
      <w:r w:rsidRPr="006B4DB7">
        <w:rPr>
          <w:rFonts w:ascii="Arial" w:eastAsia="Times New Roman" w:hAnsi="Arial" w:cs="Arial"/>
        </w:rPr>
        <w:t xml:space="preserve">: </w:t>
      </w:r>
      <w:r w:rsidRPr="006B4DB7">
        <w:rPr>
          <w:rFonts w:ascii="Arial" w:eastAsia="Times New Roman" w:hAnsi="Arial" w:cs="Arial"/>
          <w:color w:val="FF0000"/>
        </w:rPr>
        <w:t>X</w:t>
      </w:r>
    </w:p>
    <w:p w14:paraId="5FF4E3F4" w14:textId="77777777" w:rsidR="00654AA8" w:rsidRPr="006B4DB7" w:rsidRDefault="00654AA8" w:rsidP="00654AA8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14:paraId="50D9FF60" w14:textId="77777777" w:rsidR="00654AA8" w:rsidRPr="006B4DB7" w:rsidRDefault="00654AA8" w:rsidP="00654AA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5626E9C1" w14:textId="77777777" w:rsidR="00654AA8" w:rsidRPr="006B4DB7" w:rsidRDefault="00654AA8" w:rsidP="00654AA8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6B4DB7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6B4DB7">
        <w:rPr>
          <w:rFonts w:ascii="Arial" w:eastAsia="Times New Roman" w:hAnsi="Arial" w:cs="Arial"/>
          <w:lang w:eastAsia="cs-CZ"/>
        </w:rPr>
        <w:t>:</w:t>
      </w:r>
    </w:p>
    <w:p w14:paraId="2DE26FD3" w14:textId="1C06CAD1" w:rsidR="00654AA8" w:rsidRPr="006B4DB7" w:rsidRDefault="00654AA8" w:rsidP="00654AA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6B4DB7">
        <w:rPr>
          <w:rFonts w:ascii="Arial" w:eastAsia="Times New Roman" w:hAnsi="Arial" w:cs="Arial"/>
          <w:color w:val="FF0000"/>
          <w:lang w:eastAsia="cs-CZ"/>
        </w:rPr>
        <w:t>Tit</w:t>
      </w:r>
      <w:r w:rsidR="007628EF">
        <w:rPr>
          <w:rFonts w:ascii="Arial" w:eastAsia="Times New Roman" w:hAnsi="Arial" w:cs="Arial"/>
          <w:color w:val="FF0000"/>
          <w:lang w:eastAsia="cs-CZ"/>
        </w:rPr>
        <w:t>u</w:t>
      </w:r>
      <w:r w:rsidRPr="006B4DB7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62E8BBE8" w14:textId="4C058FB4" w:rsidR="00654AA8" w:rsidRPr="006B4DB7" w:rsidRDefault="007628EF" w:rsidP="00654AA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="00654AA8" w:rsidRPr="006B4DB7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="00654AA8" w:rsidRPr="006B4DB7">
        <w:rPr>
          <w:rFonts w:ascii="Arial" w:eastAsia="Times New Roman" w:hAnsi="Arial" w:cs="Arial"/>
          <w:color w:val="FF0000"/>
          <w:lang w:eastAsia="cs-CZ"/>
        </w:rPr>
        <w:t>: X. měsíc 19XX</w:t>
      </w:r>
    </w:p>
    <w:p w14:paraId="157D8D59" w14:textId="77777777" w:rsidR="00654AA8" w:rsidRPr="006B4DB7" w:rsidRDefault="00654AA8" w:rsidP="00654AA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B4DB7">
        <w:rPr>
          <w:rFonts w:ascii="Arial" w:eastAsia="Times New Roman" w:hAnsi="Arial" w:cs="Arial"/>
          <w:lang w:eastAsia="cs-CZ"/>
        </w:rPr>
        <w:t xml:space="preserve">adresa </w:t>
      </w:r>
      <w:r w:rsidRPr="006B4DB7">
        <w:rPr>
          <w:rFonts w:ascii="Arial" w:eastAsia="Times New Roman" w:hAnsi="Arial" w:cs="Arial"/>
          <w:color w:val="FF0000"/>
          <w:lang w:eastAsia="cs-CZ"/>
        </w:rPr>
        <w:t>místa</w:t>
      </w:r>
      <w:r w:rsidRPr="006B4DB7">
        <w:rPr>
          <w:rFonts w:ascii="Arial" w:eastAsia="Times New Roman" w:hAnsi="Arial" w:cs="Arial"/>
          <w:lang w:eastAsia="cs-CZ"/>
        </w:rPr>
        <w:t xml:space="preserve"> </w:t>
      </w:r>
      <w:r w:rsidRPr="006B4DB7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 w:rsidRPr="006B4DB7">
        <w:rPr>
          <w:rFonts w:ascii="Arial" w:eastAsia="Times New Roman" w:hAnsi="Arial" w:cs="Arial"/>
          <w:lang w:eastAsia="cs-CZ"/>
        </w:rPr>
        <w:t>:</w:t>
      </w:r>
    </w:p>
    <w:p w14:paraId="0CA44F8D" w14:textId="4B9F6767" w:rsidR="00654AA8" w:rsidRPr="006B4DB7" w:rsidRDefault="007628EF" w:rsidP="00654AA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654AA8" w:rsidRPr="006B4DB7">
        <w:rPr>
          <w:rFonts w:ascii="Arial" w:eastAsia="Times New Roman" w:hAnsi="Arial" w:cs="Arial"/>
          <w:color w:val="FF0000"/>
          <w:lang w:eastAsia="cs-CZ"/>
        </w:rPr>
        <w:t>lice č</w:t>
      </w:r>
      <w:r w:rsidR="00013B0C">
        <w:rPr>
          <w:rFonts w:ascii="Arial" w:eastAsia="Times New Roman" w:hAnsi="Arial" w:cs="Arial"/>
          <w:color w:val="FF0000"/>
          <w:lang w:eastAsia="cs-CZ"/>
        </w:rPr>
        <w:t>.</w:t>
      </w:r>
      <w:r w:rsidR="00654AA8" w:rsidRPr="006B4DB7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168C7AE3" w14:textId="77777777" w:rsidR="00654AA8" w:rsidRPr="006B4DB7" w:rsidRDefault="00654AA8" w:rsidP="00654AA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B4DB7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265325D1" w14:textId="77777777" w:rsidR="00654AA8" w:rsidRPr="006B4DB7" w:rsidRDefault="00654AA8" w:rsidP="00654AA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6B4DB7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EDE841D" w14:textId="77777777" w:rsidR="00654AA8" w:rsidRPr="006B4DB7" w:rsidRDefault="00654AA8" w:rsidP="00D3519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197F276D" w14:textId="77777777" w:rsidR="00654AA8" w:rsidRPr="00D35196" w:rsidRDefault="00654AA8" w:rsidP="00654AA8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D35196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3E1840BD" w14:textId="77777777" w:rsidR="00654AA8" w:rsidRPr="00D35196" w:rsidRDefault="00654AA8" w:rsidP="00654AA8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4"/>
          <w:szCs w:val="24"/>
        </w:rPr>
      </w:pPr>
      <w:r w:rsidRPr="00D3519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vyslání </w:t>
      </w:r>
      <w:r w:rsidR="003E7AAB" w:rsidRPr="00D3519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do mezinárodní organizace</w:t>
      </w:r>
    </w:p>
    <w:p w14:paraId="437858B8" w14:textId="67AABB76" w:rsidR="00654AA8" w:rsidRDefault="00654AA8" w:rsidP="00D3519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6B4DB7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Pr="006B4DB7">
        <w:rPr>
          <w:rFonts w:ascii="Arial" w:eastAsia="Times New Roman" w:hAnsi="Arial" w:cs="Arial"/>
          <w:i/>
          <w:lang w:eastAsia="cs-CZ"/>
        </w:rPr>
        <w:t>,</w:t>
      </w:r>
      <w:r w:rsidRPr="006B4DB7">
        <w:rPr>
          <w:rFonts w:ascii="Arial" w:eastAsia="Times New Roman" w:hAnsi="Arial" w:cs="Arial"/>
          <w:lang w:eastAsia="cs-CZ"/>
        </w:rPr>
        <w:t xml:space="preserve"> jako příslušný </w:t>
      </w:r>
      <w:r w:rsidRPr="006B4DB7">
        <w:rPr>
          <w:rFonts w:ascii="Arial" w:eastAsia="Times New Roman" w:hAnsi="Arial" w:cs="Arial"/>
        </w:rPr>
        <w:t xml:space="preserve">služební orgán podle § 162 odst. </w:t>
      </w:r>
      <w:r w:rsidR="00433897">
        <w:rPr>
          <w:rFonts w:ascii="Arial" w:eastAsia="Times New Roman" w:hAnsi="Arial" w:cs="Arial"/>
        </w:rPr>
        <w:t>1</w:t>
      </w:r>
      <w:r w:rsidRPr="006B4DB7">
        <w:rPr>
          <w:rFonts w:ascii="Arial" w:eastAsia="Times New Roman" w:hAnsi="Arial" w:cs="Arial"/>
        </w:rPr>
        <w:t xml:space="preserve"> ve spojení s § 10 odst. 1 písm. </w:t>
      </w:r>
      <w:r w:rsidRPr="006B4DB7">
        <w:rPr>
          <w:rFonts w:ascii="Arial" w:eastAsia="Times New Roman" w:hAnsi="Arial" w:cs="Arial"/>
          <w:color w:val="FF0000"/>
        </w:rPr>
        <w:t>x</w:t>
      </w:r>
      <w:r w:rsidRPr="006B4DB7">
        <w:rPr>
          <w:rFonts w:ascii="Arial" w:eastAsia="Times New Roman" w:hAnsi="Arial" w:cs="Arial"/>
        </w:rPr>
        <w:t>)</w:t>
      </w:r>
      <w:r w:rsidRPr="006B4DB7">
        <w:rPr>
          <w:rFonts w:ascii="Arial" w:eastAsia="Times New Roman" w:hAnsi="Arial" w:cs="Arial"/>
          <w:color w:val="FF0000"/>
        </w:rPr>
        <w:t xml:space="preserve"> </w:t>
      </w:r>
      <w:r w:rsidRPr="006B4DB7">
        <w:rPr>
          <w:rFonts w:ascii="Arial" w:eastAsia="Times New Roman" w:hAnsi="Arial" w:cs="Arial"/>
        </w:rPr>
        <w:t xml:space="preserve">zákona </w:t>
      </w:r>
      <w:r w:rsidRPr="006B4DB7">
        <w:rPr>
          <w:rFonts w:ascii="Arial" w:eastAsia="Times New Roman" w:hAnsi="Arial" w:cs="Arial"/>
          <w:lang w:eastAsia="cs-CZ"/>
        </w:rPr>
        <w:t xml:space="preserve">č. 234/2014 Sb., </w:t>
      </w:r>
      <w:r w:rsidRPr="006B4DB7">
        <w:rPr>
          <w:rFonts w:ascii="Arial" w:eastAsia="Times New Roman" w:hAnsi="Arial" w:cs="Arial"/>
        </w:rPr>
        <w:t>o státní službě</w:t>
      </w:r>
      <w:r>
        <w:rPr>
          <w:rFonts w:ascii="Arial" w:eastAsia="Times New Roman" w:hAnsi="Arial" w:cs="Arial"/>
        </w:rPr>
        <w:t>, ve znění pozdějších předpisů</w:t>
      </w:r>
      <w:r w:rsidRPr="006B4DB7">
        <w:rPr>
          <w:rFonts w:ascii="Arial" w:eastAsia="Times New Roman" w:hAnsi="Arial" w:cs="Arial"/>
          <w:lang w:eastAsia="cs-CZ"/>
        </w:rPr>
        <w:t xml:space="preserve"> (dále jen „zákon o státní službě“), ve věci služby 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státního zaměstnance/ zaměstnankyně pana/paní </w:t>
      </w:r>
      <w:r w:rsidRPr="006B4DB7">
        <w:rPr>
          <w:rFonts w:ascii="Arial" w:hAnsi="Arial" w:cs="Arial"/>
          <w:b/>
          <w:color w:val="FF0000"/>
        </w:rPr>
        <w:t>Tit</w:t>
      </w:r>
      <w:r w:rsidR="00FD3BC6">
        <w:rPr>
          <w:rFonts w:ascii="Arial" w:hAnsi="Arial" w:cs="Arial"/>
          <w:b/>
          <w:color w:val="FF0000"/>
        </w:rPr>
        <w:t>u</w:t>
      </w:r>
      <w:r w:rsidRPr="006B4DB7">
        <w:rPr>
          <w:rFonts w:ascii="Arial" w:hAnsi="Arial" w:cs="Arial"/>
          <w:b/>
          <w:color w:val="FF0000"/>
        </w:rPr>
        <w:t xml:space="preserve">l </w:t>
      </w:r>
      <w:r w:rsidRPr="006B4DB7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D35196">
        <w:rPr>
          <w:rFonts w:ascii="Arial" w:eastAsia="Times New Roman" w:hAnsi="Arial" w:cs="Arial"/>
          <w:lang w:eastAsia="cs-CZ"/>
        </w:rPr>
        <w:t>,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6B4DB7">
        <w:rPr>
          <w:rFonts w:ascii="Arial" w:eastAsia="Times New Roman" w:hAnsi="Arial" w:cs="Arial"/>
        </w:rPr>
        <w:t>v </w:t>
      </w:r>
      <w:r w:rsidRPr="006B4DB7">
        <w:rPr>
          <w:rFonts w:ascii="Arial" w:eastAsia="Times New Roman" w:hAnsi="Arial" w:cs="Arial"/>
          <w:color w:val="FF0000"/>
        </w:rPr>
        <w:t>Město</w:t>
      </w:r>
      <w:r w:rsidRPr="006B4DB7">
        <w:rPr>
          <w:rFonts w:ascii="Arial" w:eastAsia="Times New Roman" w:hAnsi="Arial" w:cs="Arial"/>
          <w:lang w:eastAsia="cs-CZ"/>
        </w:rPr>
        <w:t xml:space="preserve">, trvale bytem </w:t>
      </w:r>
      <w:r w:rsidRPr="006B4DB7">
        <w:rPr>
          <w:rFonts w:ascii="Arial" w:eastAsia="Times New Roman" w:hAnsi="Arial" w:cs="Arial"/>
          <w:color w:val="FF0000"/>
          <w:lang w:eastAsia="cs-CZ"/>
        </w:rPr>
        <w:t>Ulice č</w:t>
      </w:r>
      <w:r w:rsidR="00013B0C">
        <w:rPr>
          <w:rFonts w:ascii="Arial" w:eastAsia="Times New Roman" w:hAnsi="Arial" w:cs="Arial"/>
          <w:color w:val="FF0000"/>
          <w:lang w:eastAsia="cs-CZ"/>
        </w:rPr>
        <w:t>.</w:t>
      </w:r>
      <w:r w:rsidRPr="006B4DB7">
        <w:rPr>
          <w:rFonts w:ascii="Arial" w:eastAsia="Times New Roman" w:hAnsi="Arial" w:cs="Arial"/>
          <w:color w:val="FF0000"/>
          <w:lang w:eastAsia="cs-CZ"/>
        </w:rPr>
        <w:t>p., PSČ Město</w:t>
      </w:r>
      <w:r w:rsidRPr="006B4DB7">
        <w:rPr>
          <w:rFonts w:ascii="Arial" w:eastAsia="Times New Roman" w:hAnsi="Arial" w:cs="Arial"/>
          <w:lang w:eastAsia="cs-CZ"/>
        </w:rPr>
        <w:t xml:space="preserve"> (dále jen „státní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6B4DB7">
        <w:rPr>
          <w:rFonts w:ascii="Arial" w:eastAsia="Times New Roman" w:hAnsi="Arial" w:cs="Arial"/>
          <w:lang w:eastAsia="cs-CZ"/>
        </w:rPr>
        <w:t>“), rozhodl takto:</w:t>
      </w:r>
    </w:p>
    <w:p w14:paraId="763E8494" w14:textId="127FCB3B" w:rsidR="00283E9D" w:rsidRPr="00283E9D" w:rsidRDefault="00283E9D" w:rsidP="00283E9D">
      <w:pPr>
        <w:pStyle w:val="Odstavecseseznamem"/>
        <w:spacing w:after="240" w:line="240" w:lineRule="auto"/>
        <w:ind w:left="1080"/>
        <w:rPr>
          <w:rFonts w:ascii="Arial" w:hAnsi="Arial" w:cs="Arial"/>
          <w:b/>
        </w:rPr>
      </w:pPr>
    </w:p>
    <w:p w14:paraId="725F0A3C" w14:textId="242A9760" w:rsidR="00654AA8" w:rsidRPr="0020785B" w:rsidRDefault="00283E9D" w:rsidP="00FF2A14">
      <w:pPr>
        <w:pStyle w:val="Odstavecseseznamem"/>
        <w:numPr>
          <w:ilvl w:val="0"/>
          <w:numId w:val="6"/>
        </w:numPr>
        <w:spacing w:after="240" w:line="240" w:lineRule="auto"/>
        <w:ind w:left="709" w:hanging="349"/>
        <w:jc w:val="both"/>
      </w:pPr>
      <w:r>
        <w:rPr>
          <w:rFonts w:ascii="Arial" w:hAnsi="Arial" w:cs="Arial"/>
          <w:b/>
        </w:rPr>
        <w:t>p</w:t>
      </w:r>
      <w:r w:rsidRPr="00283E9D">
        <w:rPr>
          <w:rFonts w:ascii="Arial" w:hAnsi="Arial" w:cs="Arial"/>
          <w:b/>
        </w:rPr>
        <w:t>odle § 67a zákona o státní službě</w:t>
      </w:r>
      <w:r>
        <w:rPr>
          <w:rFonts w:ascii="Arial" w:hAnsi="Arial" w:cs="Arial"/>
          <w:b/>
        </w:rPr>
        <w:t xml:space="preserve"> </w:t>
      </w:r>
      <w:r w:rsidR="00654AA8" w:rsidRPr="00F71915">
        <w:rPr>
          <w:rFonts w:ascii="Arial" w:hAnsi="Arial" w:cs="Arial"/>
          <w:b/>
        </w:rPr>
        <w:t xml:space="preserve">se státní </w:t>
      </w:r>
      <w:r w:rsidR="00654AA8" w:rsidRPr="00F71915">
        <w:rPr>
          <w:rFonts w:ascii="Arial" w:hAnsi="Arial" w:cs="Arial"/>
          <w:b/>
          <w:color w:val="FF0000"/>
        </w:rPr>
        <w:t>zaměstnanec/zaměstnankyně</w:t>
      </w:r>
      <w:r w:rsidR="00654AA8" w:rsidRPr="00F71915">
        <w:rPr>
          <w:rFonts w:ascii="Arial" w:hAnsi="Arial" w:cs="Arial"/>
          <w:b/>
        </w:rPr>
        <w:t xml:space="preserve"> ode dne </w:t>
      </w:r>
      <w:r w:rsidR="00654AA8" w:rsidRPr="00F71915">
        <w:rPr>
          <w:rFonts w:ascii="Arial" w:eastAsia="Times New Roman" w:hAnsi="Arial" w:cs="Arial"/>
          <w:b/>
          <w:color w:val="FF0000"/>
        </w:rPr>
        <w:t>X. měsíc</w:t>
      </w:r>
      <w:r w:rsidR="00654AA8" w:rsidRPr="00F71915">
        <w:rPr>
          <w:rFonts w:ascii="Arial" w:eastAsia="Times New Roman" w:hAnsi="Arial" w:cs="Arial"/>
          <w:b/>
        </w:rPr>
        <w:t xml:space="preserve"> 20</w:t>
      </w:r>
      <w:r w:rsidR="00654AA8" w:rsidRPr="00F71915">
        <w:rPr>
          <w:rFonts w:ascii="Arial" w:eastAsia="Times New Roman" w:hAnsi="Arial" w:cs="Arial"/>
          <w:b/>
          <w:color w:val="FF0000"/>
        </w:rPr>
        <w:t>XX</w:t>
      </w:r>
      <w:r w:rsidR="00654AA8" w:rsidRPr="00F71915">
        <w:rPr>
          <w:rFonts w:ascii="Arial" w:hAnsi="Arial" w:cs="Arial"/>
          <w:b/>
        </w:rPr>
        <w:t xml:space="preserve"> do dne </w:t>
      </w:r>
      <w:r w:rsidR="00654AA8" w:rsidRPr="00F71915">
        <w:rPr>
          <w:rFonts w:ascii="Arial" w:eastAsia="Times New Roman" w:hAnsi="Arial" w:cs="Arial"/>
          <w:b/>
          <w:color w:val="FF0000"/>
        </w:rPr>
        <w:t>X. měsíc</w:t>
      </w:r>
      <w:r w:rsidR="00654AA8" w:rsidRPr="00F71915">
        <w:rPr>
          <w:rFonts w:ascii="Arial" w:eastAsia="Times New Roman" w:hAnsi="Arial" w:cs="Arial"/>
          <w:b/>
        </w:rPr>
        <w:t xml:space="preserve"> 20</w:t>
      </w:r>
      <w:r w:rsidR="00654AA8" w:rsidRPr="00F71915">
        <w:rPr>
          <w:rFonts w:ascii="Arial" w:eastAsia="Times New Roman" w:hAnsi="Arial" w:cs="Arial"/>
          <w:b/>
          <w:color w:val="FF0000"/>
        </w:rPr>
        <w:t>XX</w:t>
      </w:r>
      <w:r w:rsidR="00654AA8" w:rsidRPr="00F71915">
        <w:rPr>
          <w:rFonts w:ascii="Arial" w:hAnsi="Arial" w:cs="Arial"/>
          <w:b/>
        </w:rPr>
        <w:t xml:space="preserve"> vysílá k výkonu služby do </w:t>
      </w:r>
      <w:r w:rsidR="00654AA8" w:rsidRPr="00F71915">
        <w:rPr>
          <w:rFonts w:ascii="Arial" w:hAnsi="Arial" w:cs="Arial"/>
          <w:b/>
          <w:i/>
          <w:color w:val="FF0000"/>
        </w:rPr>
        <w:t>(označení</w:t>
      </w:r>
      <w:r w:rsidR="003E7AAB" w:rsidRPr="00F71915">
        <w:rPr>
          <w:rFonts w:ascii="Arial" w:hAnsi="Arial" w:cs="Arial"/>
          <w:b/>
          <w:i/>
          <w:color w:val="FF0000"/>
        </w:rPr>
        <w:t xml:space="preserve"> mezinárodní organizace</w:t>
      </w:r>
      <w:r w:rsidR="00654AA8" w:rsidRPr="00F71915">
        <w:rPr>
          <w:rFonts w:ascii="Arial" w:hAnsi="Arial" w:cs="Arial"/>
          <w:b/>
          <w:i/>
          <w:color w:val="FF0000"/>
        </w:rPr>
        <w:t xml:space="preserve">) </w:t>
      </w:r>
      <w:r w:rsidR="00654AA8" w:rsidRPr="00F71915">
        <w:rPr>
          <w:rFonts w:ascii="Arial" w:hAnsi="Arial" w:cs="Arial"/>
          <w:b/>
        </w:rPr>
        <w:t xml:space="preserve">se služebním působištěm po dobu vyslání v </w:t>
      </w:r>
      <w:proofErr w:type="spellStart"/>
      <w:r w:rsidR="00654AA8" w:rsidRPr="00F71915">
        <w:rPr>
          <w:rFonts w:ascii="Arial" w:hAnsi="Arial" w:cs="Arial"/>
          <w:b/>
          <w:color w:val="FF0000"/>
        </w:rPr>
        <w:t>xxx</w:t>
      </w:r>
      <w:proofErr w:type="spellEnd"/>
      <w:r w:rsidR="00654AA8" w:rsidRPr="00F71915">
        <w:rPr>
          <w:rFonts w:ascii="Arial" w:hAnsi="Arial" w:cs="Arial"/>
          <w:b/>
        </w:rPr>
        <w:t xml:space="preserve"> </w:t>
      </w:r>
      <w:r w:rsidR="00654AA8" w:rsidRPr="00F71915">
        <w:rPr>
          <w:rFonts w:ascii="Arial" w:hAnsi="Arial" w:cs="Arial"/>
          <w:b/>
          <w:i/>
          <w:color w:val="FF0000"/>
        </w:rPr>
        <w:t>(doplnit název obce, v níž je sídlo</w:t>
      </w:r>
      <w:r w:rsidR="003E7AAB" w:rsidRPr="00F71915">
        <w:rPr>
          <w:rFonts w:ascii="Arial" w:hAnsi="Arial" w:cs="Arial"/>
          <w:b/>
          <w:i/>
          <w:color w:val="FF0000"/>
        </w:rPr>
        <w:t xml:space="preserve"> mezinárodní organizace</w:t>
      </w:r>
      <w:r w:rsidR="00654AA8" w:rsidRPr="00F71915">
        <w:rPr>
          <w:rFonts w:ascii="Arial" w:hAnsi="Arial" w:cs="Arial"/>
          <w:b/>
          <w:i/>
          <w:color w:val="FF0000"/>
        </w:rPr>
        <w:t>, do které je státní zaměstnanec vyslán k výkonu služby + případně do závorky uvést adresu sídla)</w:t>
      </w:r>
      <w:r w:rsidR="00654AA8" w:rsidRPr="00F71915">
        <w:rPr>
          <w:rFonts w:ascii="Arial" w:hAnsi="Arial" w:cs="Arial"/>
          <w:b/>
        </w:rPr>
        <w:t>.</w:t>
      </w:r>
    </w:p>
    <w:p w14:paraId="6289A4E6" w14:textId="77777777" w:rsidR="00B7352D" w:rsidRPr="00B7352D" w:rsidRDefault="00B7352D" w:rsidP="00FF2A14">
      <w:pPr>
        <w:pStyle w:val="Odstavecseseznamem"/>
        <w:spacing w:after="0" w:line="240" w:lineRule="auto"/>
        <w:ind w:left="709" w:hanging="349"/>
        <w:jc w:val="both"/>
      </w:pPr>
    </w:p>
    <w:p w14:paraId="0685718D" w14:textId="4F113777" w:rsidR="00283E9D" w:rsidRPr="00497F4F" w:rsidRDefault="0020785B" w:rsidP="00FF2A14">
      <w:pPr>
        <w:pStyle w:val="Odstavecseseznamem"/>
        <w:numPr>
          <w:ilvl w:val="0"/>
          <w:numId w:val="6"/>
        </w:numPr>
        <w:spacing w:after="0" w:line="240" w:lineRule="auto"/>
        <w:ind w:left="709" w:hanging="349"/>
        <w:jc w:val="both"/>
      </w:pPr>
      <w:r w:rsidRPr="00497F4F">
        <w:rPr>
          <w:rFonts w:ascii="Arial" w:hAnsi="Arial" w:cs="Arial"/>
          <w:b/>
          <w:color w:val="FF0000"/>
          <w:u w:val="single"/>
        </w:rPr>
        <w:t>VARIANTA I</w:t>
      </w:r>
    </w:p>
    <w:p w14:paraId="11CBC4FA" w14:textId="660656C2" w:rsidR="004078FC" w:rsidRPr="008A5EAF" w:rsidRDefault="00283E9D" w:rsidP="00FF2A14">
      <w:pPr>
        <w:spacing w:after="0" w:line="240" w:lineRule="auto"/>
        <w:ind w:left="709"/>
        <w:jc w:val="both"/>
        <w:rPr>
          <w:rFonts w:ascii="Arial" w:hAnsi="Arial" w:cs="Arial"/>
          <w:b/>
          <w:bCs/>
        </w:rPr>
      </w:pPr>
      <w:r w:rsidRPr="00A6063E">
        <w:rPr>
          <w:rFonts w:ascii="Arial" w:hAnsi="Arial" w:cs="Arial"/>
          <w:b/>
          <w:bCs/>
          <w:color w:val="FF0000"/>
        </w:rPr>
        <w:t>S</w:t>
      </w:r>
      <w:r w:rsidR="0020785B" w:rsidRPr="00A6063E">
        <w:rPr>
          <w:rFonts w:ascii="Arial" w:hAnsi="Arial" w:cs="Arial"/>
          <w:b/>
          <w:bCs/>
          <w:color w:val="FF0000"/>
        </w:rPr>
        <w:t xml:space="preserve">tátnímu zaměstnanci/státní zaměstnankyni </w:t>
      </w:r>
      <w:r w:rsidR="0020785B" w:rsidRPr="00A6063E">
        <w:rPr>
          <w:rFonts w:ascii="Arial" w:hAnsi="Arial" w:cs="Arial"/>
          <w:b/>
          <w:bCs/>
        </w:rPr>
        <w:t>přísluší podle § 67a odst. 4 zákona o</w:t>
      </w:r>
      <w:r w:rsidR="00B8486D" w:rsidRPr="00A6063E">
        <w:rPr>
          <w:rFonts w:ascii="Arial" w:hAnsi="Arial" w:cs="Arial"/>
          <w:b/>
          <w:bCs/>
        </w:rPr>
        <w:t> </w:t>
      </w:r>
      <w:r w:rsidR="0020785B" w:rsidRPr="00A6063E">
        <w:rPr>
          <w:rFonts w:ascii="Arial" w:hAnsi="Arial" w:cs="Arial"/>
          <w:b/>
          <w:bCs/>
        </w:rPr>
        <w:t>státní službě po dobu vyslání plat v celkové výši</w:t>
      </w:r>
      <w:r w:rsidR="0020785B" w:rsidRPr="00A6063E">
        <w:rPr>
          <w:rFonts w:ascii="Arial" w:hAnsi="Arial" w:cs="Arial"/>
          <w:b/>
          <w:bCs/>
          <w:color w:val="FF0000"/>
        </w:rPr>
        <w:t xml:space="preserve"> </w:t>
      </w:r>
      <w:r w:rsidR="00BB304C" w:rsidRPr="00A6063E">
        <w:rPr>
          <w:rFonts w:ascii="Arial" w:hAnsi="Arial" w:cs="Arial"/>
          <w:b/>
          <w:bCs/>
          <w:color w:val="FF0000"/>
        </w:rPr>
        <w:t>XX XXX</w:t>
      </w:r>
      <w:r w:rsidR="0020785B" w:rsidRPr="00A6063E">
        <w:rPr>
          <w:rFonts w:ascii="Arial" w:hAnsi="Arial" w:cs="Arial"/>
          <w:b/>
          <w:bCs/>
        </w:rPr>
        <w:t xml:space="preserve"> Kč</w:t>
      </w:r>
      <w:r w:rsidR="004078FC" w:rsidRPr="008A5EAF">
        <w:rPr>
          <w:rFonts w:ascii="Arial" w:hAnsi="Arial" w:cs="Arial"/>
          <w:b/>
          <w:bCs/>
        </w:rPr>
        <w:t xml:space="preserve"> měsíčně, který tvoří</w:t>
      </w:r>
    </w:p>
    <w:p w14:paraId="0AC7E2A5" w14:textId="7ACB21A1" w:rsidR="004078FC" w:rsidRPr="00C03373" w:rsidRDefault="004078FC" w:rsidP="004D4F60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134" w:hanging="425"/>
        <w:jc w:val="both"/>
        <w:outlineLvl w:val="0"/>
        <w:rPr>
          <w:rFonts w:ascii="Arial" w:hAnsi="Arial" w:cs="Arial"/>
          <w:b/>
          <w:color w:val="000000"/>
        </w:rPr>
      </w:pPr>
      <w:r w:rsidRPr="00C03373">
        <w:rPr>
          <w:rFonts w:ascii="Arial" w:hAnsi="Arial" w:cs="Arial"/>
          <w:b/>
          <w:color w:val="000000"/>
        </w:rPr>
        <w:t xml:space="preserve">platový tarif stanovený </w:t>
      </w:r>
      <w:r w:rsidR="00154928">
        <w:rPr>
          <w:rFonts w:ascii="Arial" w:hAnsi="Arial" w:cs="Arial"/>
          <w:b/>
          <w:color w:val="000000"/>
        </w:rPr>
        <w:t>na základě</w:t>
      </w:r>
      <w:r w:rsidRPr="00C03373">
        <w:rPr>
          <w:rFonts w:ascii="Arial" w:hAnsi="Arial" w:cs="Arial"/>
          <w:b/>
          <w:color w:val="000000"/>
        </w:rPr>
        <w:t xml:space="preserve"> </w:t>
      </w:r>
      <w:r w:rsidR="009F273A" w:rsidRPr="00C03373">
        <w:rPr>
          <w:rFonts w:ascii="Arial" w:hAnsi="Arial" w:cs="Arial"/>
          <w:b/>
          <w:color w:val="000000"/>
        </w:rPr>
        <w:t xml:space="preserve">§ 145 zákona o státní službě a </w:t>
      </w:r>
      <w:r w:rsidR="00154928">
        <w:rPr>
          <w:rFonts w:ascii="Arial" w:hAnsi="Arial" w:cs="Arial"/>
          <w:b/>
          <w:color w:val="000000"/>
        </w:rPr>
        <w:t xml:space="preserve">podle </w:t>
      </w:r>
      <w:r w:rsidRPr="008A5EAF">
        <w:rPr>
          <w:rFonts w:ascii="Arial" w:hAnsi="Arial" w:cs="Arial"/>
          <w:b/>
          <w:color w:val="000000"/>
        </w:rPr>
        <w:t>stupnice platových tarifů uvedené v § 2 nařízení vlády č. 304/2014 Sb.</w:t>
      </w:r>
      <w:r w:rsidR="009F273A" w:rsidRPr="008A5EAF">
        <w:rPr>
          <w:rFonts w:ascii="Arial" w:hAnsi="Arial" w:cs="Arial"/>
          <w:b/>
          <w:color w:val="000000"/>
        </w:rPr>
        <w:t>,</w:t>
      </w:r>
      <w:r w:rsidR="009F273A" w:rsidRPr="008A5EAF">
        <w:rPr>
          <w:rFonts w:ascii="Arial" w:hAnsi="Arial" w:cs="Arial"/>
          <w:b/>
        </w:rPr>
        <w:t xml:space="preserve"> o platových poměrech státních zaměstnanců, ve znění pozdějších předpisů (dále jen „nařízení vlády č. 304/2014 Sb.“),</w:t>
      </w:r>
      <w:r w:rsidRPr="008A5EAF">
        <w:rPr>
          <w:rFonts w:ascii="Arial" w:hAnsi="Arial" w:cs="Arial"/>
          <w:b/>
          <w:color w:val="000000"/>
        </w:rPr>
        <w:t xml:space="preserve"> ve výši </w:t>
      </w:r>
      <w:r w:rsidRPr="008A5EAF">
        <w:rPr>
          <w:rFonts w:ascii="Arial" w:hAnsi="Arial" w:cs="Arial"/>
          <w:b/>
          <w:color w:val="FF0000"/>
        </w:rPr>
        <w:t>XX XXX</w:t>
      </w:r>
      <w:r w:rsidRPr="008A5EAF">
        <w:rPr>
          <w:rFonts w:ascii="Arial" w:hAnsi="Arial" w:cs="Arial"/>
          <w:b/>
          <w:color w:val="000000"/>
        </w:rPr>
        <w:t xml:space="preserve"> Kč,</w:t>
      </w:r>
      <w:r w:rsidR="00385218" w:rsidRPr="008A5EAF">
        <w:rPr>
          <w:rFonts w:ascii="Arial" w:hAnsi="Arial" w:cs="Arial"/>
          <w:b/>
          <w:color w:val="000000"/>
        </w:rPr>
        <w:t xml:space="preserve"> </w:t>
      </w:r>
      <w:r w:rsidR="00154928">
        <w:rPr>
          <w:rFonts w:ascii="Arial" w:hAnsi="Arial" w:cs="Arial"/>
          <w:b/>
          <w:color w:val="000000"/>
        </w:rPr>
        <w:t xml:space="preserve">a to </w:t>
      </w:r>
      <w:r w:rsidR="000B585A" w:rsidRPr="008A5EAF">
        <w:rPr>
          <w:rFonts w:ascii="Arial" w:hAnsi="Arial" w:cs="Arial"/>
          <w:b/>
          <w:color w:val="000000"/>
        </w:rPr>
        <w:t xml:space="preserve">jako platový tarif odpovídající zařazení </w:t>
      </w:r>
      <w:r w:rsidR="000B585A" w:rsidRPr="008A5EAF">
        <w:rPr>
          <w:rFonts w:ascii="Arial" w:hAnsi="Arial" w:cs="Arial"/>
          <w:b/>
          <w:color w:val="FF0000"/>
        </w:rPr>
        <w:t>s</w:t>
      </w:r>
      <w:r w:rsidR="00385218" w:rsidRPr="008A5EAF">
        <w:rPr>
          <w:rFonts w:ascii="Arial" w:hAnsi="Arial" w:cs="Arial"/>
          <w:b/>
          <w:color w:val="FF0000"/>
        </w:rPr>
        <w:t>tátního zaměstnance/státní zaměstnankyně</w:t>
      </w:r>
      <w:r w:rsidR="00385218" w:rsidRPr="008A5EAF">
        <w:rPr>
          <w:rFonts w:ascii="Arial" w:hAnsi="Arial" w:cs="Arial"/>
          <w:b/>
          <w:color w:val="000000"/>
        </w:rPr>
        <w:t xml:space="preserve"> do</w:t>
      </w:r>
      <w:r w:rsidR="000B585A" w:rsidRPr="008A5EAF">
        <w:rPr>
          <w:rFonts w:ascii="Arial" w:hAnsi="Arial" w:cs="Arial"/>
          <w:b/>
          <w:color w:val="000000"/>
        </w:rPr>
        <w:t xml:space="preserve"> </w:t>
      </w:r>
      <w:r w:rsidR="000B585A" w:rsidRPr="008A5EAF">
        <w:rPr>
          <w:rFonts w:ascii="Arial" w:hAnsi="Arial" w:cs="Arial"/>
          <w:b/>
          <w:color w:val="FF0000"/>
        </w:rPr>
        <w:t>X.</w:t>
      </w:r>
      <w:r w:rsidR="000B585A" w:rsidRPr="008A5EAF">
        <w:rPr>
          <w:rFonts w:ascii="Arial" w:hAnsi="Arial" w:cs="Arial"/>
          <w:b/>
          <w:color w:val="000000"/>
        </w:rPr>
        <w:t xml:space="preserve"> platové třídy podle § 144 odst. 1, § 145 odst. 1 a 2 zákona o státní službě ve spojení s § 123 odst. 1 zákoníku práce a podle </w:t>
      </w:r>
      <w:r w:rsidR="000B585A" w:rsidRPr="008A5EAF">
        <w:rPr>
          <w:rFonts w:ascii="Arial" w:hAnsi="Arial" w:cs="Arial"/>
          <w:b/>
          <w:color w:val="000000"/>
        </w:rPr>
        <w:lastRenderedPageBreak/>
        <w:t>přílohy č. 1 zákona o státní službě</w:t>
      </w:r>
      <w:r w:rsidR="008C366A" w:rsidRPr="00C03373">
        <w:rPr>
          <w:rFonts w:ascii="Arial" w:hAnsi="Arial" w:cs="Arial"/>
          <w:b/>
          <w:color w:val="000000"/>
        </w:rPr>
        <w:t xml:space="preserve">, a do </w:t>
      </w:r>
      <w:r w:rsidR="008C366A" w:rsidRPr="00C03373">
        <w:rPr>
          <w:rFonts w:ascii="Arial" w:hAnsi="Arial" w:cs="Arial"/>
          <w:b/>
          <w:color w:val="FF0000"/>
        </w:rPr>
        <w:t>X.</w:t>
      </w:r>
      <w:r w:rsidR="008C366A" w:rsidRPr="00C03373">
        <w:rPr>
          <w:rFonts w:ascii="Arial" w:hAnsi="Arial" w:cs="Arial"/>
          <w:b/>
          <w:color w:val="000000"/>
        </w:rPr>
        <w:t xml:space="preserve"> platového stupně podle </w:t>
      </w:r>
      <w:r w:rsidR="008C366A" w:rsidRPr="00C03373">
        <w:rPr>
          <w:rFonts w:ascii="Arial" w:hAnsi="Arial" w:cs="Arial"/>
          <w:b/>
        </w:rPr>
        <w:t>§ 3 nařízení vlády č. 304/2014 Sb.,</w:t>
      </w:r>
      <w:r w:rsidR="008C366A" w:rsidRPr="00C03373">
        <w:rPr>
          <w:rFonts w:ascii="Arial" w:hAnsi="Arial" w:cs="Arial"/>
          <w:b/>
          <w:color w:val="000000"/>
        </w:rPr>
        <w:t xml:space="preserve"> </w:t>
      </w:r>
      <w:r w:rsidR="00385218" w:rsidRPr="00C03373">
        <w:rPr>
          <w:rFonts w:ascii="Arial" w:hAnsi="Arial" w:cs="Arial"/>
          <w:b/>
          <w:color w:val="000000"/>
        </w:rPr>
        <w:t xml:space="preserve"> </w:t>
      </w:r>
    </w:p>
    <w:p w14:paraId="7B6909F3" w14:textId="0B923823" w:rsidR="004078FC" w:rsidRPr="008A5EAF" w:rsidRDefault="004078FC" w:rsidP="004D4F60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134" w:hanging="425"/>
        <w:jc w:val="both"/>
        <w:outlineLvl w:val="0"/>
        <w:rPr>
          <w:rFonts w:ascii="Arial" w:hAnsi="Arial" w:cs="Arial"/>
          <w:b/>
          <w:color w:val="000000"/>
        </w:rPr>
      </w:pPr>
      <w:r w:rsidRPr="00C03373">
        <w:rPr>
          <w:rFonts w:ascii="Arial" w:hAnsi="Arial" w:cs="Arial"/>
          <w:b/>
          <w:color w:val="000000"/>
        </w:rPr>
        <w:t xml:space="preserve">osobní příplatek podle § 149 </w:t>
      </w:r>
      <w:r w:rsidRPr="008A5EAF">
        <w:rPr>
          <w:rFonts w:ascii="Arial" w:hAnsi="Arial" w:cs="Arial"/>
          <w:b/>
          <w:color w:val="000000"/>
        </w:rPr>
        <w:t xml:space="preserve">zákona o státní službě </w:t>
      </w:r>
      <w:r w:rsidRPr="008A5EAF">
        <w:rPr>
          <w:rFonts w:ascii="Arial" w:hAnsi="Arial" w:cs="Arial"/>
          <w:b/>
        </w:rPr>
        <w:t xml:space="preserve">ve výši </w:t>
      </w:r>
      <w:r w:rsidRPr="008A5EAF">
        <w:rPr>
          <w:rFonts w:ascii="Arial" w:hAnsi="Arial" w:cs="Arial"/>
          <w:b/>
          <w:color w:val="FF0000"/>
        </w:rPr>
        <w:t>XX XXX</w:t>
      </w:r>
      <w:r w:rsidR="0061286D">
        <w:rPr>
          <w:rFonts w:ascii="Arial" w:hAnsi="Arial" w:cs="Arial"/>
          <w:b/>
          <w:color w:val="FF0000"/>
        </w:rPr>
        <w:t> </w:t>
      </w:r>
      <w:r w:rsidRPr="008A5EAF">
        <w:rPr>
          <w:rFonts w:ascii="Arial" w:hAnsi="Arial" w:cs="Arial"/>
          <w:b/>
          <w:color w:val="000000"/>
        </w:rPr>
        <w:t>Kč,</w:t>
      </w:r>
    </w:p>
    <w:p w14:paraId="3761DB2C" w14:textId="77777777" w:rsidR="00C03373" w:rsidRPr="008A5EAF" w:rsidRDefault="004078FC" w:rsidP="004D4F60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1134" w:hanging="425"/>
        <w:jc w:val="both"/>
        <w:outlineLvl w:val="0"/>
        <w:rPr>
          <w:rFonts w:ascii="Arial" w:hAnsi="Arial" w:cs="Arial"/>
          <w:b/>
          <w:color w:val="FF0000"/>
        </w:rPr>
      </w:pPr>
      <w:r w:rsidRPr="008A5EAF">
        <w:rPr>
          <w:rFonts w:ascii="Arial" w:hAnsi="Arial" w:cs="Arial"/>
          <w:b/>
          <w:color w:val="FF0000"/>
        </w:rPr>
        <w:t>příplatek za vedení podle § 146 odst. 1 zákona o státní službě, přílohy č. 2 zákona o státní službě a § 4 nařízení vlády č. 304/2014 Sb. ve výši X XXX Kč</w:t>
      </w:r>
      <w:r w:rsidR="00E34E7A" w:rsidRPr="008A5EAF">
        <w:rPr>
          <w:rFonts w:ascii="Arial" w:hAnsi="Arial" w:cs="Arial"/>
          <w:b/>
          <w:bCs/>
          <w:color w:val="FF0000"/>
        </w:rPr>
        <w:t>.</w:t>
      </w:r>
      <w:r w:rsidR="00F4091D" w:rsidRPr="008A5EAF">
        <w:rPr>
          <w:rFonts w:ascii="Arial" w:hAnsi="Arial" w:cs="Arial"/>
          <w:bCs/>
          <w:color w:val="FF0000"/>
        </w:rPr>
        <w:t xml:space="preserve"> </w:t>
      </w:r>
    </w:p>
    <w:p w14:paraId="0232525F" w14:textId="33289827" w:rsidR="0020785B" w:rsidRPr="008A5EAF" w:rsidRDefault="00412F01" w:rsidP="00A6063E">
      <w:p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outlineLvl w:val="0"/>
        <w:rPr>
          <w:rFonts w:ascii="Arial" w:hAnsi="Arial" w:cs="Arial"/>
          <w:b/>
          <w:color w:val="000000"/>
        </w:rPr>
      </w:pPr>
      <w:r w:rsidRPr="008A5EAF">
        <w:rPr>
          <w:rFonts w:ascii="Arial" w:hAnsi="Arial" w:cs="Arial"/>
          <w:bCs/>
          <w:color w:val="FF0000"/>
        </w:rPr>
        <w:t>(</w:t>
      </w:r>
      <w:r w:rsidR="00F4091D" w:rsidRPr="008A5EAF">
        <w:rPr>
          <w:rFonts w:ascii="Arial" w:hAnsi="Arial" w:cs="Arial"/>
          <w:bCs/>
          <w:i/>
          <w:color w:val="FF0000"/>
        </w:rPr>
        <w:t>Výrok není nutné uvádět</w:t>
      </w:r>
      <w:r w:rsidR="00B8486D" w:rsidRPr="008A5EAF">
        <w:rPr>
          <w:rFonts w:ascii="Arial" w:hAnsi="Arial" w:cs="Arial"/>
          <w:bCs/>
          <w:i/>
          <w:color w:val="FF0000"/>
        </w:rPr>
        <w:t>,</w:t>
      </w:r>
      <w:r w:rsidR="00F4091D" w:rsidRPr="008A5EAF">
        <w:rPr>
          <w:rFonts w:ascii="Arial" w:hAnsi="Arial" w:cs="Arial"/>
          <w:bCs/>
          <w:i/>
          <w:color w:val="FF0000"/>
        </w:rPr>
        <w:t xml:space="preserve"> </w:t>
      </w:r>
      <w:r w:rsidR="00B8486D" w:rsidRPr="008A5EAF">
        <w:rPr>
          <w:rFonts w:ascii="Arial" w:hAnsi="Arial" w:cs="Arial"/>
          <w:bCs/>
          <w:i/>
          <w:color w:val="FF0000"/>
        </w:rPr>
        <w:t xml:space="preserve">pokud </w:t>
      </w:r>
      <w:r w:rsidR="00F4091D" w:rsidRPr="008A5EAF">
        <w:rPr>
          <w:rFonts w:ascii="Arial" w:hAnsi="Arial" w:cs="Arial"/>
          <w:bCs/>
          <w:i/>
          <w:color w:val="FF0000"/>
        </w:rPr>
        <w:t xml:space="preserve">se výše platu nemění. </w:t>
      </w:r>
      <w:r w:rsidR="00B8486D" w:rsidRPr="008A5EAF">
        <w:rPr>
          <w:rFonts w:ascii="Arial" w:hAnsi="Arial" w:cs="Arial"/>
          <w:bCs/>
          <w:i/>
          <w:color w:val="FF0000"/>
        </w:rPr>
        <w:t xml:space="preserve">V takovém případě se výše platu a číslo jednací </w:t>
      </w:r>
      <w:r w:rsidR="00F4091D" w:rsidRPr="008A5EAF">
        <w:rPr>
          <w:rFonts w:ascii="Arial" w:hAnsi="Arial" w:cs="Arial"/>
          <w:bCs/>
          <w:i/>
          <w:color w:val="FF0000"/>
        </w:rPr>
        <w:t xml:space="preserve">rozhodnutí služebního orgánu, kterým byl naposledy stanoven </w:t>
      </w:r>
      <w:r w:rsidR="00B8486D" w:rsidRPr="008A5EAF">
        <w:rPr>
          <w:rFonts w:ascii="Arial" w:hAnsi="Arial" w:cs="Arial"/>
          <w:bCs/>
          <w:i/>
          <w:color w:val="FF0000"/>
        </w:rPr>
        <w:t xml:space="preserve">tento </w:t>
      </w:r>
      <w:r w:rsidR="00F4091D" w:rsidRPr="008A5EAF">
        <w:rPr>
          <w:rFonts w:ascii="Arial" w:hAnsi="Arial" w:cs="Arial"/>
          <w:bCs/>
          <w:i/>
          <w:color w:val="FF0000"/>
        </w:rPr>
        <w:t>plat</w:t>
      </w:r>
      <w:r w:rsidR="00B8486D" w:rsidRPr="008A5EAF">
        <w:rPr>
          <w:rFonts w:ascii="Arial" w:hAnsi="Arial" w:cs="Arial"/>
          <w:bCs/>
          <w:i/>
          <w:color w:val="FF0000"/>
        </w:rPr>
        <w:t>,</w:t>
      </w:r>
      <w:r w:rsidR="00F4091D" w:rsidRPr="008A5EAF">
        <w:rPr>
          <w:rFonts w:ascii="Arial" w:hAnsi="Arial" w:cs="Arial"/>
          <w:bCs/>
          <w:i/>
          <w:color w:val="FF0000"/>
        </w:rPr>
        <w:t xml:space="preserve"> uved</w:t>
      </w:r>
      <w:r w:rsidR="00B8486D" w:rsidRPr="008A5EAF">
        <w:rPr>
          <w:rFonts w:ascii="Arial" w:hAnsi="Arial" w:cs="Arial"/>
          <w:bCs/>
          <w:i/>
          <w:color w:val="FF0000"/>
        </w:rPr>
        <w:t>ou</w:t>
      </w:r>
      <w:r w:rsidR="00F4091D" w:rsidRPr="008A5EAF">
        <w:rPr>
          <w:rFonts w:ascii="Arial" w:hAnsi="Arial" w:cs="Arial"/>
          <w:bCs/>
          <w:i/>
          <w:color w:val="FF0000"/>
        </w:rPr>
        <w:t xml:space="preserve"> v odůvodnění.</w:t>
      </w:r>
      <w:r w:rsidRPr="008A5EAF">
        <w:rPr>
          <w:rFonts w:ascii="Arial" w:hAnsi="Arial" w:cs="Arial"/>
          <w:bCs/>
          <w:color w:val="FF0000"/>
        </w:rPr>
        <w:t>)</w:t>
      </w:r>
    </w:p>
    <w:p w14:paraId="58B723BC" w14:textId="77777777" w:rsidR="00472209" w:rsidRDefault="00472209" w:rsidP="00FF2A14">
      <w:pPr>
        <w:spacing w:after="0"/>
        <w:ind w:left="709" w:hanging="349"/>
        <w:jc w:val="both"/>
        <w:rPr>
          <w:rFonts w:ascii="Arial" w:hAnsi="Arial" w:cs="Arial"/>
          <w:b/>
          <w:color w:val="FF0000"/>
          <w:u w:val="single"/>
        </w:rPr>
      </w:pPr>
    </w:p>
    <w:p w14:paraId="4A76E7C8" w14:textId="0ECC8CA6" w:rsidR="00283E9D" w:rsidRPr="00283E9D" w:rsidRDefault="00266BF3" w:rsidP="00FF2A14">
      <w:pPr>
        <w:spacing w:after="0"/>
        <w:ind w:left="709"/>
        <w:jc w:val="both"/>
        <w:rPr>
          <w:rFonts w:ascii="Arial" w:hAnsi="Arial" w:cs="Arial"/>
          <w:b/>
          <w:color w:val="FF0000"/>
          <w:u w:val="single"/>
        </w:rPr>
      </w:pPr>
      <w:r w:rsidRPr="00283E9D">
        <w:rPr>
          <w:rFonts w:ascii="Arial" w:hAnsi="Arial" w:cs="Arial"/>
          <w:b/>
          <w:color w:val="FF0000"/>
          <w:u w:val="single"/>
        </w:rPr>
        <w:t xml:space="preserve">VARIANTA </w:t>
      </w:r>
      <w:r w:rsidR="00CC0BC4" w:rsidRPr="00283E9D">
        <w:rPr>
          <w:rFonts w:ascii="Arial" w:hAnsi="Arial" w:cs="Arial"/>
          <w:b/>
          <w:color w:val="FF0000"/>
          <w:u w:val="single"/>
        </w:rPr>
        <w:t>I</w:t>
      </w:r>
      <w:r w:rsidR="0020785B" w:rsidRPr="00283E9D">
        <w:rPr>
          <w:rFonts w:ascii="Arial" w:hAnsi="Arial" w:cs="Arial"/>
          <w:b/>
          <w:color w:val="FF0000"/>
          <w:u w:val="single"/>
        </w:rPr>
        <w:t>I</w:t>
      </w:r>
    </w:p>
    <w:p w14:paraId="237129BB" w14:textId="5FDDE392" w:rsidR="0062655A" w:rsidRPr="00A6063E" w:rsidRDefault="00283E9D" w:rsidP="00FF2A14">
      <w:pPr>
        <w:spacing w:after="0" w:line="240" w:lineRule="auto"/>
        <w:ind w:left="709"/>
        <w:jc w:val="both"/>
        <w:rPr>
          <w:rFonts w:ascii="Arial" w:hAnsi="Arial" w:cs="Arial"/>
          <w:b/>
          <w:bCs/>
        </w:rPr>
      </w:pPr>
      <w:r w:rsidRPr="00A6063E">
        <w:rPr>
          <w:rFonts w:ascii="Arial" w:hAnsi="Arial" w:cs="Arial"/>
          <w:b/>
          <w:bCs/>
          <w:color w:val="FF0000"/>
        </w:rPr>
        <w:t>S</w:t>
      </w:r>
      <w:r w:rsidR="0062655A" w:rsidRPr="00A6063E">
        <w:rPr>
          <w:rFonts w:ascii="Arial" w:hAnsi="Arial" w:cs="Arial"/>
          <w:b/>
          <w:bCs/>
          <w:color w:val="FF0000"/>
        </w:rPr>
        <w:t xml:space="preserve">tátnímu zaměstnanci/státní zaměstnankyni </w:t>
      </w:r>
      <w:r w:rsidR="00AB2796" w:rsidRPr="00A6063E">
        <w:rPr>
          <w:rFonts w:ascii="Arial" w:hAnsi="Arial" w:cs="Arial"/>
          <w:b/>
          <w:bCs/>
        </w:rPr>
        <w:t>ne</w:t>
      </w:r>
      <w:r w:rsidR="0062655A" w:rsidRPr="00A6063E">
        <w:rPr>
          <w:rFonts w:ascii="Arial" w:hAnsi="Arial" w:cs="Arial"/>
          <w:b/>
          <w:bCs/>
        </w:rPr>
        <w:t xml:space="preserve">přísluší </w:t>
      </w:r>
      <w:r w:rsidR="009B0BF3" w:rsidRPr="00A6063E">
        <w:rPr>
          <w:rFonts w:ascii="Arial" w:hAnsi="Arial" w:cs="Arial"/>
          <w:b/>
          <w:bCs/>
        </w:rPr>
        <w:t>podle § 67a</w:t>
      </w:r>
      <w:r w:rsidR="0034127B" w:rsidRPr="00A6063E">
        <w:rPr>
          <w:rFonts w:ascii="Arial" w:hAnsi="Arial" w:cs="Arial"/>
          <w:b/>
          <w:bCs/>
        </w:rPr>
        <w:t xml:space="preserve"> odst. 4</w:t>
      </w:r>
      <w:r w:rsidR="009B0BF3" w:rsidRPr="00A6063E">
        <w:rPr>
          <w:rFonts w:ascii="Arial" w:hAnsi="Arial" w:cs="Arial"/>
          <w:b/>
          <w:bCs/>
        </w:rPr>
        <w:t xml:space="preserve"> zákona o státní službě </w:t>
      </w:r>
      <w:r w:rsidR="0062655A" w:rsidRPr="00A6063E">
        <w:rPr>
          <w:rFonts w:ascii="Arial" w:hAnsi="Arial" w:cs="Arial"/>
          <w:b/>
          <w:bCs/>
        </w:rPr>
        <w:t>po dobu vyslání plat</w:t>
      </w:r>
      <w:r w:rsidR="0034127B" w:rsidRPr="00A6063E">
        <w:rPr>
          <w:rFonts w:ascii="Arial" w:hAnsi="Arial" w:cs="Arial"/>
          <w:b/>
          <w:bCs/>
        </w:rPr>
        <w:t>, neboť j</w:t>
      </w:r>
      <w:r w:rsidR="0020785B" w:rsidRPr="00A6063E">
        <w:rPr>
          <w:rFonts w:ascii="Arial" w:hAnsi="Arial" w:cs="Arial"/>
          <w:b/>
          <w:bCs/>
        </w:rPr>
        <w:t>e</w:t>
      </w:r>
      <w:r w:rsidR="0034127B" w:rsidRPr="00A6063E">
        <w:rPr>
          <w:rFonts w:ascii="Arial" w:hAnsi="Arial" w:cs="Arial"/>
          <w:b/>
          <w:bCs/>
        </w:rPr>
        <w:t xml:space="preserve"> hrazen mezinárodní organizací</w:t>
      </w:r>
      <w:r w:rsidR="00E34E7A" w:rsidRPr="00A6063E">
        <w:rPr>
          <w:rFonts w:ascii="Arial" w:hAnsi="Arial" w:cs="Arial"/>
          <w:b/>
          <w:bCs/>
        </w:rPr>
        <w:t>.</w:t>
      </w:r>
      <w:r w:rsidR="00224ED6" w:rsidRPr="00A6063E">
        <w:rPr>
          <w:rFonts w:ascii="Arial" w:hAnsi="Arial" w:cs="Arial"/>
          <w:b/>
          <w:bCs/>
        </w:rPr>
        <w:t xml:space="preserve"> </w:t>
      </w:r>
    </w:p>
    <w:p w14:paraId="63B3DE46" w14:textId="77777777" w:rsidR="00497F4F" w:rsidRDefault="00497F4F" w:rsidP="00FF2A14">
      <w:pPr>
        <w:spacing w:after="0"/>
        <w:ind w:left="709" w:hanging="349"/>
        <w:jc w:val="both"/>
        <w:rPr>
          <w:rFonts w:ascii="Arial" w:hAnsi="Arial" w:cs="Arial"/>
          <w:b/>
        </w:rPr>
      </w:pPr>
    </w:p>
    <w:p w14:paraId="1BBFDF6B" w14:textId="77777777" w:rsidR="00497F4F" w:rsidRPr="008A5EAF" w:rsidRDefault="00497F4F" w:rsidP="00FF2A14">
      <w:pPr>
        <w:tabs>
          <w:tab w:val="left" w:pos="1134"/>
        </w:tabs>
        <w:spacing w:after="0"/>
        <w:ind w:left="709" w:hanging="349"/>
        <w:jc w:val="both"/>
        <w:rPr>
          <w:rFonts w:ascii="Arial" w:hAnsi="Arial" w:cs="Arial"/>
          <w:b/>
          <w:color w:val="FF0000"/>
        </w:rPr>
      </w:pPr>
      <w:r w:rsidRPr="00497F4F">
        <w:rPr>
          <w:rFonts w:ascii="Arial" w:hAnsi="Arial" w:cs="Arial"/>
          <w:b/>
        </w:rPr>
        <w:t>III.</w:t>
      </w:r>
      <w:r>
        <w:rPr>
          <w:rFonts w:ascii="Arial" w:hAnsi="Arial" w:cs="Arial"/>
          <w:b/>
          <w:color w:val="FF0000"/>
        </w:rPr>
        <w:tab/>
      </w:r>
      <w:r w:rsidR="0020785B" w:rsidRPr="00C03373">
        <w:rPr>
          <w:rFonts w:ascii="Arial" w:hAnsi="Arial" w:cs="Arial"/>
          <w:b/>
          <w:color w:val="FF0000"/>
          <w:u w:val="single"/>
        </w:rPr>
        <w:t>VARIANTA A</w:t>
      </w:r>
      <w:r w:rsidR="0020785B" w:rsidRPr="00C03373">
        <w:rPr>
          <w:rFonts w:ascii="Arial" w:hAnsi="Arial" w:cs="Arial"/>
          <w:b/>
          <w:color w:val="FF0000"/>
        </w:rPr>
        <w:t xml:space="preserve"> </w:t>
      </w:r>
    </w:p>
    <w:p w14:paraId="00B13A4B" w14:textId="5E704E0D" w:rsidR="0020785B" w:rsidRPr="00A6063E" w:rsidRDefault="00497F4F" w:rsidP="00FF2A14">
      <w:pPr>
        <w:tabs>
          <w:tab w:val="left" w:pos="1134"/>
        </w:tabs>
        <w:spacing w:after="0" w:line="240" w:lineRule="auto"/>
        <w:ind w:left="709"/>
        <w:jc w:val="both"/>
        <w:rPr>
          <w:rFonts w:ascii="Arial" w:hAnsi="Arial" w:cs="Arial"/>
          <w:b/>
          <w:bCs/>
        </w:rPr>
      </w:pPr>
      <w:r w:rsidRPr="00A6063E">
        <w:rPr>
          <w:rFonts w:ascii="Arial" w:hAnsi="Arial" w:cs="Arial"/>
          <w:b/>
          <w:bCs/>
          <w:color w:val="FF0000"/>
        </w:rPr>
        <w:t>S</w:t>
      </w:r>
      <w:r w:rsidR="0020785B" w:rsidRPr="00A6063E">
        <w:rPr>
          <w:rFonts w:ascii="Arial" w:hAnsi="Arial" w:cs="Arial"/>
          <w:b/>
          <w:bCs/>
          <w:color w:val="FF0000"/>
        </w:rPr>
        <w:t xml:space="preserve">tátnímu zaměstnanci/státní zaměstnankyni </w:t>
      </w:r>
      <w:r w:rsidR="0020785B" w:rsidRPr="00A6063E">
        <w:rPr>
          <w:rFonts w:ascii="Arial" w:hAnsi="Arial" w:cs="Arial"/>
          <w:b/>
          <w:bCs/>
        </w:rPr>
        <w:t>přísluší podle § 67a odst. 4 zákona o</w:t>
      </w:r>
      <w:r w:rsidR="00B8486D" w:rsidRPr="00A6063E">
        <w:rPr>
          <w:rFonts w:ascii="Arial" w:hAnsi="Arial" w:cs="Arial"/>
          <w:b/>
          <w:bCs/>
        </w:rPr>
        <w:t> </w:t>
      </w:r>
      <w:r w:rsidR="0020785B" w:rsidRPr="00A6063E">
        <w:rPr>
          <w:rFonts w:ascii="Arial" w:hAnsi="Arial" w:cs="Arial"/>
          <w:b/>
          <w:bCs/>
        </w:rPr>
        <w:t xml:space="preserve">státní službě po dobu vyslání náhrady výdajů v celkové výši </w:t>
      </w:r>
      <w:r w:rsidR="00E34E7A" w:rsidRPr="00A6063E">
        <w:rPr>
          <w:rFonts w:ascii="Arial" w:hAnsi="Arial" w:cs="Arial"/>
          <w:b/>
          <w:bCs/>
          <w:color w:val="FF0000"/>
        </w:rPr>
        <w:t>XX XXX</w:t>
      </w:r>
      <w:r w:rsidR="0020785B" w:rsidRPr="00A6063E">
        <w:rPr>
          <w:rFonts w:ascii="Arial" w:hAnsi="Arial" w:cs="Arial"/>
          <w:b/>
          <w:bCs/>
          <w:color w:val="FF0000"/>
        </w:rPr>
        <w:t xml:space="preserve"> </w:t>
      </w:r>
      <w:r w:rsidR="0020785B" w:rsidRPr="00A6063E">
        <w:rPr>
          <w:rFonts w:ascii="Arial" w:hAnsi="Arial" w:cs="Arial"/>
          <w:b/>
          <w:bCs/>
          <w:i/>
          <w:iCs/>
          <w:color w:val="FF0000"/>
        </w:rPr>
        <w:t>(měna dle přílohy k nařízení vlády č. 62/1994 Sb.)</w:t>
      </w:r>
      <w:r w:rsidR="0020785B" w:rsidRPr="00A6063E">
        <w:rPr>
          <w:rFonts w:ascii="Arial" w:hAnsi="Arial" w:cs="Arial"/>
          <w:b/>
          <w:bCs/>
          <w:i/>
          <w:iCs/>
        </w:rPr>
        <w:t>.</w:t>
      </w:r>
    </w:p>
    <w:p w14:paraId="7D6A320F" w14:textId="0EE7013D" w:rsidR="00C23A7C" w:rsidRPr="00C03373" w:rsidRDefault="00C23A7C" w:rsidP="00FF2A14">
      <w:pPr>
        <w:spacing w:after="0"/>
        <w:ind w:left="709" w:hanging="349"/>
        <w:jc w:val="both"/>
        <w:rPr>
          <w:rFonts w:ascii="Arial" w:hAnsi="Arial" w:cs="Arial"/>
          <w:b/>
        </w:rPr>
      </w:pPr>
    </w:p>
    <w:p w14:paraId="04B6A522" w14:textId="77777777" w:rsidR="00497F4F" w:rsidRPr="008A5EAF" w:rsidRDefault="0020785B" w:rsidP="00FF2A14">
      <w:pPr>
        <w:spacing w:after="0" w:line="240" w:lineRule="auto"/>
        <w:ind w:left="709"/>
        <w:jc w:val="both"/>
        <w:rPr>
          <w:rFonts w:ascii="Arial" w:hAnsi="Arial" w:cs="Arial"/>
          <w:b/>
          <w:color w:val="FF0000"/>
          <w:u w:val="single"/>
        </w:rPr>
      </w:pPr>
      <w:r w:rsidRPr="008A5EAF">
        <w:rPr>
          <w:rFonts w:ascii="Arial" w:hAnsi="Arial" w:cs="Arial"/>
          <w:b/>
          <w:color w:val="FF0000"/>
          <w:u w:val="single"/>
        </w:rPr>
        <w:t xml:space="preserve">VARIANTA B </w:t>
      </w:r>
    </w:p>
    <w:p w14:paraId="5A413698" w14:textId="156F25C9" w:rsidR="0020785B" w:rsidRPr="00A6063E" w:rsidRDefault="00497F4F" w:rsidP="00FF2A14">
      <w:pPr>
        <w:spacing w:after="0" w:line="240" w:lineRule="auto"/>
        <w:ind w:left="709"/>
        <w:jc w:val="both"/>
        <w:rPr>
          <w:rFonts w:ascii="Arial" w:hAnsi="Arial" w:cs="Arial"/>
          <w:b/>
          <w:bCs/>
        </w:rPr>
      </w:pPr>
      <w:r w:rsidRPr="00A6063E">
        <w:rPr>
          <w:rFonts w:ascii="Arial" w:hAnsi="Arial" w:cs="Arial"/>
          <w:b/>
          <w:bCs/>
          <w:color w:val="FF0000"/>
        </w:rPr>
        <w:t>S</w:t>
      </w:r>
      <w:r w:rsidR="0020785B" w:rsidRPr="00A6063E">
        <w:rPr>
          <w:rFonts w:ascii="Arial" w:hAnsi="Arial" w:cs="Arial"/>
          <w:b/>
          <w:bCs/>
          <w:color w:val="FF0000"/>
        </w:rPr>
        <w:t>tátnímu zaměstnanci/státní zaměstnankyni</w:t>
      </w:r>
      <w:r w:rsidR="0020785B" w:rsidRPr="00A6063E">
        <w:rPr>
          <w:rFonts w:ascii="Arial" w:hAnsi="Arial" w:cs="Arial"/>
          <w:b/>
          <w:bCs/>
        </w:rPr>
        <w:t xml:space="preserve"> nepřísluší podle § 67a odst. 4 zákona o</w:t>
      </w:r>
      <w:r w:rsidR="00167639" w:rsidRPr="00A6063E">
        <w:rPr>
          <w:rFonts w:ascii="Arial" w:hAnsi="Arial" w:cs="Arial"/>
          <w:b/>
          <w:bCs/>
        </w:rPr>
        <w:t> </w:t>
      </w:r>
      <w:r w:rsidR="0020785B" w:rsidRPr="00A6063E">
        <w:rPr>
          <w:rFonts w:ascii="Arial" w:hAnsi="Arial" w:cs="Arial"/>
          <w:b/>
          <w:bCs/>
        </w:rPr>
        <w:t>státní službě po dobu vyslání náhrady výdajů, neboť jsou hrazeny mezinárodní organizací.</w:t>
      </w:r>
    </w:p>
    <w:p w14:paraId="72E7FE7D" w14:textId="77777777" w:rsidR="00497F4F" w:rsidRPr="00C03373" w:rsidRDefault="00497F4F" w:rsidP="00FF2A14">
      <w:pPr>
        <w:spacing w:after="0" w:line="240" w:lineRule="auto"/>
        <w:ind w:left="709"/>
        <w:jc w:val="both"/>
        <w:rPr>
          <w:rFonts w:ascii="Arial" w:hAnsi="Arial" w:cs="Arial"/>
          <w:b/>
        </w:rPr>
      </w:pPr>
    </w:p>
    <w:p w14:paraId="6576A0F7" w14:textId="4863174E" w:rsidR="00497F4F" w:rsidRPr="008A5EAF" w:rsidDel="00270FD3" w:rsidRDefault="0020785B" w:rsidP="00FF2A14">
      <w:pPr>
        <w:spacing w:after="0" w:line="240" w:lineRule="auto"/>
        <w:ind w:left="709"/>
        <w:jc w:val="both"/>
        <w:rPr>
          <w:del w:id="0" w:author="Richtr Michal, Mgr." w:date="2025-03-31T10:00:00Z" w16du:dateUtc="2025-03-31T08:00:00Z"/>
          <w:rFonts w:ascii="Arial" w:hAnsi="Arial" w:cs="Arial"/>
          <w:b/>
          <w:color w:val="FF0000"/>
          <w:u w:val="single"/>
        </w:rPr>
      </w:pPr>
      <w:del w:id="1" w:author="Richtr Michal, Mgr." w:date="2025-03-31T10:00:00Z" w16du:dateUtc="2025-03-31T08:00:00Z">
        <w:r w:rsidRPr="008A5EAF" w:rsidDel="00270FD3">
          <w:rPr>
            <w:rFonts w:ascii="Arial" w:hAnsi="Arial" w:cs="Arial"/>
            <w:b/>
            <w:color w:val="FF0000"/>
            <w:u w:val="single"/>
          </w:rPr>
          <w:delText xml:space="preserve">VARIANTA C </w:delText>
        </w:r>
      </w:del>
    </w:p>
    <w:p w14:paraId="0754DD14" w14:textId="63159B39" w:rsidR="0020785B" w:rsidRPr="00B8486D" w:rsidDel="00270FD3" w:rsidRDefault="00497F4F" w:rsidP="00FF2A14">
      <w:pPr>
        <w:spacing w:after="0" w:line="240" w:lineRule="auto"/>
        <w:ind w:left="709"/>
        <w:jc w:val="both"/>
        <w:rPr>
          <w:del w:id="2" w:author="Richtr Michal, Mgr." w:date="2025-03-31T10:00:00Z" w16du:dateUtc="2025-03-31T08:00:00Z"/>
          <w:rFonts w:ascii="Arial" w:hAnsi="Arial" w:cs="Arial"/>
          <w:bCs/>
        </w:rPr>
      </w:pPr>
      <w:del w:id="3" w:author="Richtr Michal, Mgr." w:date="2025-03-31T10:00:00Z" w16du:dateUtc="2025-03-31T08:00:00Z">
        <w:r w:rsidRPr="00A6063E" w:rsidDel="00270FD3">
          <w:rPr>
            <w:rFonts w:ascii="Arial" w:hAnsi="Arial" w:cs="Arial"/>
            <w:b/>
            <w:bCs/>
            <w:color w:val="FF0000"/>
          </w:rPr>
          <w:delText>S</w:delText>
        </w:r>
        <w:r w:rsidR="0020785B" w:rsidRPr="00A6063E" w:rsidDel="00270FD3">
          <w:rPr>
            <w:rFonts w:ascii="Arial" w:hAnsi="Arial" w:cs="Arial"/>
            <w:b/>
            <w:bCs/>
            <w:color w:val="FF0000"/>
          </w:rPr>
          <w:delText xml:space="preserve">tátnímu zaměstnanci/státní zaměstnankyni </w:delText>
        </w:r>
        <w:r w:rsidR="0020785B" w:rsidRPr="00A6063E" w:rsidDel="00270FD3">
          <w:rPr>
            <w:rFonts w:ascii="Arial" w:hAnsi="Arial" w:cs="Arial"/>
            <w:b/>
            <w:bCs/>
          </w:rPr>
          <w:delText>přísluší podle § 67a odst. 4 zákona o</w:delText>
        </w:r>
        <w:r w:rsidR="00B8486D" w:rsidRPr="00A6063E" w:rsidDel="00270FD3">
          <w:rPr>
            <w:rFonts w:ascii="Arial" w:hAnsi="Arial" w:cs="Arial"/>
            <w:b/>
            <w:bCs/>
          </w:rPr>
          <w:delText> </w:delText>
        </w:r>
        <w:r w:rsidR="0020785B" w:rsidRPr="00A6063E" w:rsidDel="00270FD3">
          <w:rPr>
            <w:rFonts w:ascii="Arial" w:hAnsi="Arial" w:cs="Arial"/>
            <w:b/>
            <w:bCs/>
          </w:rPr>
          <w:delText xml:space="preserve">státní službě po dobu vyslání částečné náhrady výdajů v celkové výši </w:delText>
        </w:r>
        <w:r w:rsidR="00167639" w:rsidRPr="00A6063E" w:rsidDel="00270FD3">
          <w:rPr>
            <w:rFonts w:ascii="Arial" w:hAnsi="Arial" w:cs="Arial"/>
            <w:b/>
            <w:bCs/>
            <w:color w:val="FF0000"/>
          </w:rPr>
          <w:delText>XX XXX</w:delText>
        </w:r>
        <w:r w:rsidR="0020785B" w:rsidRPr="00A6063E" w:rsidDel="00270FD3">
          <w:rPr>
            <w:rFonts w:ascii="Arial" w:hAnsi="Arial" w:cs="Arial"/>
            <w:b/>
            <w:bCs/>
            <w:color w:val="FF0000"/>
          </w:rPr>
          <w:delText xml:space="preserve"> (</w:delText>
        </w:r>
        <w:r w:rsidR="0020785B" w:rsidRPr="00A6063E" w:rsidDel="00270FD3">
          <w:rPr>
            <w:rFonts w:ascii="Arial" w:hAnsi="Arial" w:cs="Arial"/>
            <w:b/>
            <w:bCs/>
            <w:i/>
            <w:iCs/>
            <w:color w:val="FF0000"/>
          </w:rPr>
          <w:delText>měna dle přílohy k nařízení vlády č. 62/1994 Sb</w:delText>
        </w:r>
        <w:r w:rsidR="0020785B" w:rsidRPr="00A6063E" w:rsidDel="00270FD3">
          <w:rPr>
            <w:rFonts w:ascii="Arial" w:hAnsi="Arial" w:cs="Arial"/>
            <w:b/>
            <w:bCs/>
            <w:color w:val="FF0000"/>
          </w:rPr>
          <w:delText>.)</w:delText>
        </w:r>
        <w:r w:rsidR="0020785B" w:rsidRPr="00A6063E" w:rsidDel="00270FD3">
          <w:rPr>
            <w:rFonts w:ascii="Arial" w:hAnsi="Arial" w:cs="Arial"/>
            <w:b/>
            <w:bCs/>
          </w:rPr>
          <w:delText>.</w:delText>
        </w:r>
      </w:del>
    </w:p>
    <w:p w14:paraId="69EEAF39" w14:textId="77777777" w:rsidR="00092249" w:rsidRPr="00AA599E" w:rsidRDefault="00092249" w:rsidP="00AA599E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b/>
        </w:rPr>
      </w:pPr>
    </w:p>
    <w:p w14:paraId="04C51F43" w14:textId="77777777" w:rsidR="00654AA8" w:rsidRPr="006B4DB7" w:rsidRDefault="00654AA8" w:rsidP="00654AA8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6B4DB7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194D02FE" w14:textId="03805AFB" w:rsidR="00654AA8" w:rsidRPr="006B4DB7" w:rsidRDefault="00654AA8" w:rsidP="00D3519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6B4DB7">
        <w:rPr>
          <w:rFonts w:ascii="Arial" w:eastAsia="Times New Roman" w:hAnsi="Arial" w:cs="Arial"/>
          <w:lang w:eastAsia="cs-CZ"/>
        </w:rPr>
        <w:t>Státní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6B4DB7">
        <w:rPr>
          <w:rFonts w:ascii="Arial" w:eastAsia="Times New Roman" w:hAnsi="Arial" w:cs="Arial"/>
          <w:lang w:eastAsia="cs-CZ"/>
        </w:rPr>
        <w:t xml:space="preserve"> je ke dni vydání tohoto rozhodnutí na základě rozhodnutí </w:t>
      </w:r>
      <w:r w:rsidRPr="006B4DB7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167639">
        <w:rPr>
          <w:rFonts w:ascii="Arial" w:eastAsia="Times New Roman" w:hAnsi="Arial" w:cs="Arial"/>
          <w:lang w:eastAsia="cs-CZ"/>
        </w:rPr>
        <w:t>,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E21AD">
        <w:rPr>
          <w:rFonts w:ascii="Arial" w:eastAsia="Times New Roman" w:hAnsi="Arial" w:cs="Arial"/>
          <w:lang w:eastAsia="cs-CZ"/>
        </w:rPr>
        <w:t>č. j.</w:t>
      </w:r>
      <w:r w:rsidRPr="006B4DB7">
        <w:rPr>
          <w:rFonts w:ascii="Arial" w:eastAsia="Times New Roman" w:hAnsi="Arial" w:cs="Arial"/>
          <w:lang w:eastAsia="cs-CZ"/>
        </w:rPr>
        <w:t xml:space="preserve"> </w:t>
      </w:r>
      <w:r w:rsidRPr="006B4DB7">
        <w:rPr>
          <w:rFonts w:ascii="Arial" w:eastAsia="Times New Roman" w:hAnsi="Arial" w:cs="Arial"/>
          <w:color w:val="FF0000"/>
          <w:lang w:eastAsia="cs-CZ"/>
        </w:rPr>
        <w:t>XXXXX</w:t>
      </w:r>
      <w:r w:rsidRPr="006B4DB7">
        <w:rPr>
          <w:rFonts w:ascii="Arial" w:eastAsia="Times New Roman" w:hAnsi="Arial" w:cs="Arial"/>
          <w:lang w:eastAsia="cs-CZ"/>
        </w:rPr>
        <w:t xml:space="preserve"> ze dne </w:t>
      </w:r>
      <w:r w:rsidRPr="006B4DB7">
        <w:rPr>
          <w:rFonts w:ascii="Arial" w:eastAsia="Times New Roman" w:hAnsi="Arial" w:cs="Arial"/>
          <w:color w:val="FF0000"/>
        </w:rPr>
        <w:t>X. měsíc</w:t>
      </w:r>
      <w:r w:rsidRPr="006B4DB7">
        <w:rPr>
          <w:rFonts w:ascii="Arial" w:eastAsia="Times New Roman" w:hAnsi="Arial" w:cs="Arial"/>
        </w:rPr>
        <w:t xml:space="preserve"> 20</w:t>
      </w:r>
      <w:r w:rsidRPr="006B4DB7">
        <w:rPr>
          <w:rFonts w:ascii="Arial" w:eastAsia="Times New Roman" w:hAnsi="Arial" w:cs="Arial"/>
          <w:color w:val="FF0000"/>
        </w:rPr>
        <w:t>XX</w:t>
      </w:r>
      <w:r w:rsidR="00167639">
        <w:rPr>
          <w:rFonts w:ascii="Arial" w:eastAsia="Times New Roman" w:hAnsi="Arial" w:cs="Arial"/>
        </w:rPr>
        <w:t>,</w:t>
      </w:r>
      <w:r w:rsidRPr="006B4DB7">
        <w:rPr>
          <w:rFonts w:ascii="Arial" w:eastAsia="Times New Roman" w:hAnsi="Arial" w:cs="Arial"/>
          <w:lang w:eastAsia="cs-CZ"/>
        </w:rPr>
        <w:t xml:space="preserve"> ve služebním poměru na</w:t>
      </w:r>
      <w:r w:rsidR="000964B3">
        <w:rPr>
          <w:rFonts w:ascii="Arial" w:eastAsia="Times New Roman" w:hAnsi="Arial" w:cs="Arial"/>
          <w:lang w:eastAsia="cs-CZ"/>
        </w:rPr>
        <w:t> </w:t>
      </w:r>
      <w:r w:rsidRPr="006B4DB7">
        <w:rPr>
          <w:rFonts w:ascii="Arial" w:eastAsia="Times New Roman" w:hAnsi="Arial" w:cs="Arial"/>
          <w:lang w:eastAsia="cs-CZ"/>
        </w:rPr>
        <w:t xml:space="preserve">dobu </w:t>
      </w:r>
      <w:r w:rsidRPr="006B4DB7">
        <w:rPr>
          <w:rFonts w:ascii="Arial" w:eastAsia="Times New Roman" w:hAnsi="Arial" w:cs="Arial"/>
          <w:color w:val="FF0000"/>
          <w:lang w:eastAsia="cs-CZ"/>
        </w:rPr>
        <w:t>neurčitou/určitou do dne X. měsíc 20XX</w:t>
      </w:r>
      <w:r w:rsidRPr="006B4DB7">
        <w:rPr>
          <w:rFonts w:ascii="Arial" w:eastAsia="Times New Roman" w:hAnsi="Arial" w:cs="Arial"/>
          <w:lang w:eastAsia="cs-CZ"/>
        </w:rPr>
        <w:t xml:space="preserve"> a 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je zařazen/a//jmenována/a </w:t>
      </w:r>
      <w:r w:rsidRPr="006B4DB7">
        <w:rPr>
          <w:rFonts w:ascii="Arial" w:eastAsia="Times New Roman" w:hAnsi="Arial" w:cs="Arial"/>
          <w:lang w:eastAsia="cs-CZ"/>
        </w:rPr>
        <w:t>na</w:t>
      </w:r>
      <w:r w:rsidR="006D1649">
        <w:rPr>
          <w:rFonts w:ascii="Arial" w:eastAsia="Times New Roman" w:hAnsi="Arial" w:cs="Arial"/>
          <w:lang w:eastAsia="cs-CZ"/>
        </w:rPr>
        <w:t> </w:t>
      </w:r>
      <w:r w:rsidRPr="006B4DB7">
        <w:rPr>
          <w:rFonts w:ascii="Arial" w:eastAsia="Times New Roman" w:hAnsi="Arial" w:cs="Arial"/>
          <w:lang w:eastAsia="cs-CZ"/>
        </w:rPr>
        <w:t>služební</w:t>
      </w:r>
      <w:r w:rsidR="00A00D43">
        <w:rPr>
          <w:rFonts w:ascii="Arial" w:eastAsia="Times New Roman" w:hAnsi="Arial" w:cs="Arial"/>
          <w:lang w:eastAsia="cs-CZ"/>
        </w:rPr>
        <w:t>m</w:t>
      </w:r>
      <w:r w:rsidRPr="006B4DB7">
        <w:rPr>
          <w:rFonts w:ascii="Arial" w:eastAsia="Times New Roman" w:hAnsi="Arial" w:cs="Arial"/>
          <w:lang w:eastAsia="cs-CZ"/>
        </w:rPr>
        <w:t xml:space="preserve"> míst</w:t>
      </w:r>
      <w:r w:rsidR="00A00D43">
        <w:rPr>
          <w:rFonts w:ascii="Arial" w:eastAsia="Times New Roman" w:hAnsi="Arial" w:cs="Arial"/>
          <w:lang w:eastAsia="cs-CZ"/>
        </w:rPr>
        <w:t>ě</w:t>
      </w:r>
      <w:r w:rsidRPr="006B4DB7">
        <w:rPr>
          <w:rFonts w:ascii="Arial" w:eastAsia="Times New Roman" w:hAnsi="Arial" w:cs="Arial"/>
          <w:lang w:eastAsia="cs-CZ"/>
        </w:rPr>
        <w:t xml:space="preserve"> </w:t>
      </w:r>
      <w:r w:rsidRPr="006B4DB7">
        <w:rPr>
          <w:rFonts w:ascii="Arial" w:eastAsia="Times New Roman" w:hAnsi="Arial" w:cs="Arial"/>
          <w:color w:val="FF0000"/>
          <w:lang w:eastAsia="cs-CZ"/>
        </w:rPr>
        <w:t>(</w:t>
      </w:r>
      <w:r w:rsidRPr="006B4DB7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6B4DB7">
        <w:rPr>
          <w:rFonts w:ascii="Arial" w:eastAsia="Times New Roman" w:hAnsi="Arial" w:cs="Arial"/>
          <w:color w:val="FF0000"/>
          <w:lang w:eastAsia="cs-CZ"/>
        </w:rPr>
        <w:t>na/v</w:t>
      </w:r>
      <w:r w:rsidRPr="006B4DB7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Pr="006B4DB7">
        <w:rPr>
          <w:rFonts w:ascii="Arial" w:eastAsia="Times New Roman" w:hAnsi="Arial" w:cs="Arial"/>
          <w:lang w:eastAsia="cs-CZ"/>
        </w:rPr>
        <w:t xml:space="preserve">. </w:t>
      </w:r>
    </w:p>
    <w:p w14:paraId="5AA995AA" w14:textId="77777777" w:rsidR="00A00D43" w:rsidRDefault="00A00D43" w:rsidP="00D3519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A787FD9" w14:textId="6E2EEE80" w:rsidR="000C106E" w:rsidRDefault="00654AA8" w:rsidP="00D3519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6B4DB7">
        <w:rPr>
          <w:rFonts w:ascii="Arial" w:eastAsia="Times New Roman" w:hAnsi="Arial" w:cs="Arial"/>
          <w:lang w:eastAsia="cs-CZ"/>
        </w:rPr>
        <w:t xml:space="preserve">Dne </w:t>
      </w:r>
      <w:r w:rsidRPr="006B4DB7">
        <w:rPr>
          <w:rFonts w:ascii="Arial" w:eastAsia="Times New Roman" w:hAnsi="Arial" w:cs="Arial"/>
          <w:color w:val="FF0000"/>
        </w:rPr>
        <w:t>X. měsíc</w:t>
      </w:r>
      <w:r w:rsidRPr="006B4DB7">
        <w:rPr>
          <w:rFonts w:ascii="Arial" w:eastAsia="Times New Roman" w:hAnsi="Arial" w:cs="Arial"/>
        </w:rPr>
        <w:t xml:space="preserve"> 20</w:t>
      </w:r>
      <w:r w:rsidRPr="006B4DB7">
        <w:rPr>
          <w:rFonts w:ascii="Arial" w:eastAsia="Times New Roman" w:hAnsi="Arial" w:cs="Arial"/>
          <w:color w:val="FF0000"/>
        </w:rPr>
        <w:t>XX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00D43">
        <w:rPr>
          <w:rFonts w:ascii="Arial" w:eastAsia="Times New Roman" w:hAnsi="Arial" w:cs="Arial"/>
          <w:color w:val="FF0000"/>
          <w:lang w:eastAsia="cs-CZ"/>
        </w:rPr>
        <w:t xml:space="preserve">byl/a </w:t>
      </w:r>
      <w:r w:rsidRPr="006B4DB7">
        <w:rPr>
          <w:rFonts w:ascii="Arial" w:eastAsia="Times New Roman" w:hAnsi="Arial" w:cs="Arial"/>
          <w:color w:val="FF0000"/>
          <w:lang w:eastAsia="cs-CZ"/>
        </w:rPr>
        <w:t>státní zaměstnanec/ zaměstnankyně</w:t>
      </w:r>
      <w:r w:rsidRPr="006B4DB7">
        <w:rPr>
          <w:rFonts w:ascii="Arial" w:eastAsia="Times New Roman" w:hAnsi="Arial" w:cs="Arial"/>
          <w:lang w:eastAsia="cs-CZ"/>
        </w:rPr>
        <w:t xml:space="preserve"> </w:t>
      </w:r>
      <w:r w:rsidR="003E72F9">
        <w:rPr>
          <w:rFonts w:ascii="Arial" w:eastAsia="Times New Roman" w:hAnsi="Arial" w:cs="Arial"/>
          <w:color w:val="FF0000"/>
          <w:lang w:eastAsia="cs-CZ"/>
        </w:rPr>
        <w:t>vybrán</w:t>
      </w:r>
      <w:r w:rsidR="000964B3">
        <w:rPr>
          <w:rFonts w:ascii="Arial" w:eastAsia="Times New Roman" w:hAnsi="Arial" w:cs="Arial"/>
          <w:color w:val="FF0000"/>
          <w:lang w:eastAsia="cs-CZ"/>
        </w:rPr>
        <w:t>/a</w:t>
      </w:r>
      <w:r w:rsidRPr="006B4DB7">
        <w:rPr>
          <w:rFonts w:ascii="Arial" w:eastAsia="Times New Roman" w:hAnsi="Arial" w:cs="Arial"/>
          <w:lang w:eastAsia="cs-CZ"/>
        </w:rPr>
        <w:t xml:space="preserve"> na pozici </w:t>
      </w:r>
      <w:r w:rsidRPr="008D21A0">
        <w:rPr>
          <w:rFonts w:ascii="Arial" w:eastAsia="Times New Roman" w:hAnsi="Arial" w:cs="Arial"/>
          <w:i/>
          <w:color w:val="FF0000"/>
          <w:lang w:eastAsia="cs-CZ"/>
        </w:rPr>
        <w:t>(specifikace pozice)</w:t>
      </w:r>
      <w:r w:rsidRPr="006B4DB7">
        <w:rPr>
          <w:rFonts w:ascii="Arial" w:eastAsia="Times New Roman" w:hAnsi="Arial" w:cs="Arial"/>
          <w:i/>
          <w:lang w:eastAsia="cs-CZ"/>
        </w:rPr>
        <w:t xml:space="preserve">, </w:t>
      </w:r>
      <w:r w:rsidRPr="006B4DB7">
        <w:rPr>
          <w:rFonts w:ascii="Arial" w:eastAsia="Times New Roman" w:hAnsi="Arial" w:cs="Arial"/>
          <w:lang w:eastAsia="cs-CZ"/>
        </w:rPr>
        <w:t>v</w:t>
      </w:r>
      <w:r w:rsidRPr="006B4DB7">
        <w:rPr>
          <w:rFonts w:ascii="Arial" w:eastAsia="Times New Roman" w:hAnsi="Arial" w:cs="Arial"/>
          <w:i/>
          <w:lang w:eastAsia="cs-CZ"/>
        </w:rPr>
        <w:t xml:space="preserve"> </w:t>
      </w:r>
      <w:r w:rsidRPr="008D21A0">
        <w:rPr>
          <w:rFonts w:ascii="Arial" w:eastAsia="Times New Roman" w:hAnsi="Arial" w:cs="Arial"/>
          <w:i/>
          <w:color w:val="FF0000"/>
          <w:lang w:eastAsia="cs-CZ"/>
        </w:rPr>
        <w:t>(označení</w:t>
      </w:r>
      <w:r w:rsidR="003E7AAB">
        <w:rPr>
          <w:rFonts w:ascii="Arial" w:eastAsia="Times New Roman" w:hAnsi="Arial" w:cs="Arial"/>
          <w:i/>
          <w:color w:val="FF0000"/>
          <w:lang w:eastAsia="cs-CZ"/>
        </w:rPr>
        <w:t xml:space="preserve"> mezinárodní organizace</w:t>
      </w:r>
      <w:r w:rsidRPr="008D21A0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6B4DB7">
        <w:rPr>
          <w:rFonts w:ascii="Arial" w:eastAsia="Times New Roman" w:hAnsi="Arial" w:cs="Arial"/>
          <w:lang w:eastAsia="cs-CZ"/>
        </w:rPr>
        <w:t xml:space="preserve">. Tuto skutečnost </w:t>
      </w:r>
      <w:r w:rsidRPr="006B4DB7">
        <w:rPr>
          <w:rFonts w:ascii="Arial" w:eastAsia="Times New Roman" w:hAnsi="Arial" w:cs="Arial"/>
          <w:color w:val="FF0000"/>
          <w:lang w:eastAsia="cs-CZ"/>
        </w:rPr>
        <w:t>oznámil/a</w:t>
      </w:r>
      <w:r w:rsidRPr="006B4DB7">
        <w:rPr>
          <w:rFonts w:ascii="Arial" w:eastAsia="Times New Roman" w:hAnsi="Arial" w:cs="Arial"/>
          <w:lang w:eastAsia="cs-CZ"/>
        </w:rPr>
        <w:t xml:space="preserve"> státní </w:t>
      </w:r>
      <w:r w:rsidRPr="006B4DB7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6B4DB7">
        <w:rPr>
          <w:rFonts w:ascii="Arial" w:eastAsia="Times New Roman" w:hAnsi="Arial" w:cs="Arial"/>
          <w:lang w:eastAsia="cs-CZ"/>
        </w:rPr>
        <w:t xml:space="preserve"> služebnímu orgánu písemně dne 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6B4DB7">
        <w:rPr>
          <w:rFonts w:ascii="Arial" w:eastAsia="Times New Roman" w:hAnsi="Arial" w:cs="Arial"/>
          <w:lang w:eastAsia="cs-CZ"/>
        </w:rPr>
        <w:t>20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Pr="008D21A0">
        <w:rPr>
          <w:rFonts w:ascii="Arial" w:eastAsia="Times New Roman" w:hAnsi="Arial" w:cs="Arial"/>
          <w:lang w:eastAsia="cs-CZ"/>
        </w:rPr>
        <w:t>a k tomu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připojil/a </w:t>
      </w:r>
      <w:r w:rsidRPr="008D21A0">
        <w:rPr>
          <w:rFonts w:ascii="Arial" w:eastAsia="Times New Roman" w:hAnsi="Arial" w:cs="Arial"/>
          <w:lang w:eastAsia="cs-CZ"/>
        </w:rPr>
        <w:t>písemný souhlas s</w:t>
      </w:r>
      <w:r w:rsidR="00013B0C">
        <w:rPr>
          <w:rFonts w:ascii="Arial" w:eastAsia="Times New Roman" w:hAnsi="Arial" w:cs="Arial"/>
          <w:lang w:eastAsia="cs-CZ"/>
        </w:rPr>
        <w:t>e svým</w:t>
      </w:r>
      <w:r w:rsidRPr="008D21A0">
        <w:rPr>
          <w:rFonts w:ascii="Arial" w:eastAsia="Times New Roman" w:hAnsi="Arial" w:cs="Arial"/>
          <w:lang w:eastAsia="cs-CZ"/>
        </w:rPr>
        <w:t xml:space="preserve"> vysláním na dobu určitou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8D21A0">
        <w:rPr>
          <w:rFonts w:ascii="Arial" w:eastAsia="Times New Roman" w:hAnsi="Arial" w:cs="Arial"/>
          <w:lang w:eastAsia="cs-CZ"/>
        </w:rPr>
        <w:t>od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6B4DB7">
        <w:rPr>
          <w:rFonts w:ascii="Arial" w:eastAsia="Times New Roman" w:hAnsi="Arial" w:cs="Arial"/>
          <w:i/>
          <w:color w:val="FF0000"/>
          <w:lang w:eastAsia="cs-CZ"/>
        </w:rPr>
        <w:t>(datum zahájení vyslání)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8D21A0">
        <w:rPr>
          <w:rFonts w:ascii="Arial" w:eastAsia="Times New Roman" w:hAnsi="Arial" w:cs="Arial"/>
          <w:lang w:eastAsia="cs-CZ"/>
        </w:rPr>
        <w:t>do</w:t>
      </w:r>
      <w:r w:rsidR="000964B3">
        <w:rPr>
          <w:rFonts w:ascii="Arial" w:eastAsia="Times New Roman" w:hAnsi="Arial" w:cs="Arial"/>
          <w:lang w:eastAsia="cs-CZ"/>
        </w:rPr>
        <w:t> </w:t>
      </w:r>
      <w:r w:rsidRPr="006B4DB7">
        <w:rPr>
          <w:rFonts w:ascii="Arial" w:eastAsia="Times New Roman" w:hAnsi="Arial" w:cs="Arial"/>
          <w:i/>
          <w:color w:val="FF0000"/>
          <w:lang w:eastAsia="cs-CZ"/>
        </w:rPr>
        <w:t>(datum skončení vyslání)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8D21A0">
        <w:rPr>
          <w:rFonts w:ascii="Arial" w:eastAsia="Times New Roman" w:hAnsi="Arial" w:cs="Arial"/>
          <w:lang w:eastAsia="cs-CZ"/>
        </w:rPr>
        <w:t xml:space="preserve">do </w:t>
      </w:r>
      <w:r w:rsidRPr="006B4DB7">
        <w:rPr>
          <w:rFonts w:ascii="Arial" w:eastAsia="Times New Roman" w:hAnsi="Arial" w:cs="Arial"/>
          <w:i/>
          <w:color w:val="FF0000"/>
          <w:lang w:eastAsia="cs-CZ"/>
        </w:rPr>
        <w:t>(označení</w:t>
      </w:r>
      <w:r w:rsidR="003E7AAB">
        <w:rPr>
          <w:rFonts w:ascii="Arial" w:eastAsia="Times New Roman" w:hAnsi="Arial" w:cs="Arial"/>
          <w:i/>
          <w:color w:val="FF0000"/>
          <w:lang w:eastAsia="cs-CZ"/>
        </w:rPr>
        <w:t xml:space="preserve"> mezinárodní organizace</w:t>
      </w:r>
      <w:r w:rsidRPr="006B4DB7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6B4DB7">
        <w:rPr>
          <w:rFonts w:ascii="Arial" w:eastAsia="Times New Roman" w:hAnsi="Arial" w:cs="Arial"/>
          <w:lang w:eastAsia="cs-CZ"/>
        </w:rPr>
        <w:t xml:space="preserve">. </w:t>
      </w:r>
    </w:p>
    <w:p w14:paraId="71C5CF9D" w14:textId="77777777" w:rsidR="00A00D43" w:rsidRDefault="00A00D43" w:rsidP="00D3519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BCD7CCD" w14:textId="125F6C2E" w:rsidR="00E14803" w:rsidRDefault="00E14803" w:rsidP="00D3519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6B4DB7">
        <w:rPr>
          <w:rFonts w:ascii="Arial" w:eastAsia="Times New Roman" w:hAnsi="Arial" w:cs="Arial"/>
          <w:lang w:eastAsia="cs-CZ"/>
        </w:rPr>
        <w:t>Podle § 67</w:t>
      </w:r>
      <w:r w:rsidR="002223DA">
        <w:rPr>
          <w:rFonts w:ascii="Arial" w:eastAsia="Times New Roman" w:hAnsi="Arial" w:cs="Arial"/>
          <w:lang w:eastAsia="cs-CZ"/>
        </w:rPr>
        <w:t>a</w:t>
      </w:r>
      <w:r w:rsidRPr="006B4DB7">
        <w:rPr>
          <w:rFonts w:ascii="Arial" w:eastAsia="Times New Roman" w:hAnsi="Arial" w:cs="Arial"/>
          <w:lang w:eastAsia="cs-CZ"/>
        </w:rPr>
        <w:t xml:space="preserve"> odst. 1 zákona o státní službě může být státní zaměstnanec s jeho písemným souhlasem na předem určenou dobu vyslán k výkonu státní služby do</w:t>
      </w:r>
      <w:r w:rsidR="003E7AAB">
        <w:rPr>
          <w:rFonts w:ascii="Arial" w:eastAsia="Times New Roman" w:hAnsi="Arial" w:cs="Arial"/>
          <w:lang w:eastAsia="cs-CZ"/>
        </w:rPr>
        <w:t xml:space="preserve"> mezinárodní organizace</w:t>
      </w:r>
      <w:r w:rsidRPr="006B4DB7">
        <w:rPr>
          <w:rFonts w:ascii="Arial" w:eastAsia="Times New Roman" w:hAnsi="Arial" w:cs="Arial"/>
          <w:lang w:eastAsia="cs-CZ"/>
        </w:rPr>
        <w:t>. Podle § 67</w:t>
      </w:r>
      <w:r w:rsidR="002223DA">
        <w:rPr>
          <w:rFonts w:ascii="Arial" w:eastAsia="Times New Roman" w:hAnsi="Arial" w:cs="Arial"/>
          <w:lang w:eastAsia="cs-CZ"/>
        </w:rPr>
        <w:t>a</w:t>
      </w:r>
      <w:r w:rsidRPr="006B4DB7">
        <w:rPr>
          <w:rFonts w:ascii="Arial" w:eastAsia="Times New Roman" w:hAnsi="Arial" w:cs="Arial"/>
          <w:lang w:eastAsia="cs-CZ"/>
        </w:rPr>
        <w:t xml:space="preserve"> odst. 4 </w:t>
      </w:r>
      <w:r>
        <w:rPr>
          <w:rFonts w:ascii="Arial" w:eastAsia="Times New Roman" w:hAnsi="Arial" w:cs="Arial"/>
          <w:lang w:eastAsia="cs-CZ"/>
        </w:rPr>
        <w:t xml:space="preserve">zákona o státní službě </w:t>
      </w:r>
      <w:r w:rsidRPr="006B4DB7">
        <w:rPr>
          <w:rFonts w:ascii="Arial" w:eastAsia="Times New Roman" w:hAnsi="Arial" w:cs="Arial"/>
          <w:lang w:eastAsia="cs-CZ"/>
        </w:rPr>
        <w:t xml:space="preserve">po dobu vyslání státního zaměstnance </w:t>
      </w:r>
      <w:r w:rsidR="006D1649">
        <w:rPr>
          <w:rFonts w:ascii="Arial" w:eastAsia="Times New Roman" w:hAnsi="Arial" w:cs="Arial"/>
          <w:lang w:eastAsia="cs-CZ"/>
        </w:rPr>
        <w:t>do mezinárodní organizac</w:t>
      </w:r>
      <w:r w:rsidR="000964B3">
        <w:rPr>
          <w:rFonts w:ascii="Arial" w:eastAsia="Times New Roman" w:hAnsi="Arial" w:cs="Arial"/>
          <w:lang w:eastAsia="cs-CZ"/>
        </w:rPr>
        <w:t>e</w:t>
      </w:r>
      <w:r w:rsidR="006D1649">
        <w:rPr>
          <w:rFonts w:ascii="Arial" w:eastAsia="Times New Roman" w:hAnsi="Arial" w:cs="Arial"/>
          <w:lang w:eastAsia="cs-CZ"/>
        </w:rPr>
        <w:t xml:space="preserve"> </w:t>
      </w:r>
      <w:r w:rsidRPr="006B4DB7">
        <w:rPr>
          <w:rFonts w:ascii="Arial" w:eastAsia="Times New Roman" w:hAnsi="Arial" w:cs="Arial"/>
          <w:lang w:eastAsia="cs-CZ"/>
        </w:rPr>
        <w:t>přísluší státnímu zaměstnanci plat a náhrad</w:t>
      </w:r>
      <w:r w:rsidR="000964B3">
        <w:rPr>
          <w:rFonts w:ascii="Arial" w:eastAsia="Times New Roman" w:hAnsi="Arial" w:cs="Arial"/>
          <w:lang w:eastAsia="cs-CZ"/>
        </w:rPr>
        <w:t>y</w:t>
      </w:r>
      <w:r w:rsidRPr="006B4DB7">
        <w:rPr>
          <w:rFonts w:ascii="Arial" w:eastAsia="Times New Roman" w:hAnsi="Arial" w:cs="Arial"/>
          <w:lang w:eastAsia="cs-CZ"/>
        </w:rPr>
        <w:t xml:space="preserve"> výdajů tehdy, nejsou-li hrazeny</w:t>
      </w:r>
      <w:r w:rsidR="003E7AAB">
        <w:rPr>
          <w:rFonts w:ascii="Arial" w:eastAsia="Times New Roman" w:hAnsi="Arial" w:cs="Arial"/>
          <w:lang w:eastAsia="cs-CZ"/>
        </w:rPr>
        <w:t xml:space="preserve"> mezinárodní organizací</w:t>
      </w:r>
      <w:r>
        <w:rPr>
          <w:rFonts w:ascii="Arial" w:eastAsia="Times New Roman" w:hAnsi="Arial" w:cs="Arial"/>
          <w:lang w:eastAsia="cs-CZ"/>
        </w:rPr>
        <w:t>.</w:t>
      </w:r>
    </w:p>
    <w:p w14:paraId="32F65082" w14:textId="77777777" w:rsidR="00A00D43" w:rsidRDefault="00A00D43" w:rsidP="00D35196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3D79787" w14:textId="1980A1DC" w:rsidR="00A00D43" w:rsidRDefault="00E14803" w:rsidP="00D35196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0408F8">
        <w:rPr>
          <w:rFonts w:ascii="Arial" w:eastAsia="Times New Roman" w:hAnsi="Arial" w:cs="Arial"/>
          <w:lang w:eastAsia="cs-CZ"/>
        </w:rPr>
        <w:t xml:space="preserve">S ohledem na výše uvedené služební orgán rozhodl </w:t>
      </w:r>
      <w:r w:rsidR="003E7AAB">
        <w:rPr>
          <w:rFonts w:ascii="Arial" w:eastAsia="Times New Roman" w:hAnsi="Arial" w:cs="Arial"/>
          <w:lang w:eastAsia="cs-CZ"/>
        </w:rPr>
        <w:t>podle § 67</w:t>
      </w:r>
      <w:r w:rsidR="002223DA">
        <w:rPr>
          <w:rFonts w:ascii="Arial" w:eastAsia="Times New Roman" w:hAnsi="Arial" w:cs="Arial"/>
          <w:lang w:eastAsia="cs-CZ"/>
        </w:rPr>
        <w:t>a</w:t>
      </w:r>
      <w:r>
        <w:rPr>
          <w:rFonts w:ascii="Arial" w:eastAsia="Times New Roman" w:hAnsi="Arial" w:cs="Arial"/>
          <w:lang w:eastAsia="cs-CZ"/>
        </w:rPr>
        <w:t xml:space="preserve"> zákona o státní službě </w:t>
      </w:r>
      <w:r w:rsidRPr="000408F8">
        <w:rPr>
          <w:rFonts w:ascii="Arial" w:eastAsia="Times New Roman" w:hAnsi="Arial" w:cs="Arial"/>
          <w:lang w:eastAsia="cs-CZ"/>
        </w:rPr>
        <w:t>o</w:t>
      </w:r>
      <w:r>
        <w:rPr>
          <w:rFonts w:ascii="Arial" w:eastAsia="Times New Roman" w:hAnsi="Arial" w:cs="Arial"/>
          <w:lang w:eastAsia="cs-CZ"/>
        </w:rPr>
        <w:t> </w:t>
      </w:r>
      <w:r w:rsidRPr="000408F8">
        <w:rPr>
          <w:rFonts w:ascii="Arial" w:eastAsia="Times New Roman" w:hAnsi="Arial" w:cs="Arial"/>
          <w:lang w:eastAsia="cs-CZ"/>
        </w:rPr>
        <w:t xml:space="preserve">vyslání </w:t>
      </w:r>
      <w:r w:rsidRPr="003B46F9">
        <w:rPr>
          <w:rFonts w:ascii="Arial" w:eastAsia="Times New Roman" w:hAnsi="Arial" w:cs="Arial"/>
          <w:color w:val="FF0000"/>
          <w:lang w:eastAsia="cs-CZ"/>
        </w:rPr>
        <w:t>státního zaměstnance/</w:t>
      </w:r>
      <w:r w:rsidRPr="003E72F9">
        <w:rPr>
          <w:rFonts w:ascii="Arial" w:eastAsia="Times New Roman" w:hAnsi="Arial" w:cs="Arial"/>
          <w:color w:val="FF0000"/>
          <w:lang w:eastAsia="cs-CZ"/>
        </w:rPr>
        <w:t>státní zaměstnankyně</w:t>
      </w:r>
      <w:r w:rsidRPr="003E72F9">
        <w:rPr>
          <w:rFonts w:ascii="Arial" w:eastAsia="Times New Roman" w:hAnsi="Arial" w:cs="Arial"/>
          <w:lang w:eastAsia="cs-CZ"/>
        </w:rPr>
        <w:t xml:space="preserve"> do </w:t>
      </w:r>
      <w:r w:rsidRPr="00F546DF">
        <w:rPr>
          <w:rFonts w:ascii="Arial" w:eastAsia="Times New Roman" w:hAnsi="Arial" w:cs="Arial"/>
          <w:i/>
          <w:iCs/>
          <w:color w:val="FF0000"/>
          <w:lang w:eastAsia="cs-CZ"/>
        </w:rPr>
        <w:t>(označení</w:t>
      </w:r>
      <w:r w:rsidR="003E7AAB" w:rsidRPr="00F546DF">
        <w:rPr>
          <w:rFonts w:ascii="Arial" w:eastAsia="Times New Roman" w:hAnsi="Arial" w:cs="Arial"/>
          <w:i/>
          <w:iCs/>
          <w:color w:val="FF0000"/>
          <w:lang w:eastAsia="cs-CZ"/>
        </w:rPr>
        <w:t xml:space="preserve"> mezinárodní organizace</w:t>
      </w:r>
      <w:r w:rsidRPr="00F546DF">
        <w:rPr>
          <w:rFonts w:ascii="Arial" w:eastAsia="Times New Roman" w:hAnsi="Arial" w:cs="Arial"/>
          <w:i/>
          <w:iCs/>
          <w:color w:val="FF0000"/>
          <w:lang w:eastAsia="cs-CZ"/>
        </w:rPr>
        <w:t>)</w:t>
      </w:r>
      <w:r w:rsidRPr="003E72F9">
        <w:rPr>
          <w:rFonts w:ascii="Arial" w:eastAsia="Times New Roman" w:hAnsi="Arial" w:cs="Arial"/>
          <w:lang w:eastAsia="cs-CZ"/>
        </w:rPr>
        <w:t xml:space="preserve"> na dobu určitou ode dne </w:t>
      </w:r>
      <w:r w:rsidRPr="003E72F9">
        <w:rPr>
          <w:rFonts w:ascii="Arial" w:eastAsia="Times New Roman" w:hAnsi="Arial" w:cs="Arial"/>
          <w:color w:val="FF0000"/>
        </w:rPr>
        <w:t>X. měsíc</w:t>
      </w:r>
      <w:r w:rsidRPr="003E72F9">
        <w:rPr>
          <w:rFonts w:ascii="Arial" w:eastAsia="Times New Roman" w:hAnsi="Arial" w:cs="Arial"/>
        </w:rPr>
        <w:t xml:space="preserve"> 20</w:t>
      </w:r>
      <w:r w:rsidRPr="003E72F9">
        <w:rPr>
          <w:rFonts w:ascii="Arial" w:eastAsia="Times New Roman" w:hAnsi="Arial" w:cs="Arial"/>
          <w:color w:val="FF0000"/>
        </w:rPr>
        <w:t xml:space="preserve">XX </w:t>
      </w:r>
      <w:r w:rsidRPr="003E72F9">
        <w:rPr>
          <w:rFonts w:ascii="Arial" w:eastAsia="Times New Roman" w:hAnsi="Arial" w:cs="Arial"/>
        </w:rPr>
        <w:t>do</w:t>
      </w:r>
      <w:r w:rsidRPr="003E72F9">
        <w:rPr>
          <w:rFonts w:ascii="Arial" w:eastAsia="Times New Roman" w:hAnsi="Arial" w:cs="Arial"/>
          <w:color w:val="FF0000"/>
        </w:rPr>
        <w:t xml:space="preserve"> </w:t>
      </w:r>
      <w:r w:rsidRPr="003E72F9">
        <w:rPr>
          <w:rFonts w:ascii="Arial" w:eastAsia="Times New Roman" w:hAnsi="Arial" w:cs="Arial"/>
        </w:rPr>
        <w:t>dne</w:t>
      </w:r>
      <w:r w:rsidRPr="003E72F9">
        <w:rPr>
          <w:rFonts w:ascii="Arial" w:eastAsia="Times New Roman" w:hAnsi="Arial" w:cs="Arial"/>
          <w:color w:val="FF0000"/>
        </w:rPr>
        <w:t xml:space="preserve"> X. měsíc</w:t>
      </w:r>
      <w:r w:rsidRPr="003E72F9">
        <w:rPr>
          <w:rFonts w:ascii="Arial" w:eastAsia="Times New Roman" w:hAnsi="Arial" w:cs="Arial"/>
        </w:rPr>
        <w:t xml:space="preserve"> 20</w:t>
      </w:r>
      <w:r w:rsidRPr="003E72F9">
        <w:rPr>
          <w:rFonts w:ascii="Arial" w:eastAsia="Times New Roman" w:hAnsi="Arial" w:cs="Arial"/>
          <w:color w:val="FF0000"/>
        </w:rPr>
        <w:t>XX</w:t>
      </w:r>
      <w:r w:rsidRPr="003E72F9">
        <w:rPr>
          <w:rFonts w:ascii="Arial" w:eastAsia="Times New Roman" w:hAnsi="Arial" w:cs="Arial"/>
          <w:lang w:eastAsia="cs-CZ"/>
        </w:rPr>
        <w:t>, neboť státní</w:t>
      </w:r>
      <w:r w:rsidRPr="003E72F9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3E72F9">
        <w:rPr>
          <w:rFonts w:ascii="Arial" w:eastAsia="Times New Roman" w:hAnsi="Arial" w:cs="Arial"/>
          <w:lang w:eastAsia="cs-CZ"/>
        </w:rPr>
        <w:t xml:space="preserve"> </w:t>
      </w:r>
      <w:r w:rsidR="003E72F9">
        <w:rPr>
          <w:rFonts w:ascii="Arial" w:eastAsia="Times New Roman" w:hAnsi="Arial" w:cs="Arial"/>
          <w:color w:val="FF0000"/>
          <w:lang w:eastAsia="cs-CZ"/>
        </w:rPr>
        <w:t>byl/a vybrán</w:t>
      </w:r>
      <w:r w:rsidR="00C01F36">
        <w:rPr>
          <w:rFonts w:ascii="Arial" w:eastAsia="Times New Roman" w:hAnsi="Arial" w:cs="Arial"/>
          <w:color w:val="FF0000"/>
          <w:lang w:eastAsia="cs-CZ"/>
        </w:rPr>
        <w:t>/</w:t>
      </w:r>
      <w:r w:rsidR="003E72F9">
        <w:rPr>
          <w:rFonts w:ascii="Arial" w:eastAsia="Times New Roman" w:hAnsi="Arial" w:cs="Arial"/>
          <w:color w:val="FF0000"/>
          <w:lang w:eastAsia="cs-CZ"/>
        </w:rPr>
        <w:t xml:space="preserve">a </w:t>
      </w:r>
      <w:r w:rsidR="003E72F9">
        <w:rPr>
          <w:rFonts w:ascii="Arial" w:eastAsia="Times New Roman" w:hAnsi="Arial" w:cs="Arial"/>
          <w:lang w:eastAsia="cs-CZ"/>
        </w:rPr>
        <w:t xml:space="preserve">na výše uvedenou pozici </w:t>
      </w:r>
      <w:r w:rsidRPr="003E72F9">
        <w:rPr>
          <w:rFonts w:ascii="Arial" w:eastAsia="Times New Roman" w:hAnsi="Arial" w:cs="Arial"/>
          <w:lang w:eastAsia="cs-CZ"/>
        </w:rPr>
        <w:t>a s vysláním na</w:t>
      </w:r>
      <w:r w:rsidR="006D1649" w:rsidRPr="003E72F9">
        <w:rPr>
          <w:rFonts w:ascii="Arial" w:eastAsia="Times New Roman" w:hAnsi="Arial" w:cs="Arial"/>
          <w:lang w:eastAsia="cs-CZ"/>
        </w:rPr>
        <w:t> </w:t>
      </w:r>
      <w:r w:rsidRPr="003E72F9">
        <w:rPr>
          <w:rFonts w:ascii="Arial" w:eastAsia="Times New Roman" w:hAnsi="Arial" w:cs="Arial"/>
          <w:lang w:eastAsia="cs-CZ"/>
        </w:rPr>
        <w:t xml:space="preserve">příslušnou dobu </w:t>
      </w:r>
      <w:r w:rsidRPr="003E72F9">
        <w:rPr>
          <w:rFonts w:ascii="Arial" w:eastAsia="Times New Roman" w:hAnsi="Arial" w:cs="Arial"/>
          <w:color w:val="FF0000"/>
          <w:lang w:eastAsia="cs-CZ"/>
        </w:rPr>
        <w:t>souhlasil/a</w:t>
      </w:r>
      <w:r w:rsidR="006E21AD">
        <w:rPr>
          <w:rFonts w:ascii="Arial" w:eastAsia="Times New Roman" w:hAnsi="Arial" w:cs="Arial"/>
          <w:color w:val="FF0000"/>
          <w:lang w:eastAsia="cs-CZ"/>
        </w:rPr>
        <w:t xml:space="preserve">, </w:t>
      </w:r>
      <w:r w:rsidR="006E21AD" w:rsidRPr="008B6032">
        <w:rPr>
          <w:rFonts w:ascii="Arial" w:eastAsia="Times New Roman" w:hAnsi="Arial" w:cs="Arial"/>
          <w:lang w:eastAsia="cs-CZ"/>
        </w:rPr>
        <w:t xml:space="preserve">což vyplývá z </w:t>
      </w:r>
      <w:r w:rsidR="006E21AD" w:rsidRPr="008B6032">
        <w:rPr>
          <w:rFonts w:ascii="Arial" w:eastAsia="Times New Roman" w:hAnsi="Arial" w:cs="Arial"/>
          <w:i/>
          <w:iCs/>
          <w:color w:val="FF0000"/>
          <w:lang w:eastAsia="cs-CZ"/>
        </w:rPr>
        <w:t xml:space="preserve">(specifikujte </w:t>
      </w:r>
      <w:r w:rsidR="006E21AD">
        <w:rPr>
          <w:rFonts w:ascii="Arial" w:eastAsia="Times New Roman" w:hAnsi="Arial" w:cs="Arial"/>
          <w:i/>
          <w:iCs/>
          <w:color w:val="FF0000"/>
          <w:lang w:eastAsia="cs-CZ"/>
        </w:rPr>
        <w:t>listinu obsahující písemný souhlas</w:t>
      </w:r>
      <w:r w:rsidR="006E21AD" w:rsidRPr="008B6032">
        <w:rPr>
          <w:rFonts w:ascii="Arial" w:eastAsia="Times New Roman" w:hAnsi="Arial" w:cs="Arial"/>
          <w:i/>
          <w:iCs/>
          <w:color w:val="FF0000"/>
          <w:lang w:eastAsia="cs-CZ"/>
        </w:rPr>
        <w:t xml:space="preserve"> státní</w:t>
      </w:r>
      <w:r w:rsidR="006E21AD">
        <w:rPr>
          <w:rFonts w:ascii="Arial" w:eastAsia="Times New Roman" w:hAnsi="Arial" w:cs="Arial"/>
          <w:i/>
          <w:iCs/>
          <w:color w:val="FF0000"/>
          <w:lang w:eastAsia="cs-CZ"/>
        </w:rPr>
        <w:t>ho</w:t>
      </w:r>
      <w:r w:rsidR="006E21AD" w:rsidRPr="008B6032">
        <w:rPr>
          <w:rFonts w:ascii="Arial" w:eastAsia="Times New Roman" w:hAnsi="Arial" w:cs="Arial"/>
          <w:i/>
          <w:iCs/>
          <w:color w:val="FF0000"/>
          <w:lang w:eastAsia="cs-CZ"/>
        </w:rPr>
        <w:t xml:space="preserve"> zaměstnanc</w:t>
      </w:r>
      <w:r w:rsidR="006E21AD">
        <w:rPr>
          <w:rFonts w:ascii="Arial" w:eastAsia="Times New Roman" w:hAnsi="Arial" w:cs="Arial"/>
          <w:i/>
          <w:iCs/>
          <w:color w:val="FF0000"/>
          <w:lang w:eastAsia="cs-CZ"/>
        </w:rPr>
        <w:t>e</w:t>
      </w:r>
      <w:r w:rsidR="006E21AD" w:rsidRPr="008B6032">
        <w:rPr>
          <w:rFonts w:ascii="Arial" w:eastAsia="Times New Roman" w:hAnsi="Arial" w:cs="Arial"/>
          <w:i/>
          <w:iCs/>
          <w:color w:val="FF0000"/>
          <w:lang w:eastAsia="cs-CZ"/>
        </w:rPr>
        <w:t>/</w:t>
      </w:r>
      <w:r w:rsidR="006E21AD">
        <w:rPr>
          <w:rFonts w:ascii="Arial" w:eastAsia="Times New Roman" w:hAnsi="Arial" w:cs="Arial"/>
          <w:i/>
          <w:iCs/>
          <w:color w:val="FF0000"/>
          <w:lang w:eastAsia="cs-CZ"/>
        </w:rPr>
        <w:t xml:space="preserve">státní </w:t>
      </w:r>
      <w:r w:rsidR="006E21AD" w:rsidRPr="008B6032">
        <w:rPr>
          <w:rFonts w:ascii="Arial" w:eastAsia="Times New Roman" w:hAnsi="Arial" w:cs="Arial"/>
          <w:i/>
          <w:iCs/>
          <w:color w:val="FF0000"/>
          <w:lang w:eastAsia="cs-CZ"/>
        </w:rPr>
        <w:t>zaměstnankyně vyslovil/a souhlas se svým vysláním)</w:t>
      </w:r>
      <w:r w:rsidRPr="003E72F9">
        <w:rPr>
          <w:rFonts w:ascii="Arial" w:eastAsia="Times New Roman" w:hAnsi="Arial" w:cs="Arial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1CD72AFC" w14:textId="77777777" w:rsidR="00A00D43" w:rsidRDefault="00A00D43" w:rsidP="00D35196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E996C2C" w14:textId="5DF3E542" w:rsidR="00A00D43" w:rsidRDefault="00E14803" w:rsidP="00D35196">
      <w:pPr>
        <w:overflowPunct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lang w:eastAsia="cs-CZ"/>
        </w:rPr>
        <w:t>S</w:t>
      </w:r>
      <w:r w:rsidRPr="000408F8">
        <w:rPr>
          <w:rFonts w:ascii="Arial" w:eastAsia="Times New Roman" w:hAnsi="Arial" w:cs="Arial"/>
          <w:lang w:eastAsia="cs-CZ"/>
        </w:rPr>
        <w:t>lužební</w:t>
      </w:r>
      <w:r>
        <w:rPr>
          <w:rFonts w:ascii="Arial" w:eastAsia="Times New Roman" w:hAnsi="Arial" w:cs="Arial"/>
          <w:lang w:eastAsia="cs-CZ"/>
        </w:rPr>
        <w:t>m</w:t>
      </w:r>
      <w:r w:rsidRPr="000408F8">
        <w:rPr>
          <w:rFonts w:ascii="Arial" w:eastAsia="Times New Roman" w:hAnsi="Arial" w:cs="Arial"/>
          <w:lang w:eastAsia="cs-CZ"/>
        </w:rPr>
        <w:t xml:space="preserve"> působiště</w:t>
      </w:r>
      <w:r>
        <w:rPr>
          <w:rFonts w:ascii="Arial" w:eastAsia="Times New Roman" w:hAnsi="Arial" w:cs="Arial"/>
          <w:lang w:eastAsia="cs-CZ"/>
        </w:rPr>
        <w:t>m</w:t>
      </w:r>
      <w:r w:rsidRPr="000408F8">
        <w:rPr>
          <w:rFonts w:ascii="Arial" w:eastAsia="Times New Roman" w:hAnsi="Arial" w:cs="Arial"/>
          <w:lang w:eastAsia="cs-CZ"/>
        </w:rPr>
        <w:t xml:space="preserve"> </w:t>
      </w:r>
      <w:r w:rsidRPr="00E14803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>po dobu vyslání podle § 67</w:t>
      </w:r>
      <w:r w:rsidR="002223DA">
        <w:rPr>
          <w:rFonts w:ascii="Arial" w:eastAsia="Times New Roman" w:hAnsi="Arial" w:cs="Arial"/>
          <w:lang w:eastAsia="cs-CZ"/>
        </w:rPr>
        <w:t>a</w:t>
      </w:r>
      <w:r>
        <w:rPr>
          <w:rFonts w:ascii="Arial" w:eastAsia="Times New Roman" w:hAnsi="Arial" w:cs="Arial"/>
          <w:lang w:eastAsia="cs-CZ"/>
        </w:rPr>
        <w:t xml:space="preserve"> zákona o státní službě je </w:t>
      </w:r>
      <w:r w:rsidRPr="00B802B3">
        <w:rPr>
          <w:rFonts w:ascii="Arial" w:eastAsia="Times New Roman" w:hAnsi="Arial" w:cs="Arial"/>
          <w:color w:val="FF0000"/>
          <w:lang w:eastAsia="cs-CZ"/>
        </w:rPr>
        <w:t>(</w:t>
      </w:r>
      <w:r w:rsidRPr="00B802B3">
        <w:rPr>
          <w:rFonts w:ascii="Arial" w:hAnsi="Arial" w:cs="Arial"/>
          <w:i/>
          <w:color w:val="FF0000"/>
        </w:rPr>
        <w:t>obec, ve které má sídlo</w:t>
      </w:r>
      <w:r w:rsidR="00833BD2">
        <w:rPr>
          <w:rFonts w:ascii="Arial" w:hAnsi="Arial" w:cs="Arial"/>
          <w:i/>
          <w:color w:val="FF0000"/>
        </w:rPr>
        <w:t>/pobočku</w:t>
      </w:r>
      <w:r w:rsidRPr="00B802B3">
        <w:rPr>
          <w:rFonts w:ascii="Arial" w:hAnsi="Arial" w:cs="Arial"/>
          <w:i/>
          <w:color w:val="FF0000"/>
        </w:rPr>
        <w:t xml:space="preserve"> orgán nebo organizační útvar</w:t>
      </w:r>
      <w:r w:rsidR="003E7AAB">
        <w:rPr>
          <w:rFonts w:ascii="Arial" w:hAnsi="Arial" w:cs="Arial"/>
          <w:i/>
          <w:color w:val="FF0000"/>
        </w:rPr>
        <w:t xml:space="preserve"> mezinárodní organizace</w:t>
      </w:r>
      <w:r w:rsidRPr="00B802B3">
        <w:rPr>
          <w:rFonts w:ascii="Arial" w:hAnsi="Arial" w:cs="Arial"/>
          <w:i/>
          <w:color w:val="FF0000"/>
        </w:rPr>
        <w:t>, do níž je státní zaměstnanec vyslán)</w:t>
      </w:r>
      <w:r w:rsidRPr="000408F8">
        <w:rPr>
          <w:rFonts w:ascii="Arial" w:hAnsi="Arial" w:cs="Arial"/>
          <w:i/>
        </w:rPr>
        <w:t>.</w:t>
      </w:r>
    </w:p>
    <w:p w14:paraId="55399D90" w14:textId="10FC6AC9" w:rsidR="00E14803" w:rsidRDefault="00E14803" w:rsidP="00D35196">
      <w:pPr>
        <w:overflowPunct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408F8">
        <w:rPr>
          <w:rFonts w:ascii="Arial" w:hAnsi="Arial" w:cs="Arial"/>
        </w:rPr>
        <w:t xml:space="preserve"> </w:t>
      </w:r>
    </w:p>
    <w:p w14:paraId="3013C75E" w14:textId="06CFA721" w:rsidR="00497F4F" w:rsidRDefault="00E73379" w:rsidP="00A00D43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C82FB2">
        <w:rPr>
          <w:rFonts w:ascii="Arial" w:eastAsia="Times New Roman" w:hAnsi="Arial" w:cs="Arial"/>
          <w:b/>
          <w:color w:val="FF0000"/>
          <w:u w:val="single"/>
          <w:lang w:eastAsia="cs-CZ"/>
        </w:rPr>
        <w:t>VARIANTA I</w:t>
      </w:r>
      <w:r w:rsidRPr="00C01F36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30206A8C" w14:textId="77AB954C" w:rsidR="00DA2352" w:rsidRPr="005868C5" w:rsidRDefault="009613EA" w:rsidP="000F3484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 xml:space="preserve">Státnímu zaměstnanci/státní zaměstnankyni </w:t>
      </w:r>
      <w:r>
        <w:rPr>
          <w:rFonts w:ascii="Arial" w:eastAsia="Times New Roman" w:hAnsi="Arial" w:cs="Arial"/>
          <w:lang w:eastAsia="cs-CZ"/>
        </w:rPr>
        <w:t xml:space="preserve">přísluší po dobu vyslání </w:t>
      </w:r>
      <w:r w:rsidR="00AA0BB9">
        <w:rPr>
          <w:rFonts w:ascii="Arial" w:eastAsia="Times New Roman" w:hAnsi="Arial" w:cs="Arial"/>
          <w:lang w:eastAsia="cs-CZ"/>
        </w:rPr>
        <w:t xml:space="preserve">podle § 67a zákona o státní službě </w:t>
      </w:r>
      <w:r>
        <w:rPr>
          <w:rFonts w:ascii="Arial" w:eastAsia="Times New Roman" w:hAnsi="Arial" w:cs="Arial"/>
          <w:lang w:eastAsia="cs-CZ"/>
        </w:rPr>
        <w:t xml:space="preserve">plat, neboť není hrazen mezinárodní organizací. Plat </w:t>
      </w:r>
      <w:r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lang w:eastAsia="cs-CZ"/>
        </w:rPr>
        <w:t xml:space="preserve"> </w:t>
      </w:r>
      <w:r w:rsidRPr="00020237">
        <w:rPr>
          <w:rFonts w:ascii="Arial" w:eastAsia="Times New Roman" w:hAnsi="Arial" w:cs="Arial"/>
          <w:color w:val="FF0000"/>
          <w:lang w:eastAsia="cs-CZ"/>
        </w:rPr>
        <w:t xml:space="preserve">byl naposledy určen rozhodnutím </w:t>
      </w:r>
      <w:r w:rsidRPr="00020237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D8308C">
        <w:rPr>
          <w:rFonts w:ascii="Arial" w:eastAsia="Times New Roman" w:hAnsi="Arial" w:cs="Arial"/>
          <w:color w:val="FF0000"/>
          <w:lang w:eastAsia="cs-CZ"/>
        </w:rPr>
        <w:t>,</w:t>
      </w:r>
      <w:r w:rsidRPr="0002023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E21AD">
        <w:rPr>
          <w:rFonts w:ascii="Arial" w:eastAsia="Times New Roman" w:hAnsi="Arial" w:cs="Arial"/>
          <w:color w:val="FF0000"/>
          <w:lang w:eastAsia="cs-CZ"/>
        </w:rPr>
        <w:t>č. j.</w:t>
      </w:r>
      <w:r w:rsidRPr="00020237">
        <w:rPr>
          <w:rFonts w:ascii="Arial" w:eastAsia="Times New Roman" w:hAnsi="Arial" w:cs="Arial"/>
          <w:color w:val="FF0000"/>
          <w:lang w:eastAsia="cs-CZ"/>
        </w:rPr>
        <w:t xml:space="preserve"> XXXXX ze dne </w:t>
      </w:r>
      <w:r w:rsidRPr="00020237">
        <w:rPr>
          <w:rFonts w:ascii="Arial" w:eastAsia="Times New Roman" w:hAnsi="Arial" w:cs="Arial"/>
          <w:color w:val="FF0000"/>
        </w:rPr>
        <w:t>X. měsíc 20XX</w:t>
      </w:r>
      <w:r w:rsidR="00D8308C">
        <w:rPr>
          <w:rFonts w:ascii="Arial" w:eastAsia="Times New Roman" w:hAnsi="Arial" w:cs="Arial"/>
          <w:color w:val="FF0000"/>
        </w:rPr>
        <w:t>,</w:t>
      </w:r>
      <w:r w:rsidRPr="0002023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412F01">
        <w:rPr>
          <w:rFonts w:ascii="Arial" w:eastAsia="Times New Roman" w:hAnsi="Arial" w:cs="Arial"/>
          <w:color w:val="FF0000"/>
          <w:lang w:eastAsia="cs-CZ"/>
        </w:rPr>
        <w:t>(</w:t>
      </w:r>
      <w:r w:rsidR="00D8308C">
        <w:rPr>
          <w:rFonts w:ascii="Arial" w:eastAsia="Times New Roman" w:hAnsi="Arial" w:cs="Arial"/>
          <w:i/>
          <w:iCs/>
          <w:color w:val="FF0000"/>
          <w:lang w:eastAsia="cs-CZ"/>
        </w:rPr>
        <w:t>r</w:t>
      </w:r>
      <w:r w:rsidR="00412F01" w:rsidRPr="00412F01">
        <w:rPr>
          <w:rFonts w:ascii="Arial" w:eastAsia="Times New Roman" w:hAnsi="Arial" w:cs="Arial"/>
          <w:i/>
          <w:iCs/>
          <w:color w:val="FF0000"/>
          <w:lang w:eastAsia="cs-CZ"/>
        </w:rPr>
        <w:t>ozhodnutí služebního orgánu se u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>vede</w:t>
      </w:r>
      <w:r w:rsidR="00B90C81">
        <w:rPr>
          <w:rFonts w:ascii="Arial" w:eastAsia="Times New Roman" w:hAnsi="Arial" w:cs="Arial"/>
          <w:i/>
          <w:iCs/>
          <w:color w:val="FF0000"/>
          <w:lang w:eastAsia="cs-CZ"/>
        </w:rPr>
        <w:t xml:space="preserve"> zejména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 v případě, že v návaznosti na vyslání nedochází ke změně </w:t>
      </w:r>
      <w:r w:rsidR="00B90C81">
        <w:rPr>
          <w:rFonts w:ascii="Arial" w:eastAsia="Times New Roman" w:hAnsi="Arial" w:cs="Arial"/>
          <w:i/>
          <w:iCs/>
          <w:color w:val="FF0000"/>
          <w:lang w:eastAsia="cs-CZ"/>
        </w:rPr>
        <w:t>některé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 </w:t>
      </w:r>
      <w:r w:rsidR="007E52F7">
        <w:rPr>
          <w:rFonts w:ascii="Arial" w:eastAsia="Times New Roman" w:hAnsi="Arial" w:cs="Arial"/>
          <w:i/>
          <w:iCs/>
          <w:color w:val="FF0000"/>
          <w:lang w:eastAsia="cs-CZ"/>
        </w:rPr>
        <w:t xml:space="preserve">ze 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>slož</w:t>
      </w:r>
      <w:r w:rsidR="007E52F7">
        <w:rPr>
          <w:rFonts w:ascii="Arial" w:eastAsia="Times New Roman" w:hAnsi="Arial" w:cs="Arial"/>
          <w:i/>
          <w:iCs/>
          <w:color w:val="FF0000"/>
          <w:lang w:eastAsia="cs-CZ"/>
        </w:rPr>
        <w:t>e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k platu, </w:t>
      </w:r>
      <w:r w:rsidR="007E52F7">
        <w:rPr>
          <w:rFonts w:ascii="Arial" w:eastAsia="Times New Roman" w:hAnsi="Arial" w:cs="Arial"/>
          <w:i/>
          <w:iCs/>
          <w:color w:val="FF0000"/>
          <w:lang w:eastAsia="cs-CZ"/>
        </w:rPr>
        <w:t>které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 byly státnímu zaměstnanci přiznány</w:t>
      </w:r>
      <w:r w:rsidR="00412F01">
        <w:rPr>
          <w:rFonts w:ascii="Arial" w:eastAsia="Times New Roman" w:hAnsi="Arial" w:cs="Arial"/>
          <w:color w:val="FF0000"/>
          <w:lang w:eastAsia="cs-CZ"/>
        </w:rPr>
        <w:t>)</w:t>
      </w:r>
      <w:r w:rsidRPr="00020237">
        <w:rPr>
          <w:rFonts w:ascii="Arial" w:eastAsia="Times New Roman" w:hAnsi="Arial" w:cs="Arial"/>
          <w:color w:val="FF0000"/>
          <w:lang w:eastAsia="cs-CZ"/>
        </w:rPr>
        <w:t> </w:t>
      </w:r>
      <w:r w:rsidR="00AA0BB9" w:rsidRPr="00AA0BB9">
        <w:rPr>
          <w:rFonts w:ascii="Arial" w:eastAsia="Times New Roman" w:hAnsi="Arial" w:cs="Arial"/>
          <w:lang w:eastAsia="cs-CZ"/>
        </w:rPr>
        <w:t xml:space="preserve">v celkové výši </w:t>
      </w:r>
      <w:r w:rsidR="00D8308C" w:rsidRPr="00BB304C">
        <w:rPr>
          <w:rFonts w:ascii="Arial" w:hAnsi="Arial" w:cs="Arial"/>
          <w:bCs/>
          <w:color w:val="FF0000"/>
        </w:rPr>
        <w:t>XX XXX</w:t>
      </w:r>
      <w:r w:rsidR="00AA0BB9" w:rsidRPr="0002023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A0BB9" w:rsidRPr="00AA0BB9">
        <w:rPr>
          <w:rFonts w:ascii="Arial" w:eastAsia="Times New Roman" w:hAnsi="Arial" w:cs="Arial"/>
          <w:lang w:eastAsia="cs-CZ"/>
        </w:rPr>
        <w:t>Kč</w:t>
      </w:r>
      <w:r w:rsidR="00AA0BB9" w:rsidRPr="0002023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A0BB9" w:rsidRPr="00D35196">
        <w:rPr>
          <w:rFonts w:ascii="Arial" w:eastAsia="Times New Roman" w:hAnsi="Arial" w:cs="Arial"/>
          <w:lang w:eastAsia="cs-CZ"/>
        </w:rPr>
        <w:t>a</w:t>
      </w:r>
      <w:r w:rsidR="00AA0BB9" w:rsidRPr="00020237">
        <w:rPr>
          <w:rFonts w:ascii="Arial" w:eastAsia="Times New Roman" w:hAnsi="Arial" w:cs="Arial"/>
          <w:lang w:eastAsia="cs-CZ"/>
        </w:rPr>
        <w:t xml:space="preserve"> </w:t>
      </w:r>
      <w:r w:rsidRPr="00020237">
        <w:rPr>
          <w:rFonts w:ascii="Arial" w:eastAsia="Times New Roman" w:hAnsi="Arial" w:cs="Arial"/>
          <w:lang w:eastAsia="cs-CZ"/>
        </w:rPr>
        <w:t xml:space="preserve">tvoří </w:t>
      </w:r>
      <w:r w:rsidRPr="00D35196">
        <w:rPr>
          <w:rFonts w:ascii="Arial" w:eastAsia="Times New Roman" w:hAnsi="Arial" w:cs="Arial"/>
          <w:lang w:eastAsia="cs-CZ"/>
        </w:rPr>
        <w:t>jej</w:t>
      </w:r>
      <w:r w:rsidRPr="00AA0BB9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020237">
        <w:rPr>
          <w:rFonts w:ascii="Arial" w:eastAsia="Times New Roman" w:hAnsi="Arial" w:cs="Arial"/>
          <w:lang w:eastAsia="cs-CZ"/>
        </w:rPr>
        <w:t xml:space="preserve">platový tarif ve výši </w:t>
      </w:r>
      <w:r w:rsidR="00D8308C" w:rsidRPr="00BB304C">
        <w:rPr>
          <w:rFonts w:ascii="Arial" w:hAnsi="Arial" w:cs="Arial"/>
          <w:bCs/>
          <w:color w:val="FF0000"/>
        </w:rPr>
        <w:t>XX</w:t>
      </w:r>
      <w:r w:rsidR="00B90C81">
        <w:rPr>
          <w:rFonts w:ascii="Arial" w:hAnsi="Arial" w:cs="Arial"/>
          <w:bCs/>
          <w:color w:val="FF0000"/>
        </w:rPr>
        <w:t> </w:t>
      </w:r>
      <w:r w:rsidR="00D8308C" w:rsidRPr="00BB304C">
        <w:rPr>
          <w:rFonts w:ascii="Arial" w:hAnsi="Arial" w:cs="Arial"/>
          <w:bCs/>
          <w:color w:val="FF0000"/>
        </w:rPr>
        <w:t>XXX</w:t>
      </w:r>
      <w:r w:rsidRPr="00F546DF">
        <w:rPr>
          <w:rFonts w:ascii="Arial" w:eastAsia="Times New Roman" w:hAnsi="Arial" w:cs="Arial"/>
          <w:lang w:eastAsia="cs-CZ"/>
        </w:rPr>
        <w:t xml:space="preserve"> Kč a</w:t>
      </w:r>
      <w:r w:rsidRPr="00020237">
        <w:rPr>
          <w:rFonts w:ascii="Arial" w:eastAsia="Times New Roman" w:hAnsi="Arial" w:cs="Arial"/>
          <w:color w:val="FF0000"/>
          <w:lang w:eastAsia="cs-CZ"/>
        </w:rPr>
        <w:t> </w:t>
      </w:r>
      <w:r w:rsidRPr="00020237">
        <w:rPr>
          <w:rFonts w:ascii="Arial" w:eastAsia="Times New Roman" w:hAnsi="Arial" w:cs="Arial"/>
          <w:lang w:eastAsia="cs-CZ"/>
        </w:rPr>
        <w:t xml:space="preserve">osobní příplatek ve výši </w:t>
      </w:r>
      <w:r w:rsidR="00D8308C" w:rsidRPr="00BB304C">
        <w:rPr>
          <w:rFonts w:ascii="Arial" w:hAnsi="Arial" w:cs="Arial"/>
          <w:bCs/>
          <w:color w:val="FF0000"/>
        </w:rPr>
        <w:t>X XXX</w:t>
      </w:r>
      <w:r w:rsidRPr="00F546DF">
        <w:rPr>
          <w:rFonts w:ascii="Arial" w:eastAsia="Times New Roman" w:hAnsi="Arial" w:cs="Arial"/>
          <w:lang w:eastAsia="cs-CZ"/>
        </w:rPr>
        <w:t xml:space="preserve"> Kč</w:t>
      </w:r>
      <w:r w:rsidR="00F4091D" w:rsidRPr="00F546DF">
        <w:rPr>
          <w:rFonts w:ascii="Arial" w:eastAsia="Times New Roman" w:hAnsi="Arial" w:cs="Arial"/>
          <w:lang w:eastAsia="cs-CZ"/>
        </w:rPr>
        <w:t>.</w:t>
      </w:r>
      <w:r w:rsidRPr="0002023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F94817">
        <w:rPr>
          <w:rFonts w:ascii="Arial" w:eastAsia="Times New Roman" w:hAnsi="Arial" w:cs="Arial"/>
          <w:color w:val="FF0000"/>
          <w:lang w:eastAsia="cs-CZ"/>
        </w:rPr>
        <w:t>(</w:t>
      </w:r>
      <w:r w:rsidR="00F4091D">
        <w:rPr>
          <w:rFonts w:ascii="Arial" w:eastAsia="Times New Roman" w:hAnsi="Arial" w:cs="Arial"/>
          <w:i/>
          <w:color w:val="FF0000"/>
          <w:lang w:eastAsia="cs-CZ"/>
        </w:rPr>
        <w:t>P</w:t>
      </w:r>
      <w:r w:rsidRPr="00020237">
        <w:rPr>
          <w:rFonts w:ascii="Arial" w:eastAsia="Times New Roman" w:hAnsi="Arial" w:cs="Arial"/>
          <w:i/>
          <w:color w:val="FF0000"/>
          <w:lang w:eastAsia="cs-CZ"/>
        </w:rPr>
        <w:t>řípadně se doplní další složky platu, pokud byly státnímu zaměstnanci přiznány</w:t>
      </w:r>
      <w:r>
        <w:rPr>
          <w:rFonts w:ascii="Arial" w:eastAsia="Times New Roman" w:hAnsi="Arial" w:cs="Arial"/>
          <w:i/>
          <w:color w:val="FF0000"/>
          <w:lang w:eastAsia="cs-CZ"/>
        </w:rPr>
        <w:t>.</w:t>
      </w:r>
      <w:r w:rsidR="00F94817">
        <w:rPr>
          <w:rFonts w:ascii="Arial" w:eastAsia="Times New Roman" w:hAnsi="Arial" w:cs="Arial"/>
          <w:i/>
          <w:color w:val="FF0000"/>
          <w:lang w:eastAsia="cs-CZ"/>
        </w:rPr>
        <w:t xml:space="preserve">) </w:t>
      </w:r>
      <w:r w:rsidR="00EF7103" w:rsidRPr="00355A9C">
        <w:rPr>
          <w:rFonts w:ascii="Arial" w:eastAsia="Times New Roman" w:hAnsi="Arial" w:cs="Arial"/>
          <w:lang w:eastAsia="cs-CZ"/>
        </w:rPr>
        <w:t xml:space="preserve">Vzhledem k tomu, že v souvislosti s vysláním </w:t>
      </w:r>
      <w:r w:rsidR="00EF7103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 w:rsidR="000D2E64" w:rsidRPr="00355A9C">
        <w:rPr>
          <w:rFonts w:ascii="Arial" w:eastAsia="Times New Roman" w:hAnsi="Arial" w:cs="Arial"/>
          <w:lang w:eastAsia="cs-CZ"/>
        </w:rPr>
        <w:t xml:space="preserve">do mezinárodní organizace </w:t>
      </w:r>
      <w:r w:rsidR="00FD7451" w:rsidRPr="00355A9C">
        <w:rPr>
          <w:rFonts w:ascii="Arial" w:eastAsia="Times New Roman" w:hAnsi="Arial" w:cs="Arial"/>
          <w:lang w:eastAsia="cs-CZ"/>
        </w:rPr>
        <w:t>nenastal důvod ke změně některé ze složek platu, přísluší</w:t>
      </w:r>
      <w:r w:rsidR="00FD7451">
        <w:rPr>
          <w:rFonts w:ascii="Arial" w:eastAsia="Times New Roman" w:hAnsi="Arial" w:cs="Arial"/>
          <w:color w:val="FF0000"/>
          <w:lang w:eastAsia="cs-CZ"/>
        </w:rPr>
        <w:t xml:space="preserve"> státnímu zaměstnanci/státní zaměstnankyni </w:t>
      </w:r>
      <w:r w:rsidR="00A21614" w:rsidRPr="00355A9C">
        <w:rPr>
          <w:rFonts w:ascii="Arial" w:eastAsia="Times New Roman" w:hAnsi="Arial" w:cs="Arial"/>
          <w:lang w:eastAsia="cs-CZ"/>
        </w:rPr>
        <w:t xml:space="preserve">stejný plat, jaký </w:t>
      </w:r>
      <w:r w:rsidR="00A21614" w:rsidRPr="00355A9C">
        <w:rPr>
          <w:rFonts w:ascii="Arial" w:eastAsia="Times New Roman" w:hAnsi="Arial" w:cs="Arial"/>
          <w:color w:val="FF0000"/>
          <w:lang w:eastAsia="cs-CZ"/>
        </w:rPr>
        <w:t>mu/jí</w:t>
      </w:r>
      <w:r w:rsidR="00A21614" w:rsidRPr="00355A9C">
        <w:rPr>
          <w:rFonts w:ascii="Arial" w:eastAsia="Times New Roman" w:hAnsi="Arial" w:cs="Arial"/>
          <w:lang w:eastAsia="cs-CZ"/>
        </w:rPr>
        <w:t xml:space="preserve"> příslušel před vysláním.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A21614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5868C5">
        <w:rPr>
          <w:rFonts w:ascii="Arial" w:eastAsia="Times New Roman" w:hAnsi="Arial" w:cs="Arial"/>
          <w:i/>
          <w:color w:val="FF0000"/>
          <w:lang w:eastAsia="cs-CZ"/>
        </w:rPr>
        <w:t>D</w:t>
      </w:r>
      <w:r>
        <w:rPr>
          <w:rFonts w:ascii="Arial" w:eastAsia="Times New Roman" w:hAnsi="Arial" w:cs="Arial"/>
          <w:i/>
          <w:color w:val="FF0000"/>
          <w:lang w:eastAsia="cs-CZ"/>
        </w:rPr>
        <w:t>ochází</w:t>
      </w:r>
      <w:r w:rsidR="005868C5">
        <w:rPr>
          <w:rFonts w:ascii="Arial" w:eastAsia="Times New Roman" w:hAnsi="Arial" w:cs="Arial"/>
          <w:i/>
          <w:color w:val="FF0000"/>
          <w:lang w:eastAsia="cs-CZ"/>
        </w:rPr>
        <w:t>-li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A21614">
        <w:rPr>
          <w:rFonts w:ascii="Arial" w:eastAsia="Times New Roman" w:hAnsi="Arial" w:cs="Arial"/>
          <w:i/>
          <w:color w:val="FF0000"/>
          <w:lang w:eastAsia="cs-CZ"/>
        </w:rPr>
        <w:t xml:space="preserve">v souvislosti s vysláním do mezinárodní organizace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ke změně </w:t>
      </w:r>
      <w:r w:rsidR="00B21334">
        <w:rPr>
          <w:rFonts w:ascii="Arial" w:eastAsia="Times New Roman" w:hAnsi="Arial" w:cs="Arial"/>
          <w:i/>
          <w:color w:val="FF0000"/>
          <w:lang w:eastAsia="cs-CZ"/>
        </w:rPr>
        <w:t xml:space="preserve">některé ze </w:t>
      </w:r>
      <w:r>
        <w:rPr>
          <w:rFonts w:ascii="Arial" w:eastAsia="Times New Roman" w:hAnsi="Arial" w:cs="Arial"/>
          <w:i/>
          <w:color w:val="FF0000"/>
          <w:lang w:eastAsia="cs-CZ"/>
        </w:rPr>
        <w:t>slož</w:t>
      </w:r>
      <w:r w:rsidR="00B21334">
        <w:rPr>
          <w:rFonts w:ascii="Arial" w:eastAsia="Times New Roman" w:hAnsi="Arial" w:cs="Arial"/>
          <w:i/>
          <w:color w:val="FF0000"/>
          <w:lang w:eastAsia="cs-CZ"/>
        </w:rPr>
        <w:t>ek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platu</w:t>
      </w:r>
      <w:r w:rsidR="00A21614">
        <w:rPr>
          <w:rFonts w:ascii="Arial" w:eastAsia="Times New Roman" w:hAnsi="Arial" w:cs="Arial"/>
          <w:i/>
          <w:color w:val="FF0000"/>
          <w:lang w:eastAsia="cs-CZ"/>
        </w:rPr>
        <w:t>,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je nutno tuto změnu odůvodnit</w:t>
      </w:r>
      <w:r w:rsidR="00F775B5">
        <w:rPr>
          <w:rFonts w:ascii="Arial" w:eastAsia="Times New Roman" w:hAnsi="Arial" w:cs="Arial"/>
          <w:i/>
          <w:color w:val="FF0000"/>
          <w:lang w:eastAsia="cs-CZ"/>
        </w:rPr>
        <w:t>.</w:t>
      </w:r>
      <w:r w:rsidR="00A21614">
        <w:rPr>
          <w:rFonts w:ascii="Arial" w:eastAsia="Times New Roman" w:hAnsi="Arial" w:cs="Arial"/>
          <w:i/>
          <w:color w:val="FF0000"/>
          <w:lang w:eastAsia="cs-CZ"/>
        </w:rPr>
        <w:t xml:space="preserve"> Za tímto účelem lze využít jiných vzorů rozhodnutí, které jsou přílohou metodického pokynu náměstka ministra vnitra pro</w:t>
      </w:r>
      <w:r w:rsidR="006E21AD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A21614">
        <w:rPr>
          <w:rFonts w:ascii="Arial" w:eastAsia="Times New Roman" w:hAnsi="Arial" w:cs="Arial"/>
          <w:i/>
          <w:color w:val="FF0000"/>
          <w:lang w:eastAsia="cs-CZ"/>
        </w:rPr>
        <w:t>státní službu ke změnám služebního poměru.)</w:t>
      </w:r>
    </w:p>
    <w:p w14:paraId="0FBC727D" w14:textId="77777777" w:rsidR="0034127B" w:rsidRDefault="0034127B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cs-CZ"/>
        </w:rPr>
      </w:pPr>
    </w:p>
    <w:p w14:paraId="404DCDFA" w14:textId="77777777" w:rsidR="00497F4F" w:rsidRDefault="009613EA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C82FB2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VARIANTA </w:t>
      </w:r>
      <w:r>
        <w:rPr>
          <w:rFonts w:ascii="Arial" w:eastAsia="Times New Roman" w:hAnsi="Arial" w:cs="Arial"/>
          <w:b/>
          <w:color w:val="FF0000"/>
          <w:u w:val="single"/>
          <w:lang w:eastAsia="cs-CZ"/>
        </w:rPr>
        <w:t>I</w:t>
      </w:r>
      <w:r w:rsidRPr="00C82FB2">
        <w:rPr>
          <w:rFonts w:ascii="Arial" w:eastAsia="Times New Roman" w:hAnsi="Arial" w:cs="Arial"/>
          <w:b/>
          <w:color w:val="FF0000"/>
          <w:u w:val="single"/>
          <w:lang w:eastAsia="cs-CZ"/>
        </w:rPr>
        <w:t>I</w:t>
      </w:r>
      <w:r w:rsidRPr="00C01F36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1EF0B123" w14:textId="18498917" w:rsidR="00C109FC" w:rsidRDefault="002B283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Na základě rozhodnutí </w:t>
      </w:r>
      <w:r w:rsidRPr="005D3A07">
        <w:rPr>
          <w:rFonts w:ascii="Arial" w:eastAsia="Times New Roman" w:hAnsi="Arial" w:cs="Arial"/>
          <w:i/>
          <w:iCs/>
          <w:color w:val="FF0000"/>
          <w:lang w:eastAsia="cs-CZ"/>
        </w:rPr>
        <w:t>(uveďte číslo jednací nebo jinou identifikaci dokumentu vydaného mezinárodní organizací a název mezinárodní organizace)</w:t>
      </w:r>
      <w:r w:rsidRPr="005D3A07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přísluší </w:t>
      </w:r>
      <w:r w:rsidRPr="005D3A07">
        <w:rPr>
          <w:rFonts w:ascii="Arial" w:eastAsia="Times New Roman" w:hAnsi="Arial" w:cs="Arial"/>
          <w:color w:val="FF0000"/>
          <w:lang w:eastAsia="cs-CZ"/>
        </w:rPr>
        <w:t xml:space="preserve">státnímu zaměstnanci/státní zaměstnankyni </w:t>
      </w:r>
      <w:r w:rsidRPr="007153AF">
        <w:rPr>
          <w:rFonts w:ascii="Arial" w:eastAsia="Times New Roman" w:hAnsi="Arial" w:cs="Arial"/>
          <w:lang w:eastAsia="cs-CZ"/>
        </w:rPr>
        <w:t>plat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v celkové výši </w:t>
      </w:r>
      <w:r w:rsidRPr="00BB304C">
        <w:rPr>
          <w:rFonts w:ascii="Arial" w:hAnsi="Arial" w:cs="Arial"/>
          <w:bCs/>
          <w:color w:val="FF0000"/>
        </w:rPr>
        <w:t>XX XXX</w:t>
      </w:r>
      <w:r>
        <w:rPr>
          <w:rFonts w:ascii="Arial" w:eastAsia="Times New Roman" w:hAnsi="Arial" w:cs="Arial"/>
          <w:lang w:eastAsia="cs-CZ"/>
        </w:rPr>
        <w:t xml:space="preserve"> </w:t>
      </w:r>
      <w:r w:rsidRPr="005868C5">
        <w:rPr>
          <w:rFonts w:ascii="Arial" w:eastAsia="Times New Roman" w:hAnsi="Arial" w:cs="Arial"/>
          <w:i/>
          <w:iCs/>
          <w:color w:val="FF0000"/>
          <w:lang w:eastAsia="cs-CZ"/>
        </w:rPr>
        <w:t>(měna podle rozhodnutí mezinárodní organizace)</w:t>
      </w:r>
      <w:r>
        <w:rPr>
          <w:rFonts w:ascii="Arial" w:eastAsia="Times New Roman" w:hAnsi="Arial" w:cs="Arial"/>
          <w:lang w:eastAsia="cs-CZ"/>
        </w:rPr>
        <w:t xml:space="preserve">. </w:t>
      </w:r>
      <w:r w:rsidR="00893C07" w:rsidRPr="00B802B3">
        <w:rPr>
          <w:rFonts w:ascii="Arial" w:eastAsia="Times New Roman" w:hAnsi="Arial" w:cs="Arial"/>
          <w:color w:val="FF0000"/>
          <w:lang w:eastAsia="cs-CZ"/>
        </w:rPr>
        <w:t>Státnímu zaměstnanci/státní zaměstnankyni</w:t>
      </w:r>
      <w:r w:rsidR="00893C0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7153AF">
        <w:rPr>
          <w:rFonts w:ascii="Arial" w:eastAsia="Times New Roman" w:hAnsi="Arial" w:cs="Arial"/>
          <w:lang w:eastAsia="cs-CZ"/>
        </w:rPr>
        <w:t xml:space="preserve">tedy </w:t>
      </w:r>
      <w:r w:rsidR="007153AF">
        <w:rPr>
          <w:rFonts w:ascii="Arial" w:eastAsia="Times New Roman" w:hAnsi="Arial" w:cs="Arial"/>
          <w:lang w:eastAsia="cs-CZ"/>
        </w:rPr>
        <w:t xml:space="preserve">ve smyslu § 67a odst. 4 zákona o státní službě </w:t>
      </w:r>
      <w:r w:rsidR="007663B1" w:rsidRPr="00220FB5">
        <w:rPr>
          <w:rFonts w:ascii="Arial" w:eastAsia="Times New Roman" w:hAnsi="Arial" w:cs="Arial"/>
          <w:lang w:eastAsia="cs-CZ"/>
        </w:rPr>
        <w:t>ne</w:t>
      </w:r>
      <w:r w:rsidR="007663B1" w:rsidRPr="000408F8">
        <w:rPr>
          <w:rFonts w:ascii="Arial" w:eastAsia="Times New Roman" w:hAnsi="Arial" w:cs="Arial"/>
          <w:lang w:eastAsia="cs-CZ"/>
        </w:rPr>
        <w:t>přísluší po dobu vyslání plat</w:t>
      </w:r>
      <w:r w:rsidR="007663B1">
        <w:rPr>
          <w:rFonts w:ascii="Arial" w:eastAsia="Times New Roman" w:hAnsi="Arial" w:cs="Arial"/>
          <w:lang w:eastAsia="cs-CZ"/>
        </w:rPr>
        <w:t xml:space="preserve">, neboť </w:t>
      </w:r>
      <w:r w:rsidR="00893C07">
        <w:rPr>
          <w:rFonts w:ascii="Arial" w:eastAsia="Times New Roman" w:hAnsi="Arial" w:cs="Arial"/>
          <w:lang w:eastAsia="cs-CZ"/>
        </w:rPr>
        <w:t xml:space="preserve">je </w:t>
      </w:r>
      <w:r w:rsidR="007663B1">
        <w:rPr>
          <w:rFonts w:ascii="Arial" w:eastAsia="Times New Roman" w:hAnsi="Arial" w:cs="Arial"/>
          <w:lang w:eastAsia="cs-CZ"/>
        </w:rPr>
        <w:t>hrazen</w:t>
      </w:r>
      <w:r w:rsidR="0034127B">
        <w:rPr>
          <w:rFonts w:ascii="Arial" w:eastAsia="Times New Roman" w:hAnsi="Arial" w:cs="Arial"/>
          <w:lang w:eastAsia="cs-CZ"/>
        </w:rPr>
        <w:t xml:space="preserve"> </w:t>
      </w:r>
      <w:r w:rsidR="009B0BF3" w:rsidRPr="00705688">
        <w:rPr>
          <w:rFonts w:ascii="Arial" w:eastAsia="Times New Roman" w:hAnsi="Arial" w:cs="Arial"/>
          <w:color w:val="FF0000"/>
          <w:lang w:eastAsia="cs-CZ"/>
        </w:rPr>
        <w:t>(</w:t>
      </w:r>
      <w:r w:rsidR="009B0BF3" w:rsidRPr="005868C5">
        <w:rPr>
          <w:rFonts w:ascii="Arial" w:eastAsia="Times New Roman" w:hAnsi="Arial" w:cs="Arial"/>
          <w:i/>
          <w:iCs/>
          <w:color w:val="FF0000"/>
          <w:lang w:eastAsia="cs-CZ"/>
        </w:rPr>
        <w:t>označení meziná</w:t>
      </w:r>
      <w:r w:rsidR="00342447" w:rsidRPr="005868C5">
        <w:rPr>
          <w:rFonts w:ascii="Arial" w:eastAsia="Times New Roman" w:hAnsi="Arial" w:cs="Arial"/>
          <w:i/>
          <w:iCs/>
          <w:color w:val="FF0000"/>
          <w:lang w:eastAsia="cs-CZ"/>
        </w:rPr>
        <w:t>r</w:t>
      </w:r>
      <w:r w:rsidR="009B0BF3" w:rsidRPr="005868C5">
        <w:rPr>
          <w:rFonts w:ascii="Arial" w:eastAsia="Times New Roman" w:hAnsi="Arial" w:cs="Arial"/>
          <w:i/>
          <w:iCs/>
          <w:color w:val="FF0000"/>
          <w:lang w:eastAsia="cs-CZ"/>
        </w:rPr>
        <w:t>odní organizace</w:t>
      </w:r>
      <w:r w:rsidR="009B0BF3" w:rsidRPr="00705688">
        <w:rPr>
          <w:rFonts w:ascii="Arial" w:eastAsia="Times New Roman" w:hAnsi="Arial" w:cs="Arial"/>
          <w:color w:val="FF0000"/>
          <w:lang w:eastAsia="cs-CZ"/>
        </w:rPr>
        <w:t>)</w:t>
      </w:r>
      <w:r w:rsidR="007663B1">
        <w:rPr>
          <w:rFonts w:ascii="Arial" w:eastAsia="Times New Roman" w:hAnsi="Arial" w:cs="Arial"/>
          <w:lang w:eastAsia="cs-CZ"/>
        </w:rPr>
        <w:t>.</w:t>
      </w:r>
    </w:p>
    <w:p w14:paraId="4EE57A16" w14:textId="77777777" w:rsidR="001E29F7" w:rsidRDefault="001E29F7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1366A2D" w14:textId="77777777" w:rsidR="00497F4F" w:rsidRPr="00497F4F" w:rsidRDefault="00527DBB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  <w:r w:rsidRPr="00497F4F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VARIANTA A </w:t>
      </w:r>
    </w:p>
    <w:p w14:paraId="6D29AA13" w14:textId="581CED9A" w:rsidR="00527DBB" w:rsidRDefault="00B81BF7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705688">
        <w:rPr>
          <w:rFonts w:ascii="Arial" w:eastAsia="Times New Roman" w:hAnsi="Arial" w:cs="Arial"/>
          <w:color w:val="FF0000"/>
          <w:lang w:eastAsia="cs-CZ"/>
        </w:rPr>
        <w:t xml:space="preserve">Státnímu </w:t>
      </w:r>
      <w:r w:rsidRPr="00705688">
        <w:rPr>
          <w:rFonts w:ascii="Arial" w:hAnsi="Arial" w:cs="Arial"/>
          <w:color w:val="FF0000"/>
        </w:rPr>
        <w:t xml:space="preserve">zaměstnanci/státní zaměstnankyni </w:t>
      </w:r>
      <w:r>
        <w:rPr>
          <w:rFonts w:ascii="Arial" w:hAnsi="Arial" w:cs="Arial"/>
        </w:rPr>
        <w:t>přísluší n</w:t>
      </w:r>
      <w:r w:rsidR="00527DBB">
        <w:rPr>
          <w:rFonts w:ascii="Arial" w:eastAsia="Times New Roman" w:hAnsi="Arial" w:cs="Arial"/>
          <w:lang w:eastAsia="cs-CZ"/>
        </w:rPr>
        <w:t xml:space="preserve">áhrady výdajů </w:t>
      </w:r>
      <w:r w:rsidR="00527DBB">
        <w:rPr>
          <w:rFonts w:ascii="Arial" w:eastAsia="Times New Roman" w:hAnsi="Arial" w:cs="Arial"/>
          <w:color w:val="000000" w:themeColor="text1"/>
          <w:lang w:eastAsia="cs-CZ"/>
        </w:rPr>
        <w:t xml:space="preserve">podle nařízení vlády </w:t>
      </w:r>
      <w:r>
        <w:rPr>
          <w:rFonts w:ascii="Arial" w:hAnsi="Arial" w:cs="Arial"/>
          <w:color w:val="000000" w:themeColor="text1"/>
        </w:rPr>
        <w:t>č. </w:t>
      </w:r>
      <w:r w:rsidR="00527DBB">
        <w:rPr>
          <w:rFonts w:ascii="Arial" w:hAnsi="Arial" w:cs="Arial"/>
          <w:color w:val="000000" w:themeColor="text1"/>
        </w:rPr>
        <w:t xml:space="preserve">62/1994 Sb., </w:t>
      </w:r>
      <w:r w:rsidR="00527DBB">
        <w:rPr>
          <w:rFonts w:ascii="Arial" w:eastAsia="Times New Roman" w:hAnsi="Arial" w:cs="Arial"/>
          <w:color w:val="000000" w:themeColor="text1"/>
          <w:lang w:eastAsia="cs-CZ"/>
        </w:rPr>
        <w:t>o poskytování náhrad některých výdajů zaměstnancům rozpočtových a</w:t>
      </w:r>
      <w:r w:rsidR="005D3A07">
        <w:rPr>
          <w:rFonts w:ascii="Arial" w:eastAsia="Times New Roman" w:hAnsi="Arial" w:cs="Arial"/>
          <w:color w:val="000000" w:themeColor="text1"/>
          <w:lang w:eastAsia="cs-CZ"/>
        </w:rPr>
        <w:t> </w:t>
      </w:r>
      <w:r w:rsidR="00527DBB">
        <w:rPr>
          <w:rFonts w:ascii="Arial" w:eastAsia="Times New Roman" w:hAnsi="Arial" w:cs="Arial"/>
          <w:color w:val="000000" w:themeColor="text1"/>
          <w:lang w:eastAsia="cs-CZ"/>
        </w:rPr>
        <w:t>příspěvkových organizací s pravi</w:t>
      </w:r>
      <w:r>
        <w:rPr>
          <w:rFonts w:ascii="Arial" w:eastAsia="Times New Roman" w:hAnsi="Arial" w:cs="Arial"/>
          <w:color w:val="000000" w:themeColor="text1"/>
          <w:lang w:eastAsia="cs-CZ"/>
        </w:rPr>
        <w:t xml:space="preserve">delným pracovištěm v zahraničí, zejména </w:t>
      </w:r>
      <w:r w:rsidR="00527DBB">
        <w:rPr>
          <w:rFonts w:ascii="Arial" w:hAnsi="Arial" w:cs="Arial"/>
        </w:rPr>
        <w:t>náhrada zvýšených životních nákladů podle § 3 odst. 1 uvedeného nařízení</w:t>
      </w:r>
      <w:r w:rsidR="00765DC4">
        <w:rPr>
          <w:rFonts w:ascii="Arial" w:hAnsi="Arial" w:cs="Arial"/>
        </w:rPr>
        <w:t>, a to</w:t>
      </w:r>
      <w:r w:rsidR="00527DBB">
        <w:rPr>
          <w:rFonts w:ascii="Arial" w:hAnsi="Arial" w:cs="Arial"/>
        </w:rPr>
        <w:t xml:space="preserve"> od prvního do posledního dne přidělení k výkonu práce v zahraničí</w:t>
      </w:r>
      <w:r w:rsidR="00047353" w:rsidRPr="00D35196">
        <w:rPr>
          <w:rStyle w:val="Znakapoznpodarou"/>
          <w:rFonts w:ascii="Arial" w:hAnsi="Arial" w:cs="Arial"/>
          <w:color w:val="FF0000"/>
        </w:rPr>
        <w:footnoteReference w:id="3"/>
      </w:r>
      <w:r w:rsidR="00047353">
        <w:rPr>
          <w:rFonts w:ascii="Arial" w:hAnsi="Arial" w:cs="Arial"/>
        </w:rPr>
        <w:t>. Náhrada zvýšených životních nákladů se poskytuje</w:t>
      </w:r>
      <w:r w:rsidR="00527DBB">
        <w:rPr>
          <w:rFonts w:ascii="Arial" w:hAnsi="Arial" w:cs="Arial"/>
        </w:rPr>
        <w:t xml:space="preserve"> v</w:t>
      </w:r>
      <w:r w:rsidR="00240C77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výši</w:t>
      </w:r>
      <w:r w:rsidR="00527DBB">
        <w:rPr>
          <w:rFonts w:ascii="Arial" w:hAnsi="Arial" w:cs="Arial"/>
        </w:rPr>
        <w:t> </w:t>
      </w:r>
      <w:r w:rsidR="00067CD2" w:rsidRPr="00BB304C">
        <w:rPr>
          <w:rFonts w:ascii="Arial" w:hAnsi="Arial" w:cs="Arial"/>
          <w:bCs/>
          <w:color w:val="FF0000"/>
        </w:rPr>
        <w:t>XX XXX</w:t>
      </w:r>
      <w:r w:rsidR="00527DBB">
        <w:rPr>
          <w:rFonts w:ascii="Arial" w:hAnsi="Arial" w:cs="Arial"/>
          <w:color w:val="FF0000"/>
        </w:rPr>
        <w:t xml:space="preserve"> </w:t>
      </w:r>
      <w:r w:rsidR="00527DBB">
        <w:rPr>
          <w:rFonts w:ascii="Arial" w:hAnsi="Arial" w:cs="Arial"/>
          <w:i/>
          <w:color w:val="FF0000"/>
        </w:rPr>
        <w:t>(</w:t>
      </w:r>
      <w:r w:rsidR="005D3A07" w:rsidRPr="005868C5">
        <w:rPr>
          <w:rFonts w:ascii="Arial" w:hAnsi="Arial" w:cs="Arial"/>
          <w:bCs/>
          <w:i/>
          <w:iCs/>
          <w:color w:val="FF0000"/>
        </w:rPr>
        <w:t>měna dle přílohy k nařízení vlády č. 62/1994 Sb</w:t>
      </w:r>
      <w:r w:rsidR="00047353">
        <w:rPr>
          <w:rFonts w:ascii="Arial" w:hAnsi="Arial" w:cs="Arial"/>
          <w:i/>
          <w:color w:val="FF0000"/>
        </w:rPr>
        <w:t xml:space="preserve">. </w:t>
      </w:r>
      <w:r w:rsidR="005D3A07">
        <w:rPr>
          <w:rFonts w:ascii="Arial" w:hAnsi="Arial" w:cs="Arial"/>
          <w:i/>
          <w:color w:val="FF0000"/>
        </w:rPr>
        <w:t xml:space="preserve">Podle tohoto nařízení rovněž </w:t>
      </w:r>
      <w:r w:rsidR="00047353">
        <w:rPr>
          <w:rFonts w:ascii="Arial" w:hAnsi="Arial" w:cs="Arial"/>
          <w:i/>
          <w:color w:val="FF0000"/>
        </w:rPr>
        <w:t>o</w:t>
      </w:r>
      <w:r w:rsidR="00527DBB">
        <w:rPr>
          <w:rFonts w:ascii="Arial" w:hAnsi="Arial" w:cs="Arial"/>
          <w:i/>
          <w:color w:val="FF0000"/>
        </w:rPr>
        <w:t>důvodněte výši náhr</w:t>
      </w:r>
      <w:r w:rsidR="00047353">
        <w:rPr>
          <w:rFonts w:ascii="Arial" w:hAnsi="Arial" w:cs="Arial"/>
          <w:i/>
          <w:color w:val="FF0000"/>
        </w:rPr>
        <w:t xml:space="preserve">ady zvýšených životních nákladů, případně </w:t>
      </w:r>
      <w:r w:rsidR="00240C77">
        <w:rPr>
          <w:rFonts w:ascii="Arial" w:hAnsi="Arial" w:cs="Arial"/>
          <w:i/>
          <w:color w:val="FF0000"/>
        </w:rPr>
        <w:t>také</w:t>
      </w:r>
      <w:r w:rsidR="00047353">
        <w:rPr>
          <w:rFonts w:ascii="Arial" w:hAnsi="Arial" w:cs="Arial"/>
          <w:i/>
          <w:color w:val="FF0000"/>
        </w:rPr>
        <w:t xml:space="preserve"> uveďte a odůvodněte poskytnutí dalších fakultativních náhrad výdajů</w:t>
      </w:r>
      <w:r w:rsidR="00047353">
        <w:rPr>
          <w:rFonts w:ascii="Arial" w:eastAsia="Times New Roman" w:hAnsi="Arial" w:cs="Arial"/>
          <w:i/>
          <w:color w:val="FF0000"/>
          <w:lang w:eastAsia="cs-CZ"/>
        </w:rPr>
        <w:t>.)</w:t>
      </w:r>
    </w:p>
    <w:p w14:paraId="5AEDD48D" w14:textId="77777777" w:rsidR="00B7352D" w:rsidRDefault="00B7352D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</w:p>
    <w:p w14:paraId="7546E013" w14:textId="5587EF22" w:rsidR="00497F4F" w:rsidRPr="00497F4F" w:rsidRDefault="00527DBB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cs-CZ"/>
        </w:rPr>
      </w:pPr>
      <w:r w:rsidRPr="00497F4F">
        <w:rPr>
          <w:rFonts w:ascii="Arial" w:eastAsia="Times New Roman" w:hAnsi="Arial" w:cs="Arial"/>
          <w:b/>
          <w:color w:val="FF0000"/>
          <w:u w:val="single"/>
          <w:lang w:eastAsia="cs-CZ"/>
        </w:rPr>
        <w:t xml:space="preserve">VARIANTA B </w:t>
      </w:r>
    </w:p>
    <w:p w14:paraId="5038720D" w14:textId="05776AD5" w:rsidR="00527DBB" w:rsidRDefault="004413D7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Na základě rozhodnutí </w:t>
      </w:r>
      <w:r w:rsidRPr="005D3A07">
        <w:rPr>
          <w:rFonts w:ascii="Arial" w:eastAsia="Times New Roman" w:hAnsi="Arial" w:cs="Arial"/>
          <w:i/>
          <w:iCs/>
          <w:color w:val="FF0000"/>
          <w:lang w:eastAsia="cs-CZ"/>
        </w:rPr>
        <w:t>(uveďte číslo jednací nebo jinou identifikaci dokumentu vydaného mezinárodní organizací a název mezinárodní organizace)</w:t>
      </w:r>
      <w:r w:rsidRPr="005D3A07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přísluší </w:t>
      </w:r>
      <w:r w:rsidRPr="005D3A07">
        <w:rPr>
          <w:rFonts w:ascii="Arial" w:eastAsia="Times New Roman" w:hAnsi="Arial" w:cs="Arial"/>
          <w:color w:val="FF0000"/>
          <w:lang w:eastAsia="cs-CZ"/>
        </w:rPr>
        <w:t xml:space="preserve">státnímu zaměstnanci/státní zaměstnankyni </w:t>
      </w:r>
      <w:r>
        <w:rPr>
          <w:rFonts w:ascii="Arial" w:eastAsia="Times New Roman" w:hAnsi="Arial" w:cs="Arial"/>
          <w:lang w:eastAsia="cs-CZ"/>
        </w:rPr>
        <w:t xml:space="preserve">náhrady výdajů v celkové výši </w:t>
      </w:r>
      <w:r w:rsidRPr="00BB304C">
        <w:rPr>
          <w:rFonts w:ascii="Arial" w:hAnsi="Arial" w:cs="Arial"/>
          <w:bCs/>
          <w:color w:val="FF0000"/>
        </w:rPr>
        <w:t>XX XXX</w:t>
      </w:r>
      <w:r>
        <w:rPr>
          <w:rFonts w:ascii="Arial" w:eastAsia="Times New Roman" w:hAnsi="Arial" w:cs="Arial"/>
          <w:lang w:eastAsia="cs-CZ"/>
        </w:rPr>
        <w:t xml:space="preserve"> </w:t>
      </w:r>
      <w:r w:rsidRPr="005868C5">
        <w:rPr>
          <w:rFonts w:ascii="Arial" w:eastAsia="Times New Roman" w:hAnsi="Arial" w:cs="Arial"/>
          <w:i/>
          <w:iCs/>
          <w:color w:val="FF0000"/>
          <w:lang w:eastAsia="cs-CZ"/>
        </w:rPr>
        <w:t>(měna podle rozhodnutí mezinárodní organizace)</w:t>
      </w:r>
      <w:r>
        <w:rPr>
          <w:rFonts w:ascii="Arial" w:eastAsia="Times New Roman" w:hAnsi="Arial" w:cs="Arial"/>
          <w:lang w:eastAsia="cs-CZ"/>
        </w:rPr>
        <w:t>.</w:t>
      </w:r>
      <w:r w:rsidR="00EA4280">
        <w:rPr>
          <w:rFonts w:ascii="Arial" w:eastAsia="Times New Roman" w:hAnsi="Arial" w:cs="Arial"/>
          <w:lang w:eastAsia="cs-CZ"/>
        </w:rPr>
        <w:t xml:space="preserve"> </w:t>
      </w:r>
      <w:r w:rsidR="00527DBB" w:rsidRPr="00B802B3">
        <w:rPr>
          <w:rFonts w:ascii="Arial" w:eastAsia="Times New Roman" w:hAnsi="Arial" w:cs="Arial"/>
          <w:color w:val="FF0000"/>
          <w:lang w:eastAsia="cs-CZ"/>
        </w:rPr>
        <w:t xml:space="preserve">Státnímu zaměstnanci/státní zaměstnankyni </w:t>
      </w:r>
      <w:r w:rsidR="00EA4280" w:rsidRPr="007153AF">
        <w:rPr>
          <w:rFonts w:ascii="Arial" w:eastAsia="Times New Roman" w:hAnsi="Arial" w:cs="Arial"/>
          <w:lang w:eastAsia="cs-CZ"/>
        </w:rPr>
        <w:t xml:space="preserve">tedy </w:t>
      </w:r>
      <w:r w:rsidR="00EA4280">
        <w:rPr>
          <w:rFonts w:ascii="Arial" w:eastAsia="Times New Roman" w:hAnsi="Arial" w:cs="Arial"/>
          <w:lang w:eastAsia="cs-CZ"/>
        </w:rPr>
        <w:t>ve smyslu § 67a odst. 4 zákona o státní službě</w:t>
      </w:r>
      <w:r w:rsidR="00EA4280" w:rsidRPr="00220FB5">
        <w:rPr>
          <w:rFonts w:ascii="Arial" w:eastAsia="Times New Roman" w:hAnsi="Arial" w:cs="Arial"/>
          <w:lang w:eastAsia="cs-CZ"/>
        </w:rPr>
        <w:t xml:space="preserve"> </w:t>
      </w:r>
      <w:r w:rsidR="00527DBB" w:rsidRPr="00220FB5">
        <w:rPr>
          <w:rFonts w:ascii="Arial" w:eastAsia="Times New Roman" w:hAnsi="Arial" w:cs="Arial"/>
          <w:lang w:eastAsia="cs-CZ"/>
        </w:rPr>
        <w:t>ne</w:t>
      </w:r>
      <w:r w:rsidR="00527DBB" w:rsidRPr="000408F8">
        <w:rPr>
          <w:rFonts w:ascii="Arial" w:eastAsia="Times New Roman" w:hAnsi="Arial" w:cs="Arial"/>
          <w:lang w:eastAsia="cs-CZ"/>
        </w:rPr>
        <w:t xml:space="preserve">přísluší po dobu vyslání </w:t>
      </w:r>
      <w:r w:rsidR="00527DBB">
        <w:rPr>
          <w:rFonts w:ascii="Arial" w:eastAsia="Times New Roman" w:hAnsi="Arial" w:cs="Arial"/>
          <w:lang w:eastAsia="cs-CZ"/>
        </w:rPr>
        <w:t xml:space="preserve">náhrady výdajů, neboť jsou hrazeny </w:t>
      </w:r>
      <w:r w:rsidR="00240C77" w:rsidRPr="00F546DF">
        <w:rPr>
          <w:rFonts w:ascii="Arial" w:eastAsia="Times New Roman" w:hAnsi="Arial" w:cs="Arial"/>
          <w:i/>
          <w:iCs/>
          <w:color w:val="FF0000"/>
          <w:lang w:eastAsia="cs-CZ"/>
        </w:rPr>
        <w:t>(označení mezinárodní organizace)</w:t>
      </w:r>
      <w:r w:rsidR="00527DBB">
        <w:rPr>
          <w:rFonts w:ascii="Arial" w:eastAsia="Times New Roman" w:hAnsi="Arial" w:cs="Arial"/>
          <w:lang w:eastAsia="cs-CZ"/>
        </w:rPr>
        <w:t>.</w:t>
      </w:r>
    </w:p>
    <w:p w14:paraId="18104ED5" w14:textId="207C4F4A" w:rsidR="00527DBB" w:rsidRDefault="00527DBB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6C9E0870" w14:textId="335DEAB6" w:rsidR="00497F4F" w:rsidRPr="00497F4F" w:rsidDel="00270FD3" w:rsidRDefault="00527DBB">
      <w:pPr>
        <w:overflowPunct w:val="0"/>
        <w:adjustRightInd w:val="0"/>
        <w:spacing w:after="0" w:line="240" w:lineRule="auto"/>
        <w:jc w:val="both"/>
        <w:rPr>
          <w:del w:id="4" w:author="Richtr Michal, Mgr." w:date="2025-03-31T10:00:00Z" w16du:dateUtc="2025-03-31T08:00:00Z"/>
          <w:rFonts w:ascii="Arial" w:eastAsia="Times New Roman" w:hAnsi="Arial" w:cs="Arial"/>
          <w:b/>
          <w:color w:val="FF0000"/>
          <w:u w:val="single"/>
          <w:lang w:eastAsia="cs-CZ"/>
        </w:rPr>
      </w:pPr>
      <w:del w:id="5" w:author="Richtr Michal, Mgr." w:date="2025-03-31T10:00:00Z" w16du:dateUtc="2025-03-31T08:00:00Z">
        <w:r w:rsidRPr="00497F4F" w:rsidDel="00270FD3">
          <w:rPr>
            <w:rFonts w:ascii="Arial" w:eastAsia="Times New Roman" w:hAnsi="Arial" w:cs="Arial"/>
            <w:b/>
            <w:color w:val="FF0000"/>
            <w:u w:val="single"/>
            <w:lang w:eastAsia="cs-CZ"/>
          </w:rPr>
          <w:delText xml:space="preserve">VARIANTA C </w:delText>
        </w:r>
      </w:del>
    </w:p>
    <w:p w14:paraId="3E5E6A8D" w14:textId="48969E71" w:rsidR="00AE2F21" w:rsidDel="00270FD3" w:rsidRDefault="00527DBB">
      <w:pPr>
        <w:overflowPunct w:val="0"/>
        <w:adjustRightInd w:val="0"/>
        <w:spacing w:after="0" w:line="240" w:lineRule="auto"/>
        <w:jc w:val="both"/>
        <w:rPr>
          <w:del w:id="6" w:author="Richtr Michal, Mgr." w:date="2025-03-31T10:00:00Z" w16du:dateUtc="2025-03-31T08:00:00Z"/>
          <w:rFonts w:ascii="Arial" w:eastAsia="Times New Roman" w:hAnsi="Arial" w:cs="Arial"/>
          <w:lang w:eastAsia="cs-CZ"/>
        </w:rPr>
      </w:pPr>
      <w:del w:id="7" w:author="Richtr Michal, Mgr." w:date="2025-03-31T10:00:00Z" w16du:dateUtc="2025-03-31T08:00:00Z">
        <w:r w:rsidDel="00270FD3">
          <w:rPr>
            <w:rFonts w:ascii="Arial" w:eastAsia="Times New Roman" w:hAnsi="Arial" w:cs="Arial"/>
            <w:color w:val="FF0000"/>
            <w:lang w:eastAsia="cs-CZ"/>
          </w:rPr>
          <w:delText xml:space="preserve">Státnímu zaměstnanci/státní zaměstnankyni </w:delText>
        </w:r>
        <w:r w:rsidR="00C2238B" w:rsidDel="00270FD3">
          <w:rPr>
            <w:rFonts w:ascii="Arial" w:eastAsia="Times New Roman" w:hAnsi="Arial" w:cs="Arial"/>
            <w:lang w:eastAsia="cs-CZ"/>
          </w:rPr>
          <w:delText xml:space="preserve">přísluší po dobu vyslání </w:delText>
        </w:r>
        <w:r w:rsidR="005D3A07" w:rsidDel="00270FD3">
          <w:rPr>
            <w:rFonts w:ascii="Arial" w:eastAsia="Times New Roman" w:hAnsi="Arial" w:cs="Arial"/>
            <w:lang w:eastAsia="cs-CZ"/>
          </w:rPr>
          <w:delText xml:space="preserve">do mezinárodní organizace </w:delText>
        </w:r>
        <w:r w:rsidR="00C2238B" w:rsidDel="00270FD3">
          <w:rPr>
            <w:rFonts w:ascii="Arial" w:eastAsia="Times New Roman" w:hAnsi="Arial" w:cs="Arial"/>
            <w:lang w:eastAsia="cs-CZ"/>
          </w:rPr>
          <w:delText xml:space="preserve">částečné náhrady výdajů </w:delText>
        </w:r>
        <w:r w:rsidR="00AE2F21" w:rsidDel="00270FD3">
          <w:rPr>
            <w:rFonts w:ascii="Arial" w:eastAsia="Times New Roman" w:hAnsi="Arial" w:cs="Arial"/>
            <w:lang w:eastAsia="cs-CZ"/>
          </w:rPr>
          <w:delText xml:space="preserve">tehdy, pokud náhrady výdajů </w:delText>
        </w:r>
        <w:r w:rsidR="00AE2F21" w:rsidRPr="001E29F7" w:rsidDel="00270FD3">
          <w:rPr>
            <w:rFonts w:ascii="Arial" w:eastAsia="Times New Roman" w:hAnsi="Arial" w:cs="Arial"/>
            <w:lang w:eastAsia="cs-CZ"/>
          </w:rPr>
          <w:delText>poskytova</w:delText>
        </w:r>
        <w:r w:rsidR="00AE2F21" w:rsidDel="00270FD3">
          <w:rPr>
            <w:rFonts w:ascii="Arial" w:eastAsia="Times New Roman" w:hAnsi="Arial" w:cs="Arial"/>
            <w:lang w:eastAsia="cs-CZ"/>
          </w:rPr>
          <w:delText>né</w:delText>
        </w:r>
        <w:r w:rsidR="00AE2F21" w:rsidRPr="001E29F7" w:rsidDel="00270FD3">
          <w:rPr>
            <w:rFonts w:ascii="Arial" w:eastAsia="Times New Roman" w:hAnsi="Arial" w:cs="Arial"/>
            <w:lang w:eastAsia="cs-CZ"/>
          </w:rPr>
          <w:delText xml:space="preserve"> mezinárodní organizací, </w:delText>
        </w:r>
        <w:r w:rsidR="00AE2F21" w:rsidDel="00270FD3">
          <w:rPr>
            <w:rFonts w:ascii="Arial" w:eastAsia="Times New Roman" w:hAnsi="Arial" w:cs="Arial"/>
            <w:lang w:eastAsia="cs-CZ"/>
          </w:rPr>
          <w:delText>jsou</w:delText>
        </w:r>
        <w:r w:rsidR="00AE2F21" w:rsidRPr="001E29F7" w:rsidDel="00270FD3">
          <w:rPr>
            <w:rFonts w:ascii="Arial" w:eastAsia="Times New Roman" w:hAnsi="Arial" w:cs="Arial"/>
            <w:lang w:eastAsia="cs-CZ"/>
          </w:rPr>
          <w:delText xml:space="preserve"> nižší, než </w:delText>
        </w:r>
        <w:r w:rsidR="00AE2F21" w:rsidDel="00270FD3">
          <w:rPr>
            <w:rFonts w:ascii="Arial" w:eastAsia="Times New Roman" w:hAnsi="Arial" w:cs="Arial"/>
            <w:lang w:eastAsia="cs-CZ"/>
          </w:rPr>
          <w:delText>jaké</w:delText>
        </w:r>
        <w:r w:rsidR="00AE2F21" w:rsidRPr="001E29F7" w:rsidDel="00270FD3">
          <w:rPr>
            <w:rFonts w:ascii="Arial" w:eastAsia="Times New Roman" w:hAnsi="Arial" w:cs="Arial"/>
            <w:lang w:eastAsia="cs-CZ"/>
          </w:rPr>
          <w:delText xml:space="preserve"> by </w:delText>
        </w:r>
        <w:r w:rsidR="00AE2F21" w:rsidRPr="005D3A07" w:rsidDel="00270FD3">
          <w:rPr>
            <w:rFonts w:ascii="Arial" w:eastAsia="Times New Roman" w:hAnsi="Arial" w:cs="Arial"/>
            <w:color w:val="FF0000"/>
            <w:lang w:eastAsia="cs-CZ"/>
          </w:rPr>
          <w:delText xml:space="preserve">státnímu zaměstnanci/státní zaměstnankyni </w:delText>
        </w:r>
        <w:r w:rsidR="00AE2F21" w:rsidRPr="001E29F7" w:rsidDel="00270FD3">
          <w:rPr>
            <w:rFonts w:ascii="Arial" w:eastAsia="Times New Roman" w:hAnsi="Arial" w:cs="Arial"/>
            <w:lang w:eastAsia="cs-CZ"/>
          </w:rPr>
          <w:delText>příslušel</w:delText>
        </w:r>
        <w:r w:rsidR="00AE2F21" w:rsidDel="00270FD3">
          <w:rPr>
            <w:rFonts w:ascii="Arial" w:eastAsia="Times New Roman" w:hAnsi="Arial" w:cs="Arial"/>
            <w:lang w:eastAsia="cs-CZ"/>
          </w:rPr>
          <w:delText>y</w:delText>
        </w:r>
        <w:r w:rsidR="00AE2F21" w:rsidRPr="001E29F7" w:rsidDel="00270FD3">
          <w:rPr>
            <w:rFonts w:ascii="Arial" w:eastAsia="Times New Roman" w:hAnsi="Arial" w:cs="Arial"/>
            <w:lang w:eastAsia="cs-CZ"/>
          </w:rPr>
          <w:delText>, kdyby byl</w:delText>
        </w:r>
        <w:r w:rsidR="005D3A07" w:rsidDel="00270FD3">
          <w:rPr>
            <w:rFonts w:ascii="Arial" w:eastAsia="Times New Roman" w:hAnsi="Arial" w:cs="Arial"/>
            <w:lang w:eastAsia="cs-CZ"/>
          </w:rPr>
          <w:delText>y</w:delText>
        </w:r>
        <w:r w:rsidR="00AE2F21" w:rsidRPr="001E29F7" w:rsidDel="00270FD3">
          <w:rPr>
            <w:rFonts w:ascii="Arial" w:eastAsia="Times New Roman" w:hAnsi="Arial" w:cs="Arial"/>
            <w:lang w:eastAsia="cs-CZ"/>
          </w:rPr>
          <w:delText xml:space="preserve"> </w:delText>
        </w:r>
        <w:r w:rsidR="00AE2F21" w:rsidRPr="005D3A07" w:rsidDel="00270FD3">
          <w:rPr>
            <w:rFonts w:ascii="Arial" w:eastAsia="Times New Roman" w:hAnsi="Arial" w:cs="Arial"/>
            <w:lang w:eastAsia="cs-CZ"/>
          </w:rPr>
          <w:delText>hrazeny</w:delText>
        </w:r>
        <w:r w:rsidR="00AE2F21" w:rsidDel="00270FD3">
          <w:rPr>
            <w:rFonts w:ascii="Arial" w:eastAsia="Times New Roman" w:hAnsi="Arial" w:cs="Arial"/>
            <w:lang w:eastAsia="cs-CZ"/>
          </w:rPr>
          <w:delText xml:space="preserve"> </w:delText>
        </w:r>
        <w:r w:rsidR="005D3A07" w:rsidDel="00270FD3">
          <w:rPr>
            <w:rFonts w:ascii="Arial" w:eastAsia="Times New Roman" w:hAnsi="Arial" w:cs="Arial"/>
            <w:lang w:eastAsia="cs-CZ"/>
          </w:rPr>
          <w:delText xml:space="preserve">vysílajícím </w:delText>
        </w:r>
        <w:r w:rsidR="00AE2F21" w:rsidRPr="001E29F7" w:rsidDel="00270FD3">
          <w:rPr>
            <w:rFonts w:ascii="Arial" w:eastAsia="Times New Roman" w:hAnsi="Arial" w:cs="Arial"/>
            <w:lang w:eastAsia="cs-CZ"/>
          </w:rPr>
          <w:delText>služebním úřadem.</w:delText>
        </w:r>
      </w:del>
    </w:p>
    <w:p w14:paraId="4F94B4A6" w14:textId="55492885" w:rsidR="00AE2F21" w:rsidDel="00270FD3" w:rsidRDefault="00AE2F21">
      <w:pPr>
        <w:overflowPunct w:val="0"/>
        <w:adjustRightInd w:val="0"/>
        <w:spacing w:after="0" w:line="240" w:lineRule="auto"/>
        <w:jc w:val="both"/>
        <w:rPr>
          <w:del w:id="8" w:author="Richtr Michal, Mgr." w:date="2025-03-31T10:00:00Z" w16du:dateUtc="2025-03-31T08:00:00Z"/>
          <w:rFonts w:ascii="Arial" w:eastAsia="Times New Roman" w:hAnsi="Arial" w:cs="Arial"/>
          <w:lang w:eastAsia="cs-CZ"/>
        </w:rPr>
      </w:pPr>
    </w:p>
    <w:p w14:paraId="06D32B9E" w14:textId="41BB86A5" w:rsidR="00AE2F21" w:rsidDel="00270FD3" w:rsidRDefault="00AE2F21">
      <w:pPr>
        <w:overflowPunct w:val="0"/>
        <w:adjustRightInd w:val="0"/>
        <w:spacing w:after="0" w:line="240" w:lineRule="auto"/>
        <w:jc w:val="both"/>
        <w:rPr>
          <w:del w:id="9" w:author="Richtr Michal, Mgr." w:date="2025-03-31T10:00:00Z" w16du:dateUtc="2025-03-31T08:00:00Z"/>
          <w:rFonts w:ascii="Arial" w:eastAsia="Times New Roman" w:hAnsi="Arial" w:cs="Arial"/>
          <w:lang w:eastAsia="cs-CZ"/>
        </w:rPr>
      </w:pPr>
      <w:del w:id="10" w:author="Richtr Michal, Mgr." w:date="2025-03-31T10:00:00Z" w16du:dateUtc="2025-03-31T08:00:00Z">
        <w:r w:rsidDel="00270FD3">
          <w:rPr>
            <w:rFonts w:ascii="Arial" w:eastAsia="Times New Roman" w:hAnsi="Arial" w:cs="Arial"/>
            <w:lang w:eastAsia="cs-CZ"/>
          </w:rPr>
          <w:delText xml:space="preserve">Na základě rozhodnutí </w:delText>
        </w:r>
        <w:r w:rsidRPr="005D3A07" w:rsidDel="00270FD3">
          <w:rPr>
            <w:rFonts w:ascii="Arial" w:eastAsia="Times New Roman" w:hAnsi="Arial" w:cs="Arial"/>
            <w:i/>
            <w:iCs/>
            <w:color w:val="FF0000"/>
            <w:lang w:eastAsia="cs-CZ"/>
          </w:rPr>
          <w:delText>(uveďte číslo jednací nebo jinou identifikaci dokumentu vydaného mezinárodní organizací a název mezinárodní organizace)</w:delText>
        </w:r>
        <w:r w:rsidRPr="005D3A07" w:rsidDel="00270FD3">
          <w:rPr>
            <w:rFonts w:ascii="Arial" w:eastAsia="Times New Roman" w:hAnsi="Arial" w:cs="Arial"/>
            <w:color w:val="FF0000"/>
            <w:lang w:eastAsia="cs-CZ"/>
          </w:rPr>
          <w:delText xml:space="preserve"> </w:delText>
        </w:r>
        <w:r w:rsidDel="00270FD3">
          <w:rPr>
            <w:rFonts w:ascii="Arial" w:eastAsia="Times New Roman" w:hAnsi="Arial" w:cs="Arial"/>
            <w:lang w:eastAsia="cs-CZ"/>
          </w:rPr>
          <w:delText xml:space="preserve">přísluší </w:delText>
        </w:r>
        <w:r w:rsidRPr="005D3A07" w:rsidDel="00270FD3">
          <w:rPr>
            <w:rFonts w:ascii="Arial" w:eastAsia="Times New Roman" w:hAnsi="Arial" w:cs="Arial"/>
            <w:color w:val="FF0000"/>
            <w:lang w:eastAsia="cs-CZ"/>
          </w:rPr>
          <w:delText xml:space="preserve">státnímu zaměstnanci/státní zaměstnankyni </w:delText>
        </w:r>
        <w:r w:rsidDel="00270FD3">
          <w:rPr>
            <w:rFonts w:ascii="Arial" w:eastAsia="Times New Roman" w:hAnsi="Arial" w:cs="Arial"/>
            <w:lang w:eastAsia="cs-CZ"/>
          </w:rPr>
          <w:delText xml:space="preserve">náhrady výdajů v celkové výši </w:delText>
        </w:r>
        <w:r w:rsidR="00986A67" w:rsidRPr="00BB304C" w:rsidDel="00270FD3">
          <w:rPr>
            <w:rFonts w:ascii="Arial" w:hAnsi="Arial" w:cs="Arial"/>
            <w:bCs/>
            <w:color w:val="FF0000"/>
          </w:rPr>
          <w:delText>XX XXX</w:delText>
        </w:r>
        <w:r w:rsidDel="00270FD3">
          <w:rPr>
            <w:rFonts w:ascii="Arial" w:eastAsia="Times New Roman" w:hAnsi="Arial" w:cs="Arial"/>
            <w:lang w:eastAsia="cs-CZ"/>
          </w:rPr>
          <w:delText xml:space="preserve"> </w:delText>
        </w:r>
        <w:r w:rsidR="005D3A07" w:rsidRPr="005868C5" w:rsidDel="00270FD3">
          <w:rPr>
            <w:rFonts w:ascii="Arial" w:eastAsia="Times New Roman" w:hAnsi="Arial" w:cs="Arial"/>
            <w:i/>
            <w:iCs/>
            <w:color w:val="FF0000"/>
            <w:lang w:eastAsia="cs-CZ"/>
          </w:rPr>
          <w:delText>(měna podle rozhodnutí mezinárodní organizace)</w:delText>
        </w:r>
        <w:r w:rsidDel="00270FD3">
          <w:rPr>
            <w:rFonts w:ascii="Arial" w:eastAsia="Times New Roman" w:hAnsi="Arial" w:cs="Arial"/>
            <w:lang w:eastAsia="cs-CZ"/>
          </w:rPr>
          <w:delText>.</w:delText>
        </w:r>
      </w:del>
    </w:p>
    <w:p w14:paraId="44C03F55" w14:textId="52294573" w:rsidR="00AE2F21" w:rsidDel="00270FD3" w:rsidRDefault="00AE2F21">
      <w:pPr>
        <w:overflowPunct w:val="0"/>
        <w:adjustRightInd w:val="0"/>
        <w:spacing w:after="0" w:line="240" w:lineRule="auto"/>
        <w:jc w:val="both"/>
        <w:rPr>
          <w:del w:id="11" w:author="Richtr Michal, Mgr." w:date="2025-03-31T10:00:00Z" w16du:dateUtc="2025-03-31T08:00:00Z"/>
          <w:rFonts w:ascii="Arial" w:eastAsia="Times New Roman" w:hAnsi="Arial" w:cs="Arial"/>
          <w:lang w:eastAsia="cs-CZ"/>
        </w:rPr>
      </w:pPr>
    </w:p>
    <w:p w14:paraId="59021C20" w14:textId="7E106E65" w:rsidR="00AE2F21" w:rsidDel="00270FD3" w:rsidRDefault="005D3A07">
      <w:pPr>
        <w:overflowPunct w:val="0"/>
        <w:adjustRightInd w:val="0"/>
        <w:spacing w:after="0" w:line="240" w:lineRule="auto"/>
        <w:jc w:val="both"/>
        <w:rPr>
          <w:del w:id="12" w:author="Richtr Michal, Mgr." w:date="2025-03-31T10:00:00Z" w16du:dateUtc="2025-03-31T08:00:00Z"/>
          <w:rFonts w:ascii="Arial" w:eastAsia="Times New Roman" w:hAnsi="Arial" w:cs="Arial"/>
          <w:lang w:eastAsia="cs-CZ"/>
        </w:rPr>
      </w:pPr>
      <w:del w:id="13" w:author="Richtr Michal, Mgr." w:date="2025-03-31T10:00:00Z" w16du:dateUtc="2025-03-31T08:00:00Z">
        <w:r w:rsidDel="00270FD3">
          <w:rPr>
            <w:rFonts w:ascii="Arial" w:eastAsia="Times New Roman" w:hAnsi="Arial" w:cs="Arial"/>
            <w:lang w:eastAsia="cs-CZ"/>
          </w:rPr>
          <w:delText xml:space="preserve">Pokud by </w:delText>
        </w:r>
        <w:r w:rsidRPr="00F546DF" w:rsidDel="00270FD3">
          <w:rPr>
            <w:rFonts w:ascii="Arial" w:eastAsia="Times New Roman" w:hAnsi="Arial" w:cs="Arial"/>
            <w:i/>
            <w:iCs/>
            <w:color w:val="FF0000"/>
            <w:lang w:eastAsia="cs-CZ"/>
          </w:rPr>
          <w:delText>(označení mezinárodní organizace)</w:delText>
        </w:r>
        <w:r w:rsidRPr="003E72F9" w:rsidDel="00270FD3">
          <w:rPr>
            <w:rFonts w:ascii="Arial" w:eastAsia="Times New Roman" w:hAnsi="Arial" w:cs="Arial"/>
            <w:lang w:eastAsia="cs-CZ"/>
          </w:rPr>
          <w:delText xml:space="preserve"> </w:delText>
        </w:r>
        <w:r w:rsidDel="00270FD3">
          <w:rPr>
            <w:rFonts w:ascii="Arial" w:eastAsia="Times New Roman" w:hAnsi="Arial" w:cs="Arial"/>
            <w:lang w:eastAsia="cs-CZ"/>
          </w:rPr>
          <w:delText xml:space="preserve">nehradila náhrady výdajů </w:delText>
        </w:r>
        <w:r w:rsidRPr="00EA1ED8" w:rsidDel="00270FD3">
          <w:rPr>
            <w:rFonts w:ascii="Arial" w:eastAsia="Times New Roman" w:hAnsi="Arial" w:cs="Arial"/>
            <w:color w:val="FF0000"/>
            <w:lang w:eastAsia="cs-CZ"/>
          </w:rPr>
          <w:delText>státního zaměstnance/státní zaměstnankyně</w:delText>
        </w:r>
        <w:r w:rsidDel="00270FD3">
          <w:rPr>
            <w:rFonts w:ascii="Arial" w:eastAsia="Times New Roman" w:hAnsi="Arial" w:cs="Arial"/>
            <w:lang w:eastAsia="cs-CZ"/>
          </w:rPr>
          <w:delText xml:space="preserve">, příslušely by </w:delText>
        </w:r>
        <w:r w:rsidRPr="00AF3355" w:rsidDel="00270FD3">
          <w:rPr>
            <w:rFonts w:ascii="Arial" w:eastAsia="Times New Roman" w:hAnsi="Arial" w:cs="Arial"/>
            <w:color w:val="FF0000"/>
            <w:lang w:eastAsia="cs-CZ"/>
          </w:rPr>
          <w:delText xml:space="preserve">mu/jí </w:delText>
        </w:r>
        <w:r w:rsidDel="00270FD3">
          <w:rPr>
            <w:rFonts w:ascii="Arial" w:eastAsia="Times New Roman" w:hAnsi="Arial" w:cs="Arial"/>
            <w:lang w:eastAsia="cs-CZ"/>
          </w:rPr>
          <w:delText>náhrady výdajů stanoven</w:delText>
        </w:r>
        <w:r w:rsidR="004812E9" w:rsidDel="00270FD3">
          <w:rPr>
            <w:rFonts w:ascii="Arial" w:eastAsia="Times New Roman" w:hAnsi="Arial" w:cs="Arial"/>
            <w:lang w:eastAsia="cs-CZ"/>
          </w:rPr>
          <w:delText>é</w:delText>
        </w:r>
        <w:r w:rsidDel="00270FD3">
          <w:rPr>
            <w:rFonts w:ascii="Arial" w:eastAsia="Times New Roman" w:hAnsi="Arial" w:cs="Arial"/>
            <w:lang w:eastAsia="cs-CZ"/>
          </w:rPr>
          <w:delText xml:space="preserve"> služebním orgánem v celkové výši </w:delText>
        </w:r>
        <w:r w:rsidR="00986A67" w:rsidRPr="00BB304C" w:rsidDel="00270FD3">
          <w:rPr>
            <w:rFonts w:ascii="Arial" w:hAnsi="Arial" w:cs="Arial"/>
            <w:bCs/>
            <w:color w:val="FF0000"/>
          </w:rPr>
          <w:delText>XX XXX</w:delText>
        </w:r>
        <w:r w:rsidDel="00270FD3">
          <w:rPr>
            <w:rFonts w:ascii="Arial" w:eastAsia="Times New Roman" w:hAnsi="Arial" w:cs="Arial"/>
            <w:lang w:eastAsia="cs-CZ"/>
          </w:rPr>
          <w:delText xml:space="preserve"> </w:delText>
        </w:r>
        <w:r w:rsidR="004F27EF" w:rsidDel="00270FD3">
          <w:rPr>
            <w:rFonts w:ascii="Arial" w:hAnsi="Arial" w:cs="Arial"/>
            <w:i/>
            <w:color w:val="FF0000"/>
          </w:rPr>
          <w:delText>(</w:delText>
        </w:r>
        <w:r w:rsidR="004812E9" w:rsidRPr="005868C5" w:rsidDel="00270FD3">
          <w:rPr>
            <w:rFonts w:ascii="Arial" w:hAnsi="Arial" w:cs="Arial"/>
            <w:bCs/>
            <w:i/>
            <w:iCs/>
            <w:color w:val="FF0000"/>
          </w:rPr>
          <w:delText>měna dle přílohy k</w:delText>
        </w:r>
        <w:r w:rsidR="004812E9" w:rsidDel="00270FD3">
          <w:rPr>
            <w:rFonts w:ascii="Arial" w:hAnsi="Arial" w:cs="Arial"/>
            <w:bCs/>
            <w:i/>
            <w:iCs/>
            <w:color w:val="FF0000"/>
          </w:rPr>
          <w:delText> </w:delText>
        </w:r>
        <w:r w:rsidR="004812E9" w:rsidRPr="005868C5" w:rsidDel="00270FD3">
          <w:rPr>
            <w:rFonts w:ascii="Arial" w:hAnsi="Arial" w:cs="Arial"/>
            <w:bCs/>
            <w:i/>
            <w:iCs/>
            <w:color w:val="FF0000"/>
          </w:rPr>
          <w:delText>nařízení vlády č. 62/1994 Sb</w:delText>
        </w:r>
        <w:r w:rsidR="004812E9" w:rsidDel="00270FD3">
          <w:rPr>
            <w:rFonts w:ascii="Arial" w:hAnsi="Arial" w:cs="Arial"/>
            <w:i/>
            <w:color w:val="FF0000"/>
          </w:rPr>
          <w:delText xml:space="preserve">. Podle tohoto nařízení rovněž odůvodněte výši náhrady zvýšených životních nákladů, případně </w:delText>
        </w:r>
        <w:r w:rsidR="00F7705E" w:rsidDel="00270FD3">
          <w:rPr>
            <w:rFonts w:ascii="Arial" w:hAnsi="Arial" w:cs="Arial"/>
            <w:i/>
            <w:color w:val="FF0000"/>
          </w:rPr>
          <w:delText>také</w:delText>
        </w:r>
        <w:r w:rsidR="004812E9" w:rsidDel="00270FD3">
          <w:rPr>
            <w:rFonts w:ascii="Arial" w:hAnsi="Arial" w:cs="Arial"/>
            <w:i/>
            <w:color w:val="FF0000"/>
          </w:rPr>
          <w:delText xml:space="preserve"> uveďte a odůvodněte poskytnutí dalších fakultativních náhrad výdajů</w:delText>
        </w:r>
        <w:r w:rsidR="004812E9" w:rsidDel="00270FD3">
          <w:rPr>
            <w:rFonts w:ascii="Arial" w:eastAsia="Times New Roman" w:hAnsi="Arial" w:cs="Arial"/>
            <w:i/>
            <w:color w:val="FF0000"/>
            <w:lang w:eastAsia="cs-CZ"/>
          </w:rPr>
          <w:delText>.)</w:delText>
        </w:r>
      </w:del>
    </w:p>
    <w:p w14:paraId="67D09842" w14:textId="57680CD4" w:rsidR="00AE2F21" w:rsidDel="00270FD3" w:rsidRDefault="00AE2F21">
      <w:pPr>
        <w:overflowPunct w:val="0"/>
        <w:adjustRightInd w:val="0"/>
        <w:spacing w:after="0" w:line="240" w:lineRule="auto"/>
        <w:jc w:val="both"/>
        <w:rPr>
          <w:del w:id="14" w:author="Richtr Michal, Mgr." w:date="2025-03-31T10:00:00Z" w16du:dateUtc="2025-03-31T08:00:00Z"/>
          <w:rFonts w:ascii="Arial" w:eastAsia="Times New Roman" w:hAnsi="Arial" w:cs="Arial"/>
          <w:lang w:eastAsia="cs-CZ"/>
        </w:rPr>
      </w:pPr>
    </w:p>
    <w:p w14:paraId="399325F7" w14:textId="7E76668C" w:rsidR="004F27EF" w:rsidRDefault="004F27EF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del w:id="15" w:author="Richtr Michal, Mgr." w:date="2025-03-31T10:00:00Z" w16du:dateUtc="2025-03-31T08:00:00Z">
        <w:r w:rsidRPr="00AE2F21" w:rsidDel="00270FD3">
          <w:rPr>
            <w:rFonts w:ascii="Arial" w:eastAsia="Times New Roman" w:hAnsi="Arial" w:cs="Arial"/>
            <w:iCs/>
            <w:lang w:eastAsia="cs-CZ"/>
          </w:rPr>
          <w:delText xml:space="preserve">Na základě </w:delText>
        </w:r>
        <w:r w:rsidRPr="00893C07" w:rsidDel="00270FD3">
          <w:rPr>
            <w:rFonts w:ascii="Arial" w:eastAsia="Times New Roman" w:hAnsi="Arial" w:cs="Arial"/>
            <w:iCs/>
            <w:lang w:eastAsia="cs-CZ"/>
          </w:rPr>
          <w:delText xml:space="preserve">rozdílu mezi 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>náhradami výdajů</w:delText>
        </w:r>
        <w:r w:rsidRPr="00893C07" w:rsidDel="00270FD3">
          <w:rPr>
            <w:rFonts w:ascii="Arial" w:eastAsia="Times New Roman" w:hAnsi="Arial" w:cs="Arial"/>
            <w:iCs/>
            <w:lang w:eastAsia="cs-CZ"/>
          </w:rPr>
          <w:delText xml:space="preserve"> poskytovaným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>i</w:delText>
        </w:r>
        <w:r w:rsidR="004812E9" w:rsidDel="00270FD3">
          <w:rPr>
            <w:rFonts w:ascii="Arial" w:eastAsia="Times New Roman" w:hAnsi="Arial" w:cs="Arial"/>
            <w:iCs/>
            <w:lang w:eastAsia="cs-CZ"/>
          </w:rPr>
          <w:delText xml:space="preserve"> </w:delText>
        </w:r>
        <w:r w:rsidR="004812E9" w:rsidRPr="00F546DF" w:rsidDel="00270FD3">
          <w:rPr>
            <w:rFonts w:ascii="Arial" w:eastAsia="Times New Roman" w:hAnsi="Arial" w:cs="Arial"/>
            <w:i/>
            <w:iCs/>
            <w:color w:val="FF0000"/>
            <w:lang w:eastAsia="cs-CZ"/>
          </w:rPr>
          <w:delText>(označení mezinárodní organizace)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 xml:space="preserve"> </w:delText>
        </w:r>
        <w:r w:rsidRPr="00893C07" w:rsidDel="00270FD3">
          <w:rPr>
            <w:rFonts w:ascii="Arial" w:eastAsia="Times New Roman" w:hAnsi="Arial" w:cs="Arial"/>
            <w:iCs/>
            <w:lang w:eastAsia="cs-CZ"/>
          </w:rPr>
          <w:delText xml:space="preserve">a 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>náhradami výdajů, jaké</w:delText>
        </w:r>
        <w:r w:rsidRPr="00893C07" w:rsidDel="00270FD3">
          <w:rPr>
            <w:rFonts w:ascii="Arial" w:eastAsia="Times New Roman" w:hAnsi="Arial" w:cs="Arial"/>
            <w:iCs/>
            <w:lang w:eastAsia="cs-CZ"/>
          </w:rPr>
          <w:delText xml:space="preserve"> by </w:delText>
        </w:r>
        <w:r w:rsidRPr="004812E9" w:rsidDel="00270FD3">
          <w:rPr>
            <w:rFonts w:ascii="Arial" w:eastAsia="Times New Roman" w:hAnsi="Arial" w:cs="Arial"/>
            <w:iCs/>
            <w:color w:val="FF0000"/>
            <w:lang w:eastAsia="cs-CZ"/>
          </w:rPr>
          <w:delText xml:space="preserve">státnímu zaměstnanci/státní zaměstnankyni </w:delText>
        </w:r>
        <w:r w:rsidRPr="00893C07" w:rsidDel="00270FD3">
          <w:rPr>
            <w:rFonts w:ascii="Arial" w:eastAsia="Times New Roman" w:hAnsi="Arial" w:cs="Arial"/>
            <w:iCs/>
            <w:lang w:eastAsia="cs-CZ"/>
          </w:rPr>
          <w:delText>příslušel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>y</w:delText>
        </w:r>
        <w:r w:rsidRPr="00893C07" w:rsidDel="00270FD3">
          <w:rPr>
            <w:rFonts w:ascii="Arial" w:eastAsia="Times New Roman" w:hAnsi="Arial" w:cs="Arial"/>
            <w:iCs/>
            <w:lang w:eastAsia="cs-CZ"/>
          </w:rPr>
          <w:delText>, kdyby je</w:delText>
        </w:r>
        <w:r w:rsidR="004812E9" w:rsidDel="00270FD3">
          <w:rPr>
            <w:rFonts w:ascii="Arial" w:eastAsia="Times New Roman" w:hAnsi="Arial" w:cs="Arial"/>
            <w:iCs/>
            <w:lang w:eastAsia="cs-CZ"/>
          </w:rPr>
          <w:delText xml:space="preserve"> hradil</w:delText>
        </w:r>
        <w:r w:rsidRPr="00893C07" w:rsidDel="00270FD3">
          <w:rPr>
            <w:rFonts w:ascii="Arial" w:eastAsia="Times New Roman" w:hAnsi="Arial" w:cs="Arial"/>
            <w:iCs/>
            <w:lang w:eastAsia="cs-CZ"/>
          </w:rPr>
          <w:delText xml:space="preserve"> </w:delText>
        </w:r>
        <w:r w:rsidRPr="004812E9" w:rsidDel="00270FD3">
          <w:rPr>
            <w:rFonts w:ascii="Arial" w:eastAsia="Times New Roman" w:hAnsi="Arial" w:cs="Arial"/>
            <w:i/>
            <w:color w:val="FF0000"/>
            <w:lang w:eastAsia="cs-CZ"/>
          </w:rPr>
          <w:delText>(</w:delText>
        </w:r>
        <w:r w:rsidR="004812E9" w:rsidDel="00270FD3">
          <w:rPr>
            <w:rFonts w:ascii="Arial" w:eastAsia="Times New Roman" w:hAnsi="Arial" w:cs="Arial"/>
            <w:i/>
            <w:color w:val="FF0000"/>
            <w:lang w:eastAsia="cs-CZ"/>
          </w:rPr>
          <w:delText>označení</w:delText>
        </w:r>
        <w:r w:rsidRPr="004812E9" w:rsidDel="00270FD3">
          <w:rPr>
            <w:rFonts w:ascii="Arial" w:eastAsia="Times New Roman" w:hAnsi="Arial" w:cs="Arial"/>
            <w:i/>
            <w:color w:val="FF0000"/>
            <w:lang w:eastAsia="cs-CZ"/>
          </w:rPr>
          <w:delText xml:space="preserve"> </w:delText>
        </w:r>
        <w:r w:rsidR="00472209" w:rsidDel="00270FD3">
          <w:rPr>
            <w:rFonts w:ascii="Arial" w:eastAsia="Times New Roman" w:hAnsi="Arial" w:cs="Arial"/>
            <w:i/>
            <w:color w:val="FF0000"/>
            <w:lang w:eastAsia="cs-CZ"/>
          </w:rPr>
          <w:delText>služebního</w:delText>
        </w:r>
        <w:r w:rsidRPr="004812E9" w:rsidDel="00270FD3">
          <w:rPr>
            <w:rFonts w:ascii="Arial" w:eastAsia="Times New Roman" w:hAnsi="Arial" w:cs="Arial"/>
            <w:i/>
            <w:color w:val="FF0000"/>
            <w:lang w:eastAsia="cs-CZ"/>
          </w:rPr>
          <w:delText xml:space="preserve"> úřadu)</w:delText>
        </w:r>
        <w:r w:rsidRPr="004812E9" w:rsidDel="00270FD3">
          <w:rPr>
            <w:rFonts w:ascii="Arial" w:eastAsia="Times New Roman" w:hAnsi="Arial" w:cs="Arial"/>
            <w:iCs/>
            <w:lang w:eastAsia="cs-CZ"/>
          </w:rPr>
          <w:delText>,</w:delText>
        </w:r>
        <w:r w:rsidDel="00270FD3">
          <w:rPr>
            <w:rFonts w:ascii="Arial" w:eastAsia="Times New Roman" w:hAnsi="Arial" w:cs="Arial"/>
            <w:iCs/>
            <w:color w:val="FF0000"/>
            <w:lang w:eastAsia="cs-CZ"/>
          </w:rPr>
          <w:delText xml:space="preserve"> 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 xml:space="preserve">přísluší </w:delText>
        </w:r>
        <w:r w:rsidRPr="004812E9" w:rsidDel="00270FD3">
          <w:rPr>
            <w:rFonts w:ascii="Arial" w:eastAsia="Times New Roman" w:hAnsi="Arial" w:cs="Arial"/>
            <w:iCs/>
            <w:color w:val="FF0000"/>
            <w:lang w:eastAsia="cs-CZ"/>
          </w:rPr>
          <w:delText xml:space="preserve">státnímu zaměstnanci/státní zaměstnankyni 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>částečné náhrady výdajů</w:delText>
        </w:r>
        <w:r w:rsidRPr="00893C07" w:rsidDel="00270FD3">
          <w:rPr>
            <w:rFonts w:ascii="Arial" w:eastAsia="Times New Roman" w:hAnsi="Arial" w:cs="Arial"/>
            <w:iCs/>
            <w:lang w:eastAsia="cs-CZ"/>
          </w:rPr>
          <w:delText xml:space="preserve"> 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 xml:space="preserve">ve výši </w:delText>
        </w:r>
        <w:r w:rsidR="000F3484" w:rsidRPr="00BB304C" w:rsidDel="00270FD3">
          <w:rPr>
            <w:rFonts w:ascii="Arial" w:hAnsi="Arial" w:cs="Arial"/>
            <w:bCs/>
            <w:color w:val="FF0000"/>
          </w:rPr>
          <w:delText>XX XXX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 xml:space="preserve"> </w:delText>
        </w:r>
        <w:r w:rsidR="004812E9" w:rsidRPr="005D3A07" w:rsidDel="00270FD3">
          <w:rPr>
            <w:rFonts w:ascii="Arial" w:hAnsi="Arial" w:cs="Arial"/>
            <w:bCs/>
            <w:i/>
            <w:iCs/>
            <w:color w:val="FF0000"/>
          </w:rPr>
          <w:delText>(</w:delText>
        </w:r>
        <w:r w:rsidR="004812E9" w:rsidRPr="005868C5" w:rsidDel="00270FD3">
          <w:rPr>
            <w:rFonts w:ascii="Arial" w:hAnsi="Arial" w:cs="Arial"/>
            <w:bCs/>
            <w:i/>
            <w:iCs/>
            <w:color w:val="FF0000"/>
          </w:rPr>
          <w:delText>měna dle přílohy k nařízení vlády č. 62/1994 Sb.)</w:delText>
        </w:r>
        <w:r w:rsidDel="00270FD3">
          <w:rPr>
            <w:rFonts w:ascii="Arial" w:eastAsia="Times New Roman" w:hAnsi="Arial" w:cs="Arial"/>
            <w:iCs/>
            <w:lang w:eastAsia="cs-CZ"/>
          </w:rPr>
          <w:delText>.</w:delText>
        </w:r>
      </w:del>
    </w:p>
    <w:p w14:paraId="2C3B3917" w14:textId="77777777" w:rsidR="00B7352D" w:rsidRDefault="00B7352D" w:rsidP="00BA1898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7A3F68" w14:textId="77777777" w:rsidR="00654AA8" w:rsidRPr="006B4DB7" w:rsidRDefault="00654AA8" w:rsidP="00654AA8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6B4DB7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79DF6C18" w14:textId="65CA006D" w:rsidR="00654AA8" w:rsidRPr="006B4DB7" w:rsidRDefault="00654AA8" w:rsidP="00654AA8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6B4DB7">
        <w:rPr>
          <w:rFonts w:ascii="Arial" w:hAnsi="Arial" w:cs="Arial"/>
        </w:rPr>
        <w:t xml:space="preserve">Proti tomuto rozhodnutí lze </w:t>
      </w:r>
      <w:r w:rsidRPr="006B4DB7">
        <w:rPr>
          <w:rFonts w:ascii="Arial" w:eastAsia="Times New Roman" w:hAnsi="Arial" w:cs="Arial"/>
          <w:lang w:eastAsia="cs-CZ"/>
        </w:rPr>
        <w:t xml:space="preserve">podle § 81 a násl. zákona č. 500/2004 Sb., správní řád, ve znění pozdějších předpisů, </w:t>
      </w:r>
      <w:r w:rsidRPr="006B4DB7">
        <w:rPr>
          <w:rFonts w:ascii="Arial" w:hAnsi="Arial" w:cs="Arial"/>
        </w:rPr>
        <w:t xml:space="preserve">podat odvolání u </w:t>
      </w:r>
      <w:r w:rsidRPr="006B4DB7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6B4DB7">
        <w:rPr>
          <w:rFonts w:ascii="Arial" w:hAnsi="Arial" w:cs="Arial"/>
        </w:rPr>
        <w:t xml:space="preserve">, a to do 15 dnů ode dne jeho oznámení. Odvolacím orgánem je </w:t>
      </w:r>
      <w:r w:rsidRPr="006B4DB7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0F3484">
        <w:rPr>
          <w:rFonts w:ascii="Arial" w:eastAsia="Times New Roman" w:hAnsi="Arial" w:cs="Arial"/>
          <w:lang w:eastAsia="cs-CZ"/>
        </w:rPr>
        <w:t>,</w:t>
      </w:r>
      <w:r w:rsidRPr="006B4DB7">
        <w:rPr>
          <w:rFonts w:ascii="Arial" w:hAnsi="Arial" w:cs="Arial"/>
        </w:rPr>
        <w:t xml:space="preserve"> jako nadřízený služební orgán podle § 162 odst. 4 </w:t>
      </w:r>
      <w:r w:rsidRPr="006B4DB7">
        <w:rPr>
          <w:rFonts w:ascii="Arial" w:eastAsia="Times New Roman" w:hAnsi="Arial" w:cs="Arial"/>
          <w:lang w:eastAsia="cs-CZ"/>
        </w:rPr>
        <w:t xml:space="preserve">písm. </w:t>
      </w:r>
      <w:r w:rsidRPr="006B4DB7">
        <w:rPr>
          <w:rFonts w:ascii="Arial" w:eastAsia="Times New Roman" w:hAnsi="Arial" w:cs="Arial"/>
          <w:color w:val="FF0000"/>
          <w:lang w:eastAsia="cs-CZ"/>
        </w:rPr>
        <w:t>x</w:t>
      </w:r>
      <w:r w:rsidRPr="006B4DB7">
        <w:rPr>
          <w:rFonts w:ascii="Arial" w:eastAsia="Times New Roman" w:hAnsi="Arial" w:cs="Arial"/>
          <w:lang w:eastAsia="cs-CZ"/>
        </w:rPr>
        <w:t>)</w:t>
      </w:r>
      <w:r w:rsidRPr="006B4DB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6B4DB7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0B42C38B" w14:textId="77777777" w:rsidR="00654AA8" w:rsidRPr="006B4DB7" w:rsidRDefault="00654AA8" w:rsidP="00654AA8">
      <w:pPr>
        <w:spacing w:line="240" w:lineRule="auto"/>
        <w:contextualSpacing/>
        <w:jc w:val="both"/>
        <w:rPr>
          <w:rFonts w:ascii="Arial" w:hAnsi="Arial" w:cs="Arial"/>
        </w:rPr>
      </w:pPr>
    </w:p>
    <w:p w14:paraId="1B54517D" w14:textId="77777777" w:rsidR="00654AA8" w:rsidRPr="006B4DB7" w:rsidRDefault="00654AA8" w:rsidP="00654AA8">
      <w:pPr>
        <w:spacing w:line="240" w:lineRule="auto"/>
        <w:contextualSpacing/>
        <w:jc w:val="both"/>
        <w:rPr>
          <w:rFonts w:ascii="Arial" w:hAnsi="Arial" w:cs="Arial"/>
        </w:rPr>
      </w:pPr>
    </w:p>
    <w:p w14:paraId="723525FE" w14:textId="77777777" w:rsidR="000F3484" w:rsidRDefault="000F3484" w:rsidP="00D3519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</w:p>
    <w:p w14:paraId="502D1E6E" w14:textId="6C406D2E" w:rsidR="000F3484" w:rsidRPr="000F3484" w:rsidRDefault="000F3484" w:rsidP="00D3519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0F3484">
        <w:rPr>
          <w:rFonts w:ascii="Arial" w:hAnsi="Arial" w:cs="Arial"/>
          <w:color w:val="FF0000"/>
        </w:rPr>
        <w:t xml:space="preserve">Titul </w:t>
      </w:r>
      <w:r w:rsidR="00654AA8" w:rsidRPr="000F3484">
        <w:rPr>
          <w:rFonts w:ascii="Arial" w:hAnsi="Arial" w:cs="Arial"/>
          <w:color w:val="FF0000"/>
        </w:rPr>
        <w:t xml:space="preserve">Jméno </w:t>
      </w:r>
      <w:r w:rsidRPr="000F3484">
        <w:rPr>
          <w:rFonts w:ascii="Arial" w:hAnsi="Arial" w:cs="Arial"/>
          <w:color w:val="FF0000"/>
        </w:rPr>
        <w:t>P</w:t>
      </w:r>
      <w:r w:rsidR="00654AA8" w:rsidRPr="000F3484">
        <w:rPr>
          <w:rFonts w:ascii="Arial" w:hAnsi="Arial" w:cs="Arial"/>
          <w:color w:val="FF0000"/>
        </w:rPr>
        <w:t xml:space="preserve">říjmení </w:t>
      </w:r>
    </w:p>
    <w:p w14:paraId="0CC6DF69" w14:textId="3DAE398B" w:rsidR="00654AA8" w:rsidRPr="000F3484" w:rsidRDefault="000F3484" w:rsidP="00D3519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4AA8" w:rsidRPr="000F3484">
        <w:rPr>
          <w:rFonts w:ascii="Arial" w:hAnsi="Arial" w:cs="Arial"/>
          <w:color w:val="FF0000"/>
        </w:rPr>
        <w:t>funkce a podpis</w:t>
      </w:r>
    </w:p>
    <w:p w14:paraId="44757F0F" w14:textId="6A234253" w:rsidR="00654AA8" w:rsidRPr="000F3484" w:rsidRDefault="000F3484" w:rsidP="00D3519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4AA8" w:rsidRPr="000F3484">
        <w:rPr>
          <w:rFonts w:ascii="Arial" w:hAnsi="Arial" w:cs="Arial"/>
          <w:color w:val="FF0000"/>
        </w:rPr>
        <w:t>oprávněné úřední osoby</w:t>
      </w:r>
    </w:p>
    <w:p w14:paraId="6A9839F7" w14:textId="42CF3DBF" w:rsidR="00654AA8" w:rsidRPr="000F3484" w:rsidRDefault="000F3484" w:rsidP="00D3519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4AA8" w:rsidRPr="000F3484">
        <w:rPr>
          <w:rFonts w:ascii="Arial" w:hAnsi="Arial" w:cs="Arial"/>
          <w:color w:val="FF0000"/>
        </w:rPr>
        <w:t>(služebního orgánu)</w:t>
      </w:r>
      <w:r w:rsidR="00654AA8" w:rsidRPr="000F3484">
        <w:rPr>
          <w:rStyle w:val="Znakapoznpodarou"/>
          <w:rFonts w:ascii="Arial" w:hAnsi="Arial" w:cs="Arial"/>
          <w:color w:val="FF0000"/>
        </w:rPr>
        <w:footnoteReference w:id="4"/>
      </w:r>
    </w:p>
    <w:p w14:paraId="6CF49890" w14:textId="77777777" w:rsidR="00654AA8" w:rsidRPr="006B4DB7" w:rsidRDefault="00654AA8" w:rsidP="00654AA8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7E8DB25D" w14:textId="77777777" w:rsidR="00806CCB" w:rsidRDefault="00654AA8" w:rsidP="008A116A">
      <w:pPr>
        <w:spacing w:line="240" w:lineRule="auto"/>
        <w:contextualSpacing/>
        <w:jc w:val="center"/>
      </w:pPr>
      <w:r w:rsidRPr="006B4DB7">
        <w:rPr>
          <w:rFonts w:ascii="Arial" w:hAnsi="Arial" w:cs="Arial"/>
          <w:color w:val="FF0000"/>
        </w:rPr>
        <w:t>Otisk úředního razítka</w:t>
      </w:r>
    </w:p>
    <w:sectPr w:rsidR="00806C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B4E87" w14:textId="77777777" w:rsidR="007D5B9E" w:rsidRDefault="007D5B9E" w:rsidP="00654AA8">
      <w:pPr>
        <w:spacing w:after="0" w:line="240" w:lineRule="auto"/>
      </w:pPr>
      <w:r>
        <w:separator/>
      </w:r>
    </w:p>
  </w:endnote>
  <w:endnote w:type="continuationSeparator" w:id="0">
    <w:p w14:paraId="660D8C3F" w14:textId="77777777" w:rsidR="007D5B9E" w:rsidRDefault="007D5B9E" w:rsidP="0065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80AD7" w14:textId="77777777" w:rsidR="002C677C" w:rsidRDefault="002C67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4624C66" w14:textId="0803EC44" w:rsidR="002C677C" w:rsidRPr="000D5A56" w:rsidRDefault="00D6786F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F85764">
          <w:rPr>
            <w:rFonts w:ascii="Arial" w:hAnsi="Arial" w:cs="Arial"/>
            <w:noProof/>
          </w:rPr>
          <w:t>4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5A19CC01" w14:textId="77777777" w:rsidR="002C677C" w:rsidRDefault="002C677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D1153" w14:textId="77777777" w:rsidR="002C677C" w:rsidRDefault="002C67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8BE" w14:textId="77777777" w:rsidR="007D5B9E" w:rsidRDefault="007D5B9E" w:rsidP="00654AA8">
      <w:pPr>
        <w:spacing w:after="0" w:line="240" w:lineRule="auto"/>
      </w:pPr>
      <w:r>
        <w:separator/>
      </w:r>
    </w:p>
  </w:footnote>
  <w:footnote w:type="continuationSeparator" w:id="0">
    <w:p w14:paraId="010036D7" w14:textId="77777777" w:rsidR="007D5B9E" w:rsidRDefault="007D5B9E" w:rsidP="00654AA8">
      <w:pPr>
        <w:spacing w:after="0" w:line="240" w:lineRule="auto"/>
      </w:pPr>
      <w:r>
        <w:continuationSeparator/>
      </w:r>
    </w:p>
  </w:footnote>
  <w:footnote w:id="1">
    <w:p w14:paraId="09BAB190" w14:textId="47B552B0" w:rsidR="00654AA8" w:rsidRPr="00F821DF" w:rsidRDefault="00654AA8" w:rsidP="000F3484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7FB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7FB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jej upravit, doplnit či jinak přizpůsobit.</w:t>
      </w:r>
      <w:r w:rsidR="003323DE">
        <w:rPr>
          <w:rFonts w:ascii="Arial" w:hAnsi="Arial" w:cs="Arial"/>
          <w:color w:val="FF0000"/>
          <w:sz w:val="18"/>
          <w:szCs w:val="18"/>
        </w:rPr>
        <w:t xml:space="preserve"> </w:t>
      </w:r>
      <w:r w:rsidR="003323DE" w:rsidRPr="006722EF">
        <w:rPr>
          <w:rFonts w:ascii="Arial" w:hAnsi="Arial" w:cs="Arial"/>
          <w:color w:val="FF0000"/>
          <w:sz w:val="18"/>
          <w:szCs w:val="18"/>
        </w:rPr>
        <w:t>Nelze vycházet z toho, že vzor je univerzálně použitelný</w:t>
      </w:r>
      <w:r w:rsidR="003323DE">
        <w:rPr>
          <w:rFonts w:ascii="Arial" w:hAnsi="Arial" w:cs="Arial"/>
          <w:color w:val="FF0000"/>
          <w:sz w:val="18"/>
          <w:szCs w:val="18"/>
        </w:rPr>
        <w:t>, resp. že</w:t>
      </w:r>
      <w:r w:rsidR="003323DE"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 w:rsidR="003323DE">
        <w:rPr>
          <w:rFonts w:ascii="Arial" w:hAnsi="Arial" w:cs="Arial"/>
          <w:color w:val="FF0000"/>
          <w:sz w:val="18"/>
          <w:szCs w:val="18"/>
        </w:rPr>
        <w:t>e</w:t>
      </w:r>
      <w:r w:rsidR="003323DE"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  <w:r w:rsidRPr="00F57FBC"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2">
    <w:p w14:paraId="5A3A843A" w14:textId="7EA981A8" w:rsidR="00654AA8" w:rsidRPr="00F821DF" w:rsidRDefault="00654AA8" w:rsidP="000F3484">
      <w:pPr>
        <w:pStyle w:val="Textpoznpodarou"/>
        <w:spacing w:after="120"/>
        <w:ind w:left="142" w:hanging="142"/>
        <w:jc w:val="both"/>
        <w:rPr>
          <w:color w:val="FF0000"/>
        </w:rPr>
      </w:pPr>
      <w:r w:rsidRPr="00F57FBC">
        <w:rPr>
          <w:rStyle w:val="Znakapoznpodarou"/>
          <w:color w:val="FF0000"/>
        </w:rPr>
        <w:footnoteRef/>
      </w:r>
      <w:r w:rsidRPr="00F57FBC">
        <w:rPr>
          <w:color w:val="FF0000"/>
        </w:rPr>
        <w:t xml:space="preserve"> </w:t>
      </w:r>
      <w:r w:rsidRPr="00F57FBC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3323DE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7FBC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5DBD3060" w14:textId="5F195943" w:rsidR="00047353" w:rsidRDefault="00047353" w:rsidP="00D35196">
      <w:pPr>
        <w:pStyle w:val="Textpoznpodarou"/>
        <w:spacing w:after="120"/>
        <w:ind w:left="142" w:hanging="142"/>
        <w:jc w:val="both"/>
      </w:pPr>
      <w:r w:rsidRPr="00AD666F">
        <w:rPr>
          <w:rStyle w:val="Znakapoznpodarou"/>
          <w:color w:val="FF0000"/>
        </w:rPr>
        <w:footnoteRef/>
      </w:r>
      <w:r w:rsidRPr="00AD666F">
        <w:rPr>
          <w:color w:val="FF0000"/>
        </w:rPr>
        <w:t xml:space="preserve"> </w:t>
      </w:r>
      <w:r w:rsidRPr="00AD666F">
        <w:rPr>
          <w:rFonts w:ascii="Arial" w:hAnsi="Arial" w:cs="Arial"/>
          <w:color w:val="FF0000"/>
          <w:sz w:val="18"/>
          <w:szCs w:val="18"/>
        </w:rPr>
        <w:t>Ve vzoru je uvedena pouze náhrada zvýšených životních nákladů, neboť se jedná o obligatorní náhradu. Ostatní náhrady upravené v § 2 odst. 2 nařízení vlády č. 62/1994 Sb.,</w:t>
      </w:r>
      <w:r w:rsidR="005D3A07" w:rsidRPr="00AD666F">
        <w:rPr>
          <w:rFonts w:ascii="Arial" w:hAnsi="Arial" w:cs="Arial"/>
          <w:color w:val="FF0000"/>
          <w:sz w:val="18"/>
          <w:szCs w:val="18"/>
        </w:rPr>
        <w:t xml:space="preserve"> </w:t>
      </w:r>
      <w:r w:rsidRPr="00AD666F">
        <w:rPr>
          <w:rFonts w:ascii="Arial" w:hAnsi="Arial" w:cs="Arial"/>
          <w:color w:val="FF0000"/>
          <w:sz w:val="18"/>
          <w:szCs w:val="18"/>
        </w:rPr>
        <w:t xml:space="preserve">jsou </w:t>
      </w:r>
      <w:proofErr w:type="gramStart"/>
      <w:r w:rsidRPr="00AD666F">
        <w:rPr>
          <w:rFonts w:ascii="Arial" w:hAnsi="Arial" w:cs="Arial"/>
          <w:color w:val="FF0000"/>
          <w:sz w:val="18"/>
          <w:szCs w:val="18"/>
        </w:rPr>
        <w:t>fakultativní</w:t>
      </w:r>
      <w:proofErr w:type="gramEnd"/>
      <w:r w:rsidRPr="00AD666F">
        <w:rPr>
          <w:rFonts w:ascii="Arial" w:hAnsi="Arial" w:cs="Arial"/>
          <w:color w:val="FF0000"/>
          <w:sz w:val="18"/>
          <w:szCs w:val="18"/>
        </w:rPr>
        <w:t xml:space="preserve"> a navíc mohou vzniknout až během doby vyslání národního experta.</w:t>
      </w:r>
    </w:p>
  </w:footnote>
  <w:footnote w:id="4">
    <w:p w14:paraId="1F2CB6BD" w14:textId="77777777" w:rsidR="00654AA8" w:rsidRPr="00F57FBC" w:rsidRDefault="00654AA8" w:rsidP="000F3484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7FB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7FB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rozhodnutí zasílaném žadateli možno nahradit doložkou "vlastní rukou" nebo zkratkou "v. r." u příjmení oprávněné úřední osoby a doložkou "Za správnost vyhotovení:" s 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27058" w14:textId="77777777" w:rsidR="002C677C" w:rsidRDefault="002C67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91AE6" w14:textId="412AFC8D" w:rsidR="00BC5FB8" w:rsidRPr="008130CC" w:rsidRDefault="00BC5FB8" w:rsidP="00BC5FB8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C9314D">
      <w:rPr>
        <w:rFonts w:ascii="Arial" w:hAnsi="Arial" w:cs="Arial"/>
      </w:rPr>
      <w:t>3</w:t>
    </w:r>
    <w:r w:rsidR="002C677C">
      <w:rPr>
        <w:rFonts w:ascii="Arial" w:hAnsi="Arial" w:cs="Arial"/>
      </w:rPr>
      <w:t>8</w:t>
    </w:r>
  </w:p>
  <w:p w14:paraId="0A2C2B09" w14:textId="7249DD77" w:rsidR="00BC5FB8" w:rsidRDefault="00BC5FB8" w:rsidP="00BC5FB8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>
      <w:rPr>
        <w:rFonts w:ascii="Arial" w:hAnsi="Arial" w:cs="Arial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62D45" w14:textId="77777777" w:rsidR="002C677C" w:rsidRDefault="002C67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721C2"/>
    <w:multiLevelType w:val="hybridMultilevel"/>
    <w:tmpl w:val="B0EE0636"/>
    <w:lvl w:ilvl="0" w:tplc="0530690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475CD"/>
    <w:multiLevelType w:val="hybridMultilevel"/>
    <w:tmpl w:val="3B603E0E"/>
    <w:lvl w:ilvl="0" w:tplc="2C005AF6">
      <w:start w:val="2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131DC"/>
    <w:multiLevelType w:val="hybridMultilevel"/>
    <w:tmpl w:val="DC6C982E"/>
    <w:lvl w:ilvl="0" w:tplc="684A3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C7DD4"/>
    <w:multiLevelType w:val="hybridMultilevel"/>
    <w:tmpl w:val="0ABC44DC"/>
    <w:lvl w:ilvl="0" w:tplc="4F7000A6">
      <w:start w:val="2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F17"/>
    <w:multiLevelType w:val="hybridMultilevel"/>
    <w:tmpl w:val="7820D5B2"/>
    <w:lvl w:ilvl="0" w:tplc="32986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34534"/>
    <w:multiLevelType w:val="hybridMultilevel"/>
    <w:tmpl w:val="AEC2F1B4"/>
    <w:lvl w:ilvl="0" w:tplc="CA084A2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37BE8"/>
    <w:multiLevelType w:val="hybridMultilevel"/>
    <w:tmpl w:val="3CBA33E6"/>
    <w:lvl w:ilvl="0" w:tplc="4F1C61B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0F4476"/>
    <w:multiLevelType w:val="hybridMultilevel"/>
    <w:tmpl w:val="45C4EB5C"/>
    <w:lvl w:ilvl="0" w:tplc="54E08010">
      <w:start w:val="2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070BF"/>
    <w:multiLevelType w:val="hybridMultilevel"/>
    <w:tmpl w:val="7820D5B2"/>
    <w:lvl w:ilvl="0" w:tplc="32986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F2985"/>
    <w:multiLevelType w:val="hybridMultilevel"/>
    <w:tmpl w:val="96CA3774"/>
    <w:lvl w:ilvl="0" w:tplc="CE562D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D0B56"/>
    <w:multiLevelType w:val="hybridMultilevel"/>
    <w:tmpl w:val="45C4EB5C"/>
    <w:lvl w:ilvl="0" w:tplc="54E08010">
      <w:start w:val="2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A6456"/>
    <w:multiLevelType w:val="hybridMultilevel"/>
    <w:tmpl w:val="F71C86DE"/>
    <w:lvl w:ilvl="0" w:tplc="54E08010">
      <w:start w:val="2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33C9F"/>
    <w:multiLevelType w:val="hybridMultilevel"/>
    <w:tmpl w:val="34201D54"/>
    <w:lvl w:ilvl="0" w:tplc="36FA7790">
      <w:start w:val="1"/>
      <w:numFmt w:val="low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388854">
    <w:abstractNumId w:val="9"/>
  </w:num>
  <w:num w:numId="2" w16cid:durableId="367872808">
    <w:abstractNumId w:val="7"/>
  </w:num>
  <w:num w:numId="3" w16cid:durableId="766073969">
    <w:abstractNumId w:val="14"/>
  </w:num>
  <w:num w:numId="4" w16cid:durableId="512763868">
    <w:abstractNumId w:val="4"/>
  </w:num>
  <w:num w:numId="5" w16cid:durableId="1013726699">
    <w:abstractNumId w:val="5"/>
  </w:num>
  <w:num w:numId="6" w16cid:durableId="983046528">
    <w:abstractNumId w:val="0"/>
  </w:num>
  <w:num w:numId="7" w16cid:durableId="1926570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7775880">
    <w:abstractNumId w:val="1"/>
  </w:num>
  <w:num w:numId="9" w16cid:durableId="653489501">
    <w:abstractNumId w:val="3"/>
  </w:num>
  <w:num w:numId="10" w16cid:durableId="2142531768">
    <w:abstractNumId w:val="8"/>
  </w:num>
  <w:num w:numId="11" w16cid:durableId="1178228063">
    <w:abstractNumId w:val="12"/>
  </w:num>
  <w:num w:numId="12" w16cid:durableId="1618414100">
    <w:abstractNumId w:val="13"/>
  </w:num>
  <w:num w:numId="13" w16cid:durableId="298849656">
    <w:abstractNumId w:val="2"/>
  </w:num>
  <w:num w:numId="14" w16cid:durableId="1498765186">
    <w:abstractNumId w:val="11"/>
  </w:num>
  <w:num w:numId="15" w16cid:durableId="2049915508">
    <w:abstractNumId w:val="6"/>
  </w:num>
  <w:num w:numId="16" w16cid:durableId="52894991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ichtr Michal, Mgr.">
    <w15:presenceInfo w15:providerId="AD" w15:userId="S::michal.richtr@mvcr.cz::9f3c67fd-49ef-473d-a9e7-4b34f6762d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AA8"/>
    <w:rsid w:val="00005075"/>
    <w:rsid w:val="000105FE"/>
    <w:rsid w:val="00013B0C"/>
    <w:rsid w:val="0001760F"/>
    <w:rsid w:val="00020237"/>
    <w:rsid w:val="00021D6C"/>
    <w:rsid w:val="000346D1"/>
    <w:rsid w:val="000346ED"/>
    <w:rsid w:val="00036518"/>
    <w:rsid w:val="00047353"/>
    <w:rsid w:val="000640FC"/>
    <w:rsid w:val="00067CD2"/>
    <w:rsid w:val="00092249"/>
    <w:rsid w:val="000927CD"/>
    <w:rsid w:val="000964B3"/>
    <w:rsid w:val="000B585A"/>
    <w:rsid w:val="000C106E"/>
    <w:rsid w:val="000C1789"/>
    <w:rsid w:val="000C47B5"/>
    <w:rsid w:val="000D2E64"/>
    <w:rsid w:val="000F3484"/>
    <w:rsid w:val="00125CEE"/>
    <w:rsid w:val="00133AAD"/>
    <w:rsid w:val="00154928"/>
    <w:rsid w:val="00167639"/>
    <w:rsid w:val="0017177D"/>
    <w:rsid w:val="001736AB"/>
    <w:rsid w:val="0018468C"/>
    <w:rsid w:val="001C4ABC"/>
    <w:rsid w:val="001D08A6"/>
    <w:rsid w:val="001D0A15"/>
    <w:rsid w:val="001E29F7"/>
    <w:rsid w:val="001F034B"/>
    <w:rsid w:val="001F65A9"/>
    <w:rsid w:val="0020785B"/>
    <w:rsid w:val="00211E9F"/>
    <w:rsid w:val="00212290"/>
    <w:rsid w:val="002223DA"/>
    <w:rsid w:val="00223C93"/>
    <w:rsid w:val="00224ED6"/>
    <w:rsid w:val="00240C77"/>
    <w:rsid w:val="00247188"/>
    <w:rsid w:val="00256CC0"/>
    <w:rsid w:val="00266BF3"/>
    <w:rsid w:val="00270FD3"/>
    <w:rsid w:val="00271539"/>
    <w:rsid w:val="002734A9"/>
    <w:rsid w:val="002801D1"/>
    <w:rsid w:val="00283E9D"/>
    <w:rsid w:val="002A4B17"/>
    <w:rsid w:val="002B2830"/>
    <w:rsid w:val="002C677C"/>
    <w:rsid w:val="002D0C76"/>
    <w:rsid w:val="002D2BFA"/>
    <w:rsid w:val="00300790"/>
    <w:rsid w:val="00311CD4"/>
    <w:rsid w:val="00322641"/>
    <w:rsid w:val="003323DE"/>
    <w:rsid w:val="0034127B"/>
    <w:rsid w:val="00342447"/>
    <w:rsid w:val="00344656"/>
    <w:rsid w:val="00355A9C"/>
    <w:rsid w:val="003817A5"/>
    <w:rsid w:val="00385218"/>
    <w:rsid w:val="003D5E2E"/>
    <w:rsid w:val="003E72F9"/>
    <w:rsid w:val="003E7AAB"/>
    <w:rsid w:val="004002E2"/>
    <w:rsid w:val="004078FC"/>
    <w:rsid w:val="00412F01"/>
    <w:rsid w:val="00433897"/>
    <w:rsid w:val="00436EE5"/>
    <w:rsid w:val="00437AC6"/>
    <w:rsid w:val="004413D7"/>
    <w:rsid w:val="004552D1"/>
    <w:rsid w:val="00466029"/>
    <w:rsid w:val="00472209"/>
    <w:rsid w:val="00476897"/>
    <w:rsid w:val="004812E9"/>
    <w:rsid w:val="00497F4F"/>
    <w:rsid w:val="004B2DF0"/>
    <w:rsid w:val="004D4F60"/>
    <w:rsid w:val="004F27EF"/>
    <w:rsid w:val="00527DBB"/>
    <w:rsid w:val="005868C5"/>
    <w:rsid w:val="005C61EF"/>
    <w:rsid w:val="005D1A96"/>
    <w:rsid w:val="005D3A07"/>
    <w:rsid w:val="005E542C"/>
    <w:rsid w:val="005F7162"/>
    <w:rsid w:val="00603EAF"/>
    <w:rsid w:val="0061286D"/>
    <w:rsid w:val="0062655A"/>
    <w:rsid w:val="00654AA8"/>
    <w:rsid w:val="00655CDA"/>
    <w:rsid w:val="00660051"/>
    <w:rsid w:val="00662479"/>
    <w:rsid w:val="00685BA8"/>
    <w:rsid w:val="00685EF0"/>
    <w:rsid w:val="006B46A4"/>
    <w:rsid w:val="006D1649"/>
    <w:rsid w:val="006D32A0"/>
    <w:rsid w:val="006E21AD"/>
    <w:rsid w:val="006F41F1"/>
    <w:rsid w:val="00705688"/>
    <w:rsid w:val="007153AF"/>
    <w:rsid w:val="00725846"/>
    <w:rsid w:val="007628EF"/>
    <w:rsid w:val="00765DC4"/>
    <w:rsid w:val="007663B1"/>
    <w:rsid w:val="00782DC1"/>
    <w:rsid w:val="007A7A0C"/>
    <w:rsid w:val="007D2588"/>
    <w:rsid w:val="007D5B9E"/>
    <w:rsid w:val="007E1B91"/>
    <w:rsid w:val="007E52F7"/>
    <w:rsid w:val="00804DDF"/>
    <w:rsid w:val="00806CCB"/>
    <w:rsid w:val="008310F3"/>
    <w:rsid w:val="00833BD2"/>
    <w:rsid w:val="008375CF"/>
    <w:rsid w:val="00866ABC"/>
    <w:rsid w:val="00870C76"/>
    <w:rsid w:val="0087531D"/>
    <w:rsid w:val="008855A5"/>
    <w:rsid w:val="00893C07"/>
    <w:rsid w:val="008A09F5"/>
    <w:rsid w:val="008A116A"/>
    <w:rsid w:val="008A3E3F"/>
    <w:rsid w:val="008A46C4"/>
    <w:rsid w:val="008A4A13"/>
    <w:rsid w:val="008A5EAF"/>
    <w:rsid w:val="008B6032"/>
    <w:rsid w:val="008C27CF"/>
    <w:rsid w:val="008C366A"/>
    <w:rsid w:val="008D21A0"/>
    <w:rsid w:val="008E45C5"/>
    <w:rsid w:val="00952EC0"/>
    <w:rsid w:val="00954144"/>
    <w:rsid w:val="009613EA"/>
    <w:rsid w:val="00965FFD"/>
    <w:rsid w:val="00970E70"/>
    <w:rsid w:val="00973F2D"/>
    <w:rsid w:val="00980440"/>
    <w:rsid w:val="00986A67"/>
    <w:rsid w:val="00990A0F"/>
    <w:rsid w:val="009B0BF3"/>
    <w:rsid w:val="009F273A"/>
    <w:rsid w:val="009F39B4"/>
    <w:rsid w:val="009F738B"/>
    <w:rsid w:val="00A00D43"/>
    <w:rsid w:val="00A21428"/>
    <w:rsid w:val="00A21614"/>
    <w:rsid w:val="00A24BFF"/>
    <w:rsid w:val="00A6063E"/>
    <w:rsid w:val="00A76BBC"/>
    <w:rsid w:val="00A77286"/>
    <w:rsid w:val="00AA0BB9"/>
    <w:rsid w:val="00AA599E"/>
    <w:rsid w:val="00AB2796"/>
    <w:rsid w:val="00AD3885"/>
    <w:rsid w:val="00AD666F"/>
    <w:rsid w:val="00AE2F21"/>
    <w:rsid w:val="00AF3355"/>
    <w:rsid w:val="00B03EF5"/>
    <w:rsid w:val="00B12456"/>
    <w:rsid w:val="00B21334"/>
    <w:rsid w:val="00B4344C"/>
    <w:rsid w:val="00B7352D"/>
    <w:rsid w:val="00B81BF7"/>
    <w:rsid w:val="00B8486D"/>
    <w:rsid w:val="00B90C81"/>
    <w:rsid w:val="00BA1898"/>
    <w:rsid w:val="00BB304C"/>
    <w:rsid w:val="00BB75FF"/>
    <w:rsid w:val="00BC571C"/>
    <w:rsid w:val="00BC5FB8"/>
    <w:rsid w:val="00BC7A75"/>
    <w:rsid w:val="00BD3E78"/>
    <w:rsid w:val="00C01F36"/>
    <w:rsid w:val="00C03373"/>
    <w:rsid w:val="00C109FC"/>
    <w:rsid w:val="00C10BCE"/>
    <w:rsid w:val="00C11EE3"/>
    <w:rsid w:val="00C2238B"/>
    <w:rsid w:val="00C224F7"/>
    <w:rsid w:val="00C23A7C"/>
    <w:rsid w:val="00C33CF7"/>
    <w:rsid w:val="00C3409F"/>
    <w:rsid w:val="00C63ED9"/>
    <w:rsid w:val="00C74702"/>
    <w:rsid w:val="00C9314D"/>
    <w:rsid w:val="00CC0BC4"/>
    <w:rsid w:val="00CD1CF3"/>
    <w:rsid w:val="00CF1A05"/>
    <w:rsid w:val="00D071B6"/>
    <w:rsid w:val="00D35196"/>
    <w:rsid w:val="00D65E43"/>
    <w:rsid w:val="00D6786F"/>
    <w:rsid w:val="00D734ED"/>
    <w:rsid w:val="00D80E10"/>
    <w:rsid w:val="00D8308C"/>
    <w:rsid w:val="00D869A2"/>
    <w:rsid w:val="00DA2352"/>
    <w:rsid w:val="00DB036F"/>
    <w:rsid w:val="00DF6549"/>
    <w:rsid w:val="00E071E5"/>
    <w:rsid w:val="00E14803"/>
    <w:rsid w:val="00E34E7A"/>
    <w:rsid w:val="00E37AF9"/>
    <w:rsid w:val="00E71E9E"/>
    <w:rsid w:val="00E73379"/>
    <w:rsid w:val="00E74854"/>
    <w:rsid w:val="00EA1ED8"/>
    <w:rsid w:val="00EA4280"/>
    <w:rsid w:val="00EB45C0"/>
    <w:rsid w:val="00ED565F"/>
    <w:rsid w:val="00EF7103"/>
    <w:rsid w:val="00F154B3"/>
    <w:rsid w:val="00F30644"/>
    <w:rsid w:val="00F31475"/>
    <w:rsid w:val="00F40589"/>
    <w:rsid w:val="00F4091D"/>
    <w:rsid w:val="00F546DF"/>
    <w:rsid w:val="00F57FBC"/>
    <w:rsid w:val="00F71915"/>
    <w:rsid w:val="00F7705E"/>
    <w:rsid w:val="00F775B5"/>
    <w:rsid w:val="00F821DF"/>
    <w:rsid w:val="00F85764"/>
    <w:rsid w:val="00F94817"/>
    <w:rsid w:val="00FD3BC6"/>
    <w:rsid w:val="00FD7451"/>
    <w:rsid w:val="00FE45C8"/>
    <w:rsid w:val="00FF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746223"/>
  <w15:docId w15:val="{C7BCBDE7-721C-4CA1-AD3E-8C67F4F1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4A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4AA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54AA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54AA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654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4AA8"/>
  </w:style>
  <w:style w:type="paragraph" w:styleId="Odstavecseseznamem">
    <w:name w:val="List Paragraph"/>
    <w:basedOn w:val="Normln"/>
    <w:uiPriority w:val="34"/>
    <w:qFormat/>
    <w:rsid w:val="00654A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54A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4AA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4AA8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4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4AA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4A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4AA8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D2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21A0"/>
  </w:style>
  <w:style w:type="paragraph" w:styleId="Revize">
    <w:name w:val="Revision"/>
    <w:hidden/>
    <w:uiPriority w:val="99"/>
    <w:semiHidden/>
    <w:rsid w:val="00270F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99AA6-59A5-4704-9DBD-F1F35E7F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Richtr Michal, Mgr.</cp:lastModifiedBy>
  <cp:revision>4</cp:revision>
  <cp:lastPrinted>2019-12-02T07:30:00Z</cp:lastPrinted>
  <dcterms:created xsi:type="dcterms:W3CDTF">2025-01-16T13:45:00Z</dcterms:created>
  <dcterms:modified xsi:type="dcterms:W3CDTF">2025-03-31T08:00:00Z</dcterms:modified>
</cp:coreProperties>
</file>