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9FD8E" w14:textId="77777777" w:rsidR="00D647D1" w:rsidRPr="00FE77F6" w:rsidRDefault="00D647D1" w:rsidP="00B343EE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FE77F6">
        <w:rPr>
          <w:rFonts w:ascii="Arial" w:hAnsi="Arial" w:cs="Arial"/>
          <w:b/>
          <w:color w:val="FF0000"/>
        </w:rPr>
        <w:t>VZOR</w:t>
      </w:r>
      <w:r w:rsidR="00AB0626" w:rsidRPr="00FE77F6">
        <w:rPr>
          <w:rStyle w:val="Znakapoznpodarou"/>
          <w:rFonts w:ascii="Arial" w:hAnsi="Arial" w:cs="Arial"/>
          <w:b/>
          <w:color w:val="FF0000"/>
        </w:rPr>
        <w:footnoteReference w:id="1"/>
      </w:r>
      <w:r w:rsidRPr="00FE77F6">
        <w:rPr>
          <w:rFonts w:ascii="Arial" w:hAnsi="Arial" w:cs="Arial"/>
          <w:b/>
          <w:color w:val="FF0000"/>
        </w:rPr>
        <w:t xml:space="preserve"> </w:t>
      </w:r>
    </w:p>
    <w:p w14:paraId="7DF13B46" w14:textId="77777777" w:rsidR="00D647D1" w:rsidRPr="00FE77F6" w:rsidRDefault="00E86D21" w:rsidP="00DC23AF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FE77F6">
        <w:rPr>
          <w:rFonts w:ascii="Arial" w:hAnsi="Arial" w:cs="Arial"/>
          <w:b/>
          <w:color w:val="FF0000"/>
        </w:rPr>
        <w:t>Rozhodnutí o jmenování na služební místo představeného</w:t>
      </w:r>
      <w:r w:rsidR="00FE45E8">
        <w:rPr>
          <w:rFonts w:ascii="Arial" w:hAnsi="Arial" w:cs="Arial"/>
          <w:b/>
          <w:color w:val="FF0000"/>
        </w:rPr>
        <w:t xml:space="preserve"> na základě výběrového řízení</w:t>
      </w:r>
    </w:p>
    <w:p w14:paraId="2A7BF507" w14:textId="77777777" w:rsidR="00E86D21" w:rsidRPr="00FE77F6" w:rsidRDefault="00E86D21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</w:p>
    <w:p w14:paraId="7073C61C" w14:textId="77777777" w:rsidR="00D647D1" w:rsidRPr="00FE77F6" w:rsidRDefault="00D647D1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FE77F6">
        <w:rPr>
          <w:rFonts w:ascii="Arial" w:hAnsi="Arial" w:cs="Arial"/>
          <w:b/>
          <w:color w:val="FF0000"/>
        </w:rPr>
        <w:t>Označení služebního orgánu</w:t>
      </w:r>
      <w:r w:rsidRPr="00FE77F6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248425B2" w14:textId="77777777" w:rsidR="00D647D1" w:rsidRPr="00FE77F6" w:rsidRDefault="00D647D1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FE77F6">
        <w:rPr>
          <w:rFonts w:ascii="Arial" w:hAnsi="Arial" w:cs="Arial"/>
          <w:b/>
          <w:color w:val="FF0000"/>
        </w:rPr>
        <w:t>adresa služebního úřadu</w:t>
      </w:r>
    </w:p>
    <w:p w14:paraId="7CA6EB83" w14:textId="77777777" w:rsidR="00FE45E8" w:rsidRDefault="00D647D1" w:rsidP="00FE45E8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FE77F6">
        <w:rPr>
          <w:rFonts w:ascii="Arial" w:eastAsia="Times New Roman" w:hAnsi="Arial" w:cs="Arial"/>
        </w:rPr>
        <w:tab/>
      </w:r>
    </w:p>
    <w:p w14:paraId="2AA5F63B" w14:textId="77777777" w:rsidR="00FE45E8" w:rsidRPr="004E6199" w:rsidRDefault="00FE45E8" w:rsidP="00FE45E8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3BE3EFCE" w14:textId="59CF7637" w:rsidR="00FE45E8" w:rsidRDefault="00FE45E8" w:rsidP="00FE45E8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240D34">
        <w:rPr>
          <w:rFonts w:ascii="Arial" w:eastAsia="Times New Roman" w:hAnsi="Arial" w:cs="Arial"/>
        </w:rPr>
        <w:t>Č.</w:t>
      </w:r>
      <w:r w:rsidR="00216C99">
        <w:rPr>
          <w:rFonts w:ascii="Arial" w:eastAsia="Times New Roman" w:hAnsi="Arial" w:cs="Arial"/>
        </w:rPr>
        <w:t xml:space="preserve"> </w:t>
      </w:r>
      <w:r w:rsidRPr="00240D34">
        <w:rPr>
          <w:rFonts w:ascii="Arial" w:eastAsia="Times New Roman" w:hAnsi="Arial" w:cs="Arial"/>
        </w:rPr>
        <w:t xml:space="preserve">j.: </w:t>
      </w:r>
      <w:r>
        <w:rPr>
          <w:rFonts w:ascii="Arial" w:eastAsia="Times New Roman" w:hAnsi="Arial" w:cs="Arial"/>
          <w:color w:val="FF0000"/>
        </w:rPr>
        <w:t>XXXX</w:t>
      </w:r>
    </w:p>
    <w:p w14:paraId="3273786B" w14:textId="77777777" w:rsidR="00FE45E8" w:rsidRDefault="00FE45E8" w:rsidP="00545A9B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12DF7EC2" w14:textId="77777777" w:rsidR="00D647D1" w:rsidRPr="00FE77F6" w:rsidRDefault="00D647D1" w:rsidP="00545A9B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</w:rPr>
        <w:tab/>
      </w:r>
      <w:r w:rsidRPr="00FE77F6">
        <w:rPr>
          <w:rFonts w:ascii="Arial" w:eastAsia="Times New Roman" w:hAnsi="Arial" w:cs="Arial"/>
        </w:rPr>
        <w:tab/>
      </w:r>
      <w:r w:rsidRPr="00FE77F6">
        <w:rPr>
          <w:rFonts w:ascii="Arial" w:eastAsia="Times New Roman" w:hAnsi="Arial" w:cs="Arial"/>
        </w:rPr>
        <w:tab/>
      </w:r>
    </w:p>
    <w:p w14:paraId="230EA2CF" w14:textId="77777777" w:rsidR="00D647D1" w:rsidRPr="00FE77F6" w:rsidRDefault="00AB0626" w:rsidP="00B449E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FE77F6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FE77F6">
        <w:rPr>
          <w:rFonts w:ascii="Arial" w:eastAsia="Times New Roman" w:hAnsi="Arial" w:cs="Arial"/>
          <w:lang w:eastAsia="cs-CZ"/>
        </w:rPr>
        <w:t>:</w:t>
      </w:r>
    </w:p>
    <w:p w14:paraId="038899DF" w14:textId="77777777" w:rsidR="00FE45E8" w:rsidRPr="005A3524" w:rsidRDefault="00FE45E8" w:rsidP="00FE45E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2A83BC1B" w14:textId="77777777" w:rsidR="00FE45E8" w:rsidRPr="005A3524" w:rsidRDefault="00FE45E8" w:rsidP="00FE45E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1AD42536" w14:textId="77777777" w:rsidR="00FE45E8" w:rsidRDefault="00FE45E8" w:rsidP="00FE45E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57A45472" w14:textId="77777777" w:rsidR="00FE45E8" w:rsidRPr="005A3524" w:rsidRDefault="00FE45E8" w:rsidP="00FE45E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56486C5C" w14:textId="77777777" w:rsidR="00FE45E8" w:rsidRPr="005A3524" w:rsidRDefault="00FE45E8" w:rsidP="00FE45E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3371E22F" w14:textId="77777777" w:rsidR="00D647D1" w:rsidRPr="00FE77F6" w:rsidRDefault="00FE45E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32FEF9F8" w14:textId="77777777" w:rsidR="006A2AB8" w:rsidRPr="00FE77F6" w:rsidRDefault="006A2AB8" w:rsidP="00545A9B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7AC87136" w14:textId="77777777" w:rsidR="00D647D1" w:rsidRPr="00545A9B" w:rsidRDefault="00D647D1" w:rsidP="00DC23AF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545A9B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76AC27D0" w14:textId="77777777" w:rsidR="00D647D1" w:rsidRPr="00545A9B" w:rsidRDefault="00D647D1" w:rsidP="00B449E6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545A9B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31451D" w:rsidRPr="00545A9B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jmenování na služební místo představeného</w:t>
      </w:r>
    </w:p>
    <w:p w14:paraId="458058DD" w14:textId="647E7CA1" w:rsidR="00D647D1" w:rsidRPr="00FE77F6" w:rsidRDefault="00AB0626" w:rsidP="00B449E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545A9B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D647D1" w:rsidRPr="00545A9B">
        <w:rPr>
          <w:rFonts w:ascii="Arial" w:eastAsia="Times New Roman" w:hAnsi="Arial" w:cs="Arial"/>
          <w:i/>
          <w:color w:val="FF0000"/>
          <w:lang w:eastAsia="cs-CZ"/>
        </w:rPr>
        <w:t>Označení služebního orgánu</w:t>
      </w:r>
      <w:r w:rsidRPr="00545A9B">
        <w:rPr>
          <w:rFonts w:ascii="Arial" w:eastAsia="Times New Roman" w:hAnsi="Arial" w:cs="Arial"/>
          <w:i/>
          <w:color w:val="FF0000"/>
          <w:lang w:eastAsia="cs-CZ"/>
        </w:rPr>
        <w:t>)</w:t>
      </w:r>
      <w:r w:rsidR="003B3CD1" w:rsidRPr="00FE77F6">
        <w:rPr>
          <w:rFonts w:ascii="Arial" w:eastAsia="Times New Roman" w:hAnsi="Arial" w:cs="Arial"/>
          <w:lang w:eastAsia="cs-CZ"/>
        </w:rPr>
        <w:t>,</w:t>
      </w:r>
      <w:r w:rsidR="00D647D1" w:rsidRPr="00FE77F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D647D1" w:rsidRPr="00FE77F6">
        <w:rPr>
          <w:rFonts w:ascii="Arial" w:eastAsia="Times New Roman" w:hAnsi="Arial" w:cs="Arial"/>
          <w:lang w:eastAsia="cs-CZ"/>
        </w:rPr>
        <w:t xml:space="preserve">jako příslušný </w:t>
      </w:r>
      <w:r w:rsidR="00D647D1" w:rsidRPr="00FE77F6">
        <w:rPr>
          <w:rFonts w:ascii="Arial" w:eastAsia="Times New Roman" w:hAnsi="Arial" w:cs="Arial"/>
        </w:rPr>
        <w:t xml:space="preserve">služební orgán podle </w:t>
      </w:r>
      <w:r w:rsidR="00DF263E" w:rsidRPr="00FE77F6">
        <w:rPr>
          <w:rFonts w:ascii="Arial" w:eastAsia="Times New Roman" w:hAnsi="Arial" w:cs="Arial"/>
        </w:rPr>
        <w:t xml:space="preserve">§ 162 odst. </w:t>
      </w:r>
      <w:r w:rsidR="0045453E">
        <w:rPr>
          <w:rFonts w:ascii="Arial" w:eastAsia="Times New Roman" w:hAnsi="Arial" w:cs="Arial"/>
        </w:rPr>
        <w:t>1</w:t>
      </w:r>
      <w:r w:rsidR="00DF263E" w:rsidRPr="00FE77F6">
        <w:rPr>
          <w:rFonts w:ascii="Arial" w:eastAsia="Times New Roman" w:hAnsi="Arial" w:cs="Arial"/>
        </w:rPr>
        <w:t xml:space="preserve"> ve spojení s</w:t>
      </w:r>
      <w:r w:rsidRPr="00FE77F6">
        <w:rPr>
          <w:rFonts w:ascii="Arial" w:eastAsia="Times New Roman" w:hAnsi="Arial" w:cs="Arial"/>
        </w:rPr>
        <w:t> </w:t>
      </w:r>
      <w:r w:rsidR="00D647D1" w:rsidRPr="00FE77F6">
        <w:rPr>
          <w:rFonts w:ascii="Arial" w:eastAsia="Times New Roman" w:hAnsi="Arial" w:cs="Arial"/>
        </w:rPr>
        <w:t xml:space="preserve">§ 10 odst. 1 písm. </w:t>
      </w:r>
      <w:r w:rsidR="00D647D1" w:rsidRPr="00FE77F6">
        <w:rPr>
          <w:rFonts w:ascii="Arial" w:eastAsia="Times New Roman" w:hAnsi="Arial" w:cs="Arial"/>
          <w:color w:val="FF0000"/>
        </w:rPr>
        <w:t>x</w:t>
      </w:r>
      <w:r w:rsidR="00D647D1" w:rsidRPr="00FE77F6">
        <w:rPr>
          <w:rFonts w:ascii="Arial" w:eastAsia="Times New Roman" w:hAnsi="Arial" w:cs="Arial"/>
        </w:rPr>
        <w:t>)</w:t>
      </w:r>
      <w:r w:rsidR="004D4D48" w:rsidRPr="00545A9B">
        <w:rPr>
          <w:rStyle w:val="Znakapoznpodarou"/>
          <w:rFonts w:ascii="Arial" w:eastAsia="Times New Roman" w:hAnsi="Arial" w:cs="Arial"/>
          <w:color w:val="FF0000"/>
        </w:rPr>
        <w:footnoteReference w:id="3"/>
      </w:r>
      <w:r w:rsidR="00D647D1" w:rsidRPr="00FE77F6">
        <w:rPr>
          <w:rFonts w:ascii="Arial" w:eastAsia="Times New Roman" w:hAnsi="Arial" w:cs="Arial"/>
          <w:color w:val="FF0000"/>
        </w:rPr>
        <w:t xml:space="preserve"> </w:t>
      </w:r>
      <w:r w:rsidR="00D647D1" w:rsidRPr="00FE77F6">
        <w:rPr>
          <w:rFonts w:ascii="Arial" w:eastAsia="Times New Roman" w:hAnsi="Arial" w:cs="Arial"/>
          <w:lang w:eastAsia="cs-CZ"/>
        </w:rPr>
        <w:t>zákona č. 234/2014 Sb., o státní službě</w:t>
      </w:r>
      <w:r w:rsidR="00FE45E8">
        <w:rPr>
          <w:rFonts w:ascii="Arial" w:eastAsia="Times New Roman" w:hAnsi="Arial" w:cs="Arial"/>
          <w:lang w:eastAsia="cs-CZ"/>
        </w:rPr>
        <w:t xml:space="preserve">, </w:t>
      </w:r>
      <w:r w:rsidR="00FE45E8">
        <w:rPr>
          <w:rFonts w:ascii="Arial" w:eastAsia="Times New Roman" w:hAnsi="Arial" w:cs="Arial"/>
        </w:rPr>
        <w:t>ve znění pozdějších předpisů</w:t>
      </w:r>
      <w:r w:rsidR="00D647D1" w:rsidRPr="00FE77F6">
        <w:rPr>
          <w:rFonts w:ascii="Arial" w:eastAsia="Times New Roman" w:hAnsi="Arial" w:cs="Arial"/>
          <w:lang w:eastAsia="cs-CZ"/>
        </w:rPr>
        <w:t xml:space="preserve"> </w:t>
      </w:r>
      <w:r w:rsidR="00034048" w:rsidRPr="00FE77F6">
        <w:rPr>
          <w:rFonts w:ascii="Arial" w:eastAsia="Times New Roman" w:hAnsi="Arial" w:cs="Arial"/>
          <w:lang w:eastAsia="cs-CZ"/>
        </w:rPr>
        <w:t>(dále jen „zákon o státní službě“)</w:t>
      </w:r>
      <w:r w:rsidR="00C14B52" w:rsidRPr="00FE77F6">
        <w:rPr>
          <w:rFonts w:ascii="Arial" w:eastAsia="Times New Roman" w:hAnsi="Arial" w:cs="Arial"/>
          <w:lang w:eastAsia="cs-CZ"/>
        </w:rPr>
        <w:t xml:space="preserve">, ve věci žádosti </w:t>
      </w:r>
      <w:r w:rsidR="003702A1" w:rsidRPr="00FE77F6">
        <w:rPr>
          <w:rFonts w:ascii="Arial" w:eastAsia="Times New Roman" w:hAnsi="Arial" w:cs="Arial"/>
          <w:lang w:eastAsia="cs-CZ"/>
        </w:rPr>
        <w:t>o jmenování na služební místo představeného podle § 24 odst. 3 zákona o státní službě</w:t>
      </w:r>
      <w:r w:rsidR="003702A1">
        <w:rPr>
          <w:rFonts w:ascii="Arial" w:eastAsia="Times New Roman" w:hAnsi="Arial" w:cs="Arial"/>
          <w:lang w:eastAsia="cs-CZ"/>
        </w:rPr>
        <w:t xml:space="preserve">, kterou </w:t>
      </w:r>
      <w:r w:rsidR="003702A1" w:rsidRPr="003702A1">
        <w:rPr>
          <w:rFonts w:ascii="Arial" w:eastAsia="Times New Roman" w:hAnsi="Arial" w:cs="Arial"/>
          <w:color w:val="FF0000"/>
          <w:lang w:eastAsia="cs-CZ"/>
        </w:rPr>
        <w:t>podal/a</w:t>
      </w:r>
      <w:r w:rsidR="003702A1" w:rsidRPr="00FE77F6">
        <w:rPr>
          <w:rFonts w:ascii="Arial" w:eastAsia="Times New Roman" w:hAnsi="Arial" w:cs="Arial"/>
          <w:lang w:eastAsia="cs-CZ"/>
        </w:rPr>
        <w:t xml:space="preserve"> </w:t>
      </w:r>
      <w:r w:rsidR="00C14B52" w:rsidRPr="00FE77F6">
        <w:rPr>
          <w:rFonts w:ascii="Arial" w:eastAsia="Times New Roman" w:hAnsi="Arial" w:cs="Arial"/>
          <w:lang w:eastAsia="cs-CZ"/>
        </w:rPr>
        <w:t xml:space="preserve">státní </w:t>
      </w:r>
      <w:r w:rsidR="00C14B52" w:rsidRPr="00FE77F6">
        <w:rPr>
          <w:rFonts w:ascii="Arial" w:eastAsia="Times New Roman" w:hAnsi="Arial" w:cs="Arial"/>
          <w:color w:val="FF0000"/>
          <w:lang w:eastAsia="cs-CZ"/>
        </w:rPr>
        <w:t>zaměstnan</w:t>
      </w:r>
      <w:r w:rsidR="005F6140">
        <w:rPr>
          <w:rFonts w:ascii="Arial" w:eastAsia="Times New Roman" w:hAnsi="Arial" w:cs="Arial"/>
          <w:color w:val="FF0000"/>
          <w:lang w:eastAsia="cs-CZ"/>
        </w:rPr>
        <w:t>e</w:t>
      </w:r>
      <w:r w:rsidR="00C14B52" w:rsidRPr="00FE77F6">
        <w:rPr>
          <w:rFonts w:ascii="Arial" w:eastAsia="Times New Roman" w:hAnsi="Arial" w:cs="Arial"/>
          <w:color w:val="FF0000"/>
          <w:lang w:eastAsia="cs-CZ"/>
        </w:rPr>
        <w:t>c/zaměstnankyně</w:t>
      </w:r>
      <w:r w:rsidR="00C14B52" w:rsidRPr="00FE77F6">
        <w:rPr>
          <w:rFonts w:ascii="Arial" w:eastAsia="Times New Roman" w:hAnsi="Arial" w:cs="Arial"/>
          <w:lang w:eastAsia="cs-CZ"/>
        </w:rPr>
        <w:t xml:space="preserve"> </w:t>
      </w:r>
      <w:r w:rsidR="00C14B52" w:rsidRPr="00FE77F6">
        <w:rPr>
          <w:rFonts w:ascii="Arial" w:hAnsi="Arial" w:cs="Arial"/>
          <w:color w:val="FF0000"/>
        </w:rPr>
        <w:t xml:space="preserve">pan/paní </w:t>
      </w:r>
      <w:r w:rsidR="00C14B52" w:rsidRPr="00FE77F6">
        <w:rPr>
          <w:rFonts w:ascii="Arial" w:hAnsi="Arial" w:cs="Arial"/>
          <w:b/>
          <w:color w:val="FF0000"/>
        </w:rPr>
        <w:t>Tit</w:t>
      </w:r>
      <w:r w:rsidR="00566EC3">
        <w:rPr>
          <w:rFonts w:ascii="Arial" w:hAnsi="Arial" w:cs="Arial"/>
          <w:b/>
          <w:color w:val="FF0000"/>
        </w:rPr>
        <w:t>u</w:t>
      </w:r>
      <w:r w:rsidR="00C14B52" w:rsidRPr="00FE77F6">
        <w:rPr>
          <w:rFonts w:ascii="Arial" w:hAnsi="Arial" w:cs="Arial"/>
          <w:b/>
          <w:color w:val="FF0000"/>
        </w:rPr>
        <w:t>l Jméno Příjmení</w:t>
      </w:r>
      <w:r w:rsidR="00C14B52" w:rsidRPr="00545A9B">
        <w:rPr>
          <w:rFonts w:ascii="Arial" w:eastAsia="Times New Roman" w:hAnsi="Arial" w:cs="Arial"/>
          <w:lang w:eastAsia="cs-CZ"/>
        </w:rPr>
        <w:t>,</w:t>
      </w:r>
      <w:r w:rsidR="00C14B52" w:rsidRPr="00FE77F6">
        <w:rPr>
          <w:rFonts w:ascii="Arial" w:eastAsia="Times New Roman" w:hAnsi="Arial" w:cs="Arial"/>
          <w:lang w:eastAsia="cs-CZ"/>
        </w:rPr>
        <w:t xml:space="preserve"> </w:t>
      </w:r>
      <w:r w:rsidR="00C14B52" w:rsidRPr="00FE77F6">
        <w:rPr>
          <w:rFonts w:ascii="Arial" w:eastAsia="Times New Roman" w:hAnsi="Arial" w:cs="Arial"/>
          <w:color w:val="FF0000"/>
        </w:rPr>
        <w:t>narozen/</w:t>
      </w:r>
      <w:r w:rsidR="00815A26">
        <w:rPr>
          <w:rFonts w:ascii="Arial" w:eastAsia="Times New Roman" w:hAnsi="Arial" w:cs="Arial"/>
          <w:color w:val="FF0000"/>
        </w:rPr>
        <w:t>a</w:t>
      </w:r>
      <w:r w:rsidR="00C14B52" w:rsidRPr="00FE77F6">
        <w:rPr>
          <w:rFonts w:ascii="Arial" w:eastAsia="Times New Roman" w:hAnsi="Arial" w:cs="Arial"/>
          <w:color w:val="FF0000"/>
        </w:rPr>
        <w:t xml:space="preserve"> </w:t>
      </w:r>
      <w:r w:rsidR="00C14B52" w:rsidRPr="00FE77F6">
        <w:rPr>
          <w:rFonts w:ascii="Arial" w:eastAsia="Times New Roman" w:hAnsi="Arial" w:cs="Arial"/>
        </w:rPr>
        <w:t xml:space="preserve">dne </w:t>
      </w:r>
      <w:r w:rsidR="00043635" w:rsidRPr="00FE77F6">
        <w:rPr>
          <w:rFonts w:ascii="Arial" w:eastAsia="Times New Roman" w:hAnsi="Arial" w:cs="Arial"/>
          <w:color w:val="FF0000"/>
        </w:rPr>
        <w:t>X</w:t>
      </w:r>
      <w:r w:rsidR="00C14B52" w:rsidRPr="00FE77F6">
        <w:rPr>
          <w:rFonts w:ascii="Arial" w:eastAsia="Times New Roman" w:hAnsi="Arial" w:cs="Arial"/>
          <w:color w:val="FF0000"/>
        </w:rPr>
        <w:t>. měsíc</w:t>
      </w:r>
      <w:r w:rsidR="00815A26">
        <w:rPr>
          <w:rFonts w:ascii="Arial" w:eastAsia="Times New Roman" w:hAnsi="Arial" w:cs="Arial"/>
          <w:color w:val="FF0000"/>
        </w:rPr>
        <w:t> </w:t>
      </w:r>
      <w:r w:rsidR="00C14B52" w:rsidRPr="00FE77F6">
        <w:rPr>
          <w:rFonts w:ascii="Arial" w:eastAsia="Times New Roman" w:hAnsi="Arial" w:cs="Arial"/>
          <w:color w:val="FF0000"/>
        </w:rPr>
        <w:t>19XX</w:t>
      </w:r>
      <w:r w:rsidR="00C14B52" w:rsidRPr="00FE77F6">
        <w:rPr>
          <w:rFonts w:ascii="Arial" w:eastAsia="Times New Roman" w:hAnsi="Arial" w:cs="Arial"/>
        </w:rPr>
        <w:t xml:space="preserve"> v </w:t>
      </w:r>
      <w:r w:rsidR="00C14B52" w:rsidRPr="00FE77F6">
        <w:rPr>
          <w:rFonts w:ascii="Arial" w:eastAsia="Times New Roman" w:hAnsi="Arial" w:cs="Arial"/>
          <w:color w:val="FF0000"/>
        </w:rPr>
        <w:t>Město</w:t>
      </w:r>
      <w:r w:rsidR="00C14B52" w:rsidRPr="00FE77F6">
        <w:rPr>
          <w:rFonts w:ascii="Arial" w:eastAsia="Times New Roman" w:hAnsi="Arial" w:cs="Arial"/>
        </w:rPr>
        <w:t xml:space="preserve">, trvale bytem </w:t>
      </w:r>
      <w:r w:rsidR="00C14B52" w:rsidRPr="00FE77F6">
        <w:rPr>
          <w:rFonts w:ascii="Arial" w:eastAsia="Times New Roman" w:hAnsi="Arial" w:cs="Arial"/>
          <w:color w:val="FF0000"/>
          <w:lang w:eastAsia="cs-CZ"/>
        </w:rPr>
        <w:t>Ulice č.p.</w:t>
      </w:r>
      <w:r w:rsidR="00C14B52" w:rsidRPr="00FE77F6">
        <w:rPr>
          <w:rFonts w:ascii="Arial" w:eastAsia="Times New Roman" w:hAnsi="Arial" w:cs="Arial"/>
          <w:color w:val="FF0000"/>
        </w:rPr>
        <w:t>, PSČ Město</w:t>
      </w:r>
      <w:r w:rsidR="00C14B52" w:rsidRPr="00FE77F6">
        <w:rPr>
          <w:rFonts w:ascii="Arial" w:eastAsia="Times New Roman" w:hAnsi="Arial" w:cs="Arial"/>
          <w:lang w:eastAsia="cs-CZ"/>
        </w:rPr>
        <w:t xml:space="preserve"> (dále jen „státní </w:t>
      </w:r>
      <w:r w:rsidR="00C14B52" w:rsidRPr="00FE77F6"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="00C14B52" w:rsidRPr="00FE77F6">
        <w:rPr>
          <w:rFonts w:ascii="Arial" w:eastAsia="Times New Roman" w:hAnsi="Arial" w:cs="Arial"/>
          <w:lang w:eastAsia="cs-CZ"/>
        </w:rPr>
        <w:t xml:space="preserve">“), </w:t>
      </w:r>
      <w:r w:rsidR="00D647D1" w:rsidRPr="00FE77F6">
        <w:rPr>
          <w:rFonts w:ascii="Arial" w:eastAsia="Times New Roman" w:hAnsi="Arial" w:cs="Arial"/>
          <w:lang w:eastAsia="cs-CZ"/>
        </w:rPr>
        <w:t>rozhodl na základě výsledku výběrového řízení takto:</w:t>
      </w:r>
    </w:p>
    <w:p w14:paraId="67DDEB54" w14:textId="77777777" w:rsidR="00D647D1" w:rsidRPr="00FE77F6" w:rsidRDefault="00D647D1" w:rsidP="00DC23AF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4799D593" w14:textId="65F0AB26" w:rsidR="00DC23AF" w:rsidRPr="00B343EE" w:rsidRDefault="0031451D" w:rsidP="00B449E6">
      <w:pPr>
        <w:pStyle w:val="Odstavecseseznamem"/>
        <w:numPr>
          <w:ilvl w:val="0"/>
          <w:numId w:val="14"/>
        </w:numPr>
        <w:ind w:left="709" w:hanging="349"/>
        <w:jc w:val="both"/>
        <w:rPr>
          <w:sz w:val="22"/>
          <w:szCs w:val="22"/>
        </w:rPr>
      </w:pPr>
      <w:r w:rsidRPr="00FE77F6">
        <w:rPr>
          <w:rFonts w:ascii="Arial" w:hAnsi="Arial" w:cs="Arial"/>
          <w:b/>
          <w:sz w:val="22"/>
          <w:szCs w:val="22"/>
        </w:rPr>
        <w:t>podle § 5</w:t>
      </w:r>
      <w:r w:rsidRPr="00FE77F6">
        <w:rPr>
          <w:rFonts w:ascii="Arial" w:hAnsi="Arial" w:cs="Arial"/>
          <w:b/>
          <w:color w:val="FF0000"/>
          <w:sz w:val="22"/>
          <w:szCs w:val="22"/>
        </w:rPr>
        <w:t>X</w:t>
      </w:r>
      <w:r w:rsidRPr="00FE77F6">
        <w:rPr>
          <w:rFonts w:ascii="Arial" w:hAnsi="Arial" w:cs="Arial"/>
          <w:b/>
          <w:sz w:val="22"/>
          <w:szCs w:val="22"/>
        </w:rPr>
        <w:t xml:space="preserve"> </w:t>
      </w:r>
      <w:r w:rsidR="00D647D1" w:rsidRPr="00FE77F6">
        <w:rPr>
          <w:rFonts w:ascii="Arial" w:hAnsi="Arial" w:cs="Arial"/>
          <w:b/>
          <w:sz w:val="22"/>
          <w:szCs w:val="22"/>
        </w:rPr>
        <w:t>zákona o státní službě</w:t>
      </w:r>
      <w:r w:rsidR="00C14B52" w:rsidRPr="00FE77F6">
        <w:rPr>
          <w:rFonts w:ascii="Arial" w:hAnsi="Arial" w:cs="Arial"/>
          <w:b/>
          <w:sz w:val="22"/>
          <w:szCs w:val="22"/>
        </w:rPr>
        <w:t xml:space="preserve"> se státní </w:t>
      </w:r>
      <w:r w:rsidR="00C14B52" w:rsidRPr="00FE77F6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="00D647D1" w:rsidRPr="00FE77F6">
        <w:rPr>
          <w:rFonts w:ascii="Arial" w:hAnsi="Arial" w:cs="Arial"/>
          <w:b/>
          <w:sz w:val="22"/>
          <w:szCs w:val="22"/>
        </w:rPr>
        <w:t xml:space="preserve"> </w:t>
      </w:r>
      <w:r w:rsidR="00DC23AF" w:rsidRPr="00FE77F6">
        <w:rPr>
          <w:rFonts w:ascii="Arial" w:hAnsi="Arial" w:cs="Arial"/>
          <w:b/>
          <w:sz w:val="22"/>
          <w:szCs w:val="22"/>
        </w:rPr>
        <w:t xml:space="preserve">s účinností ode dne </w:t>
      </w:r>
      <w:r w:rsidR="00DC23AF" w:rsidRPr="00FE77F6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="00DC23AF" w:rsidRPr="00FE77F6">
        <w:rPr>
          <w:rFonts w:ascii="Arial" w:hAnsi="Arial" w:cs="Arial"/>
          <w:b/>
          <w:sz w:val="22"/>
          <w:szCs w:val="22"/>
        </w:rPr>
        <w:t>20</w:t>
      </w:r>
      <w:r w:rsidR="00DC23AF" w:rsidRPr="00FE77F6">
        <w:rPr>
          <w:rFonts w:ascii="Arial" w:hAnsi="Arial" w:cs="Arial"/>
          <w:b/>
          <w:color w:val="FF0000"/>
          <w:sz w:val="22"/>
          <w:szCs w:val="22"/>
        </w:rPr>
        <w:t>XX</w:t>
      </w:r>
      <w:r w:rsidR="00DC23AF" w:rsidRPr="00FE77F6">
        <w:rPr>
          <w:rFonts w:ascii="Arial" w:hAnsi="Arial" w:cs="Arial"/>
          <w:b/>
          <w:sz w:val="22"/>
          <w:szCs w:val="22"/>
        </w:rPr>
        <w:t xml:space="preserve"> </w:t>
      </w:r>
      <w:r w:rsidR="000D572D" w:rsidRPr="00FE77F6">
        <w:rPr>
          <w:rFonts w:ascii="Arial" w:hAnsi="Arial" w:cs="Arial"/>
          <w:b/>
          <w:sz w:val="22"/>
          <w:szCs w:val="22"/>
        </w:rPr>
        <w:t>jmenuje</w:t>
      </w:r>
      <w:r w:rsidR="0045453E">
        <w:rPr>
          <w:rFonts w:ascii="Arial" w:hAnsi="Arial" w:cs="Arial"/>
          <w:b/>
          <w:sz w:val="22"/>
          <w:szCs w:val="22"/>
        </w:rPr>
        <w:t xml:space="preserve"> </w:t>
      </w:r>
      <w:r w:rsidR="0045453E" w:rsidRPr="00E17F14">
        <w:rPr>
          <w:rFonts w:ascii="Arial" w:hAnsi="Arial" w:cs="Arial"/>
          <w:b/>
          <w:color w:val="FF0000"/>
          <w:sz w:val="22"/>
          <w:szCs w:val="22"/>
        </w:rPr>
        <w:t xml:space="preserve">na dobu </w:t>
      </w:r>
      <w:r w:rsidR="0045453E" w:rsidRPr="00D12EB4">
        <w:rPr>
          <w:rFonts w:ascii="Arial" w:hAnsi="Arial" w:cs="Arial"/>
          <w:b/>
          <w:color w:val="FF0000"/>
          <w:sz w:val="22"/>
          <w:szCs w:val="22"/>
        </w:rPr>
        <w:t xml:space="preserve">5 </w:t>
      </w:r>
      <w:r w:rsidR="0045453E" w:rsidRPr="00E17F14">
        <w:rPr>
          <w:rFonts w:ascii="Arial" w:hAnsi="Arial" w:cs="Arial"/>
          <w:b/>
          <w:color w:val="FF0000"/>
          <w:sz w:val="22"/>
          <w:szCs w:val="22"/>
        </w:rPr>
        <w:t>let</w:t>
      </w:r>
      <w:r w:rsidR="0045453E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4"/>
      </w:r>
    </w:p>
    <w:p w14:paraId="73A33CFE" w14:textId="77777777" w:rsidR="00DC23AF" w:rsidRPr="00B343EE" w:rsidRDefault="00DC23AF" w:rsidP="00B449E6">
      <w:pPr>
        <w:pStyle w:val="Odstavecseseznamem"/>
        <w:numPr>
          <w:ilvl w:val="0"/>
          <w:numId w:val="11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E77F6">
        <w:rPr>
          <w:rFonts w:ascii="Arial" w:hAnsi="Arial" w:cs="Arial"/>
          <w:b/>
          <w:sz w:val="22"/>
          <w:szCs w:val="22"/>
        </w:rPr>
        <w:t xml:space="preserve">na služební místo: </w:t>
      </w:r>
      <w:r w:rsidRPr="00FE77F6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Pr="00FE77F6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5"/>
      </w:r>
      <w:r w:rsidRPr="00FE77F6">
        <w:rPr>
          <w:rFonts w:ascii="Arial" w:hAnsi="Arial" w:cs="Arial"/>
          <w:b/>
          <w:sz w:val="22"/>
          <w:szCs w:val="22"/>
        </w:rPr>
        <w:t xml:space="preserve">, s výkonem služby </w:t>
      </w:r>
      <w:r w:rsidRPr="00FE77F6">
        <w:rPr>
          <w:rFonts w:ascii="Arial" w:hAnsi="Arial" w:cs="Arial"/>
          <w:b/>
          <w:color w:val="FF0000"/>
          <w:sz w:val="22"/>
          <w:szCs w:val="22"/>
        </w:rPr>
        <w:t>na/v </w:t>
      </w:r>
      <w:r w:rsidRPr="00FE77F6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Pr="00FE77F6">
        <w:rPr>
          <w:rFonts w:ascii="Arial" w:hAnsi="Arial" w:cs="Arial"/>
          <w:b/>
          <w:color w:val="FF0000"/>
          <w:sz w:val="22"/>
          <w:szCs w:val="22"/>
        </w:rPr>
        <w:t>)</w:t>
      </w:r>
      <w:r w:rsidRPr="00FE77F6">
        <w:rPr>
          <w:rFonts w:ascii="Arial" w:hAnsi="Arial" w:cs="Arial"/>
          <w:b/>
          <w:sz w:val="22"/>
          <w:szCs w:val="22"/>
        </w:rPr>
        <w:t>,</w:t>
      </w:r>
    </w:p>
    <w:p w14:paraId="5867DF3F" w14:textId="77777777" w:rsidR="00DC23AF" w:rsidRPr="00B343EE" w:rsidRDefault="00D647D1" w:rsidP="00B449E6">
      <w:pPr>
        <w:pStyle w:val="Odstavecseseznamem"/>
        <w:numPr>
          <w:ilvl w:val="0"/>
          <w:numId w:val="11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E77F6">
        <w:rPr>
          <w:rFonts w:ascii="Arial" w:hAnsi="Arial" w:cs="Arial"/>
          <w:b/>
          <w:sz w:val="22"/>
          <w:szCs w:val="22"/>
        </w:rPr>
        <w:lastRenderedPageBreak/>
        <w:t>v </w:t>
      </w:r>
      <w:r w:rsidRPr="00FE77F6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FE77F6">
        <w:rPr>
          <w:rFonts w:ascii="Arial" w:hAnsi="Arial" w:cs="Arial"/>
          <w:b/>
          <w:sz w:val="22"/>
          <w:szCs w:val="22"/>
        </w:rPr>
        <w:t xml:space="preserve">služby: </w:t>
      </w:r>
      <w:r w:rsidRPr="00FE77F6">
        <w:rPr>
          <w:rFonts w:ascii="Arial" w:hAnsi="Arial" w:cs="Arial"/>
          <w:b/>
          <w:i/>
          <w:color w:val="FF0000"/>
          <w:sz w:val="22"/>
          <w:szCs w:val="22"/>
        </w:rPr>
        <w:t>(označení oboru/oborů služby)</w:t>
      </w:r>
      <w:r w:rsidRPr="00FE77F6">
        <w:rPr>
          <w:rFonts w:ascii="Arial" w:hAnsi="Arial" w:cs="Arial"/>
          <w:b/>
          <w:sz w:val="22"/>
          <w:szCs w:val="22"/>
        </w:rPr>
        <w:t>,</w:t>
      </w:r>
    </w:p>
    <w:p w14:paraId="3E5A089E" w14:textId="2A8706C9" w:rsidR="00D647D1" w:rsidRPr="00640AA1" w:rsidRDefault="00DC23AF" w:rsidP="00640AA1">
      <w:pPr>
        <w:pStyle w:val="Odstavecseseznamem"/>
        <w:numPr>
          <w:ilvl w:val="0"/>
          <w:numId w:val="11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E77F6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FE77F6">
        <w:rPr>
          <w:rFonts w:ascii="Arial" w:hAnsi="Arial" w:cs="Arial"/>
          <w:b/>
          <w:color w:val="FF0000"/>
          <w:sz w:val="22"/>
          <w:szCs w:val="22"/>
        </w:rPr>
        <w:t xml:space="preserve">určitou s trváním do X. měsíce </w:t>
      </w:r>
      <w:r w:rsidRPr="00FE77F6">
        <w:rPr>
          <w:rFonts w:ascii="Arial" w:hAnsi="Arial" w:cs="Arial"/>
          <w:b/>
          <w:sz w:val="22"/>
          <w:szCs w:val="22"/>
        </w:rPr>
        <w:t>20</w:t>
      </w:r>
      <w:r w:rsidRPr="00FE77F6">
        <w:rPr>
          <w:rFonts w:ascii="Arial" w:hAnsi="Arial" w:cs="Arial"/>
          <w:b/>
          <w:color w:val="FF0000"/>
          <w:sz w:val="22"/>
          <w:szCs w:val="22"/>
        </w:rPr>
        <w:t>XX / neurčitou</w:t>
      </w:r>
      <w:r w:rsidRPr="00FE77F6">
        <w:rPr>
          <w:rFonts w:ascii="Arial" w:hAnsi="Arial" w:cs="Arial"/>
          <w:b/>
          <w:sz w:val="22"/>
          <w:szCs w:val="22"/>
        </w:rPr>
        <w:t xml:space="preserve">, </w:t>
      </w:r>
    </w:p>
    <w:p w14:paraId="1F09717D" w14:textId="4E7B292D" w:rsidR="00D647D1" w:rsidRPr="00FE77F6" w:rsidRDefault="00D647D1" w:rsidP="00B449E6">
      <w:pPr>
        <w:pStyle w:val="Odstavecseseznamem"/>
        <w:numPr>
          <w:ilvl w:val="0"/>
          <w:numId w:val="11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E77F6">
        <w:rPr>
          <w:rFonts w:ascii="Arial" w:hAnsi="Arial" w:cs="Arial"/>
          <w:b/>
          <w:sz w:val="22"/>
          <w:szCs w:val="22"/>
        </w:rPr>
        <w:t xml:space="preserve">se služebním </w:t>
      </w:r>
      <w:r w:rsidR="0031451D" w:rsidRPr="00FE77F6">
        <w:rPr>
          <w:rFonts w:ascii="Arial" w:hAnsi="Arial" w:cs="Arial"/>
          <w:b/>
          <w:sz w:val="22"/>
          <w:szCs w:val="22"/>
        </w:rPr>
        <w:t xml:space="preserve">označením: </w:t>
      </w:r>
      <w:r w:rsidR="0031451D" w:rsidRPr="00FE77F6">
        <w:rPr>
          <w:rFonts w:ascii="Arial" w:hAnsi="Arial" w:cs="Arial"/>
          <w:b/>
          <w:i/>
          <w:color w:val="FF0000"/>
          <w:sz w:val="22"/>
          <w:szCs w:val="22"/>
        </w:rPr>
        <w:t>(např. vedoucí oddělení /ředitel odboru)</w:t>
      </w:r>
      <w:r w:rsidR="0031451D" w:rsidRPr="00FE77F6">
        <w:rPr>
          <w:rStyle w:val="Znakapoznpodarou"/>
          <w:rFonts w:ascii="Arial" w:hAnsi="Arial" w:cs="Arial"/>
          <w:color w:val="FF0000"/>
          <w:sz w:val="22"/>
          <w:szCs w:val="22"/>
        </w:rPr>
        <w:footnoteReference w:id="6"/>
      </w:r>
      <w:r w:rsidR="00DC23AF" w:rsidRPr="00FE77F6">
        <w:rPr>
          <w:rFonts w:ascii="Arial" w:hAnsi="Arial" w:cs="Arial"/>
          <w:b/>
          <w:sz w:val="22"/>
          <w:szCs w:val="22"/>
        </w:rPr>
        <w:t>,</w:t>
      </w:r>
    </w:p>
    <w:p w14:paraId="485384F4" w14:textId="77777777" w:rsidR="00DC23AF" w:rsidRPr="00FE77F6" w:rsidRDefault="00DC23AF" w:rsidP="00B449E6">
      <w:pPr>
        <w:pStyle w:val="Zpat"/>
        <w:numPr>
          <w:ilvl w:val="0"/>
          <w:numId w:val="11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E77F6">
        <w:rPr>
          <w:rFonts w:ascii="Arial" w:hAnsi="Arial" w:cs="Arial"/>
          <w:b/>
          <w:color w:val="000000"/>
          <w:sz w:val="22"/>
          <w:szCs w:val="22"/>
        </w:rPr>
        <w:t xml:space="preserve">se služebním působištěm v </w:t>
      </w:r>
      <w:r w:rsidRPr="00FE77F6">
        <w:rPr>
          <w:rFonts w:ascii="Arial" w:hAnsi="Arial" w:cs="Arial"/>
          <w:b/>
          <w:i/>
          <w:color w:val="FF0000"/>
          <w:sz w:val="22"/>
          <w:szCs w:val="22"/>
        </w:rPr>
        <w:t>(např. Praze)</w:t>
      </w:r>
      <w:r w:rsidRPr="00FE77F6">
        <w:rPr>
          <w:rFonts w:ascii="Arial" w:hAnsi="Arial" w:cs="Arial"/>
          <w:b/>
          <w:sz w:val="22"/>
          <w:szCs w:val="22"/>
        </w:rPr>
        <w:t>,</w:t>
      </w:r>
    </w:p>
    <w:p w14:paraId="4720557D" w14:textId="00C32016" w:rsidR="00DC23AF" w:rsidRPr="00FE77F6" w:rsidRDefault="00DC23AF" w:rsidP="00B449E6">
      <w:pPr>
        <w:pStyle w:val="Odstavecseseznamem"/>
        <w:numPr>
          <w:ilvl w:val="0"/>
          <w:numId w:val="11"/>
        </w:numPr>
        <w:ind w:left="1134" w:hanging="42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E77F6">
        <w:rPr>
          <w:rFonts w:ascii="Arial" w:hAnsi="Arial" w:cs="Arial"/>
          <w:b/>
          <w:sz w:val="22"/>
          <w:szCs w:val="22"/>
        </w:rPr>
        <w:t xml:space="preserve">s nástupem do služby na služebním místě dne </w:t>
      </w:r>
      <w:r w:rsidRPr="00FE77F6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FE77F6">
        <w:rPr>
          <w:rFonts w:ascii="Arial" w:hAnsi="Arial" w:cs="Arial"/>
          <w:b/>
          <w:sz w:val="22"/>
          <w:szCs w:val="22"/>
        </w:rPr>
        <w:t>20</w:t>
      </w:r>
      <w:r w:rsidRPr="00FE77F6">
        <w:rPr>
          <w:rFonts w:ascii="Arial" w:hAnsi="Arial" w:cs="Arial"/>
          <w:b/>
          <w:color w:val="FF0000"/>
          <w:sz w:val="22"/>
          <w:szCs w:val="22"/>
        </w:rPr>
        <w:t>XX</w:t>
      </w:r>
      <w:bookmarkStart w:id="0" w:name="_Hlk187920021"/>
      <w:bookmarkStart w:id="1" w:name="_Hlk187921580"/>
      <w:r w:rsidR="00D0256C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7"/>
      </w:r>
      <w:bookmarkEnd w:id="0"/>
      <w:bookmarkEnd w:id="1"/>
      <w:r w:rsidRPr="00FE77F6">
        <w:rPr>
          <w:rFonts w:ascii="Arial" w:hAnsi="Arial" w:cs="Arial"/>
          <w:b/>
          <w:sz w:val="22"/>
          <w:szCs w:val="22"/>
        </w:rPr>
        <w:t>.</w:t>
      </w:r>
    </w:p>
    <w:p w14:paraId="3E7C75E0" w14:textId="77777777" w:rsidR="00052E78" w:rsidRPr="00FE77F6" w:rsidRDefault="00052E78" w:rsidP="00B449E6">
      <w:pPr>
        <w:pStyle w:val="Odstavecseseznamem"/>
        <w:ind w:left="1134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47C2E791" w14:textId="2CBCC287" w:rsidR="00043635" w:rsidRPr="00FE77F6" w:rsidRDefault="00043635" w:rsidP="00B449E6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E77F6">
        <w:rPr>
          <w:rFonts w:ascii="Arial" w:hAnsi="Arial" w:cs="Arial"/>
          <w:b/>
          <w:sz w:val="22"/>
          <w:szCs w:val="22"/>
        </w:rPr>
        <w:t>Doba trvání s</w:t>
      </w:r>
      <w:r w:rsidR="00EB2BD1" w:rsidRPr="00FE77F6">
        <w:rPr>
          <w:rFonts w:ascii="Arial" w:hAnsi="Arial" w:cs="Arial"/>
          <w:b/>
          <w:sz w:val="22"/>
          <w:szCs w:val="22"/>
        </w:rPr>
        <w:t>lužební</w:t>
      </w:r>
      <w:r w:rsidRPr="00FE77F6">
        <w:rPr>
          <w:rFonts w:ascii="Arial" w:hAnsi="Arial" w:cs="Arial"/>
          <w:b/>
          <w:sz w:val="22"/>
          <w:szCs w:val="22"/>
        </w:rPr>
        <w:t>ho</w:t>
      </w:r>
      <w:r w:rsidR="00EB2BD1" w:rsidRPr="00FE77F6">
        <w:rPr>
          <w:rFonts w:ascii="Arial" w:hAnsi="Arial" w:cs="Arial"/>
          <w:b/>
          <w:sz w:val="22"/>
          <w:szCs w:val="22"/>
        </w:rPr>
        <w:t xml:space="preserve"> poměr</w:t>
      </w:r>
      <w:r w:rsidRPr="00FE77F6">
        <w:rPr>
          <w:rFonts w:ascii="Arial" w:hAnsi="Arial" w:cs="Arial"/>
          <w:b/>
          <w:sz w:val="22"/>
          <w:szCs w:val="22"/>
        </w:rPr>
        <w:t>u</w:t>
      </w:r>
      <w:r w:rsidR="00EB2BD1" w:rsidRPr="00FE77F6">
        <w:rPr>
          <w:rFonts w:ascii="Arial" w:hAnsi="Arial" w:cs="Arial"/>
          <w:b/>
          <w:sz w:val="22"/>
          <w:szCs w:val="22"/>
        </w:rPr>
        <w:t xml:space="preserve"> </w:t>
      </w:r>
      <w:r w:rsidR="00EB2BD1" w:rsidRPr="00FE77F6">
        <w:rPr>
          <w:rFonts w:ascii="Arial" w:hAnsi="Arial" w:cs="Arial"/>
          <w:b/>
          <w:color w:val="FF0000"/>
          <w:sz w:val="22"/>
          <w:szCs w:val="22"/>
        </w:rPr>
        <w:t>státního zaměstnance/</w:t>
      </w:r>
      <w:r w:rsidR="00052E78" w:rsidRPr="00FE77F6">
        <w:rPr>
          <w:rFonts w:ascii="Arial" w:hAnsi="Arial" w:cs="Arial"/>
          <w:b/>
          <w:color w:val="FF0000"/>
          <w:sz w:val="22"/>
          <w:szCs w:val="22"/>
        </w:rPr>
        <w:t xml:space="preserve">státní </w:t>
      </w:r>
      <w:r w:rsidR="00EB2BD1" w:rsidRPr="00FE77F6">
        <w:rPr>
          <w:rFonts w:ascii="Arial" w:hAnsi="Arial" w:cs="Arial"/>
          <w:b/>
          <w:color w:val="FF0000"/>
          <w:sz w:val="22"/>
          <w:szCs w:val="22"/>
        </w:rPr>
        <w:t>zaměstnankyně</w:t>
      </w:r>
      <w:r w:rsidR="00EB2BD1" w:rsidRPr="00FE77F6">
        <w:rPr>
          <w:rFonts w:ascii="Arial" w:hAnsi="Arial" w:cs="Arial"/>
          <w:b/>
          <w:sz w:val="22"/>
          <w:szCs w:val="22"/>
        </w:rPr>
        <w:t xml:space="preserve"> </w:t>
      </w:r>
      <w:r w:rsidR="00D0256C" w:rsidRPr="00FE77F6">
        <w:rPr>
          <w:rFonts w:ascii="Arial" w:hAnsi="Arial" w:cs="Arial"/>
          <w:b/>
          <w:sz w:val="22"/>
          <w:szCs w:val="22"/>
        </w:rPr>
        <w:t>na</w:t>
      </w:r>
      <w:r w:rsidR="00D0256C">
        <w:rPr>
          <w:rFonts w:ascii="Arial" w:hAnsi="Arial" w:cs="Arial"/>
          <w:b/>
          <w:sz w:val="22"/>
          <w:szCs w:val="22"/>
        </w:rPr>
        <w:t> </w:t>
      </w:r>
      <w:r w:rsidR="00B93781" w:rsidRPr="00FE77F6">
        <w:rPr>
          <w:rFonts w:ascii="Arial" w:hAnsi="Arial" w:cs="Arial"/>
          <w:b/>
          <w:sz w:val="22"/>
          <w:szCs w:val="22"/>
        </w:rPr>
        <w:t>dobu</w:t>
      </w:r>
      <w:r w:rsidR="00B93781" w:rsidRPr="00FE77F6">
        <w:rPr>
          <w:rFonts w:ascii="Arial" w:hAnsi="Arial" w:cs="Arial"/>
          <w:b/>
          <w:color w:val="FF0000"/>
          <w:sz w:val="22"/>
          <w:szCs w:val="22"/>
        </w:rPr>
        <w:t xml:space="preserve"> určitou do X. měsíce 20XX / neurčitou</w:t>
      </w:r>
      <w:r w:rsidR="00B93781" w:rsidRPr="00FE77F6">
        <w:rPr>
          <w:rFonts w:ascii="Arial" w:hAnsi="Arial" w:cs="Arial"/>
          <w:b/>
          <w:sz w:val="22"/>
          <w:szCs w:val="22"/>
        </w:rPr>
        <w:t xml:space="preserve">, </w:t>
      </w:r>
      <w:r w:rsidR="00EB2BD1" w:rsidRPr="00FE77F6">
        <w:rPr>
          <w:rFonts w:ascii="Arial" w:hAnsi="Arial" w:cs="Arial"/>
          <w:b/>
          <w:sz w:val="22"/>
          <w:szCs w:val="22"/>
        </w:rPr>
        <w:t>stanoven</w:t>
      </w:r>
      <w:r w:rsidRPr="00FE77F6">
        <w:rPr>
          <w:rFonts w:ascii="Arial" w:hAnsi="Arial" w:cs="Arial"/>
          <w:b/>
          <w:sz w:val="22"/>
          <w:szCs w:val="22"/>
        </w:rPr>
        <w:t>á</w:t>
      </w:r>
      <w:r w:rsidR="00EB2BD1" w:rsidRPr="00FE77F6">
        <w:rPr>
          <w:rFonts w:ascii="Arial" w:hAnsi="Arial" w:cs="Arial"/>
          <w:b/>
          <w:sz w:val="22"/>
          <w:szCs w:val="22"/>
        </w:rPr>
        <w:t xml:space="preserve"> rozhodnutím</w:t>
      </w:r>
      <w:r w:rsidR="008B550D">
        <w:rPr>
          <w:rFonts w:ascii="Arial" w:hAnsi="Arial" w:cs="Arial"/>
          <w:b/>
          <w:sz w:val="22"/>
          <w:szCs w:val="22"/>
        </w:rPr>
        <w:t>,</w:t>
      </w:r>
      <w:r w:rsidR="00EB2BD1" w:rsidRPr="00FE77F6">
        <w:rPr>
          <w:rFonts w:ascii="Arial" w:hAnsi="Arial" w:cs="Arial"/>
          <w:b/>
          <w:sz w:val="22"/>
          <w:szCs w:val="22"/>
        </w:rPr>
        <w:t xml:space="preserve"> č.</w:t>
      </w:r>
      <w:r w:rsidR="00D12EB4">
        <w:rPr>
          <w:rFonts w:ascii="Arial" w:hAnsi="Arial" w:cs="Arial"/>
          <w:b/>
          <w:sz w:val="22"/>
          <w:szCs w:val="22"/>
        </w:rPr>
        <w:t> </w:t>
      </w:r>
      <w:r w:rsidR="00EB2BD1" w:rsidRPr="00FE77F6">
        <w:rPr>
          <w:rFonts w:ascii="Arial" w:hAnsi="Arial" w:cs="Arial"/>
          <w:b/>
          <w:sz w:val="22"/>
          <w:szCs w:val="22"/>
        </w:rPr>
        <w:t>j.</w:t>
      </w:r>
      <w:r w:rsidR="00D12EB4">
        <w:rPr>
          <w:rFonts w:ascii="Arial" w:hAnsi="Arial" w:cs="Arial"/>
          <w:b/>
          <w:sz w:val="22"/>
          <w:szCs w:val="22"/>
        </w:rPr>
        <w:t> </w:t>
      </w:r>
      <w:r w:rsidR="00EB2BD1" w:rsidRPr="00FE77F6">
        <w:rPr>
          <w:rFonts w:ascii="Arial" w:hAnsi="Arial" w:cs="Arial"/>
          <w:b/>
          <w:color w:val="FF0000"/>
          <w:sz w:val="22"/>
          <w:szCs w:val="22"/>
        </w:rPr>
        <w:t>XXXX</w:t>
      </w:r>
      <w:r w:rsidR="008B550D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8B550D" w:rsidRPr="00FE77F6">
        <w:rPr>
          <w:rFonts w:ascii="Arial" w:hAnsi="Arial" w:cs="Arial"/>
          <w:b/>
          <w:sz w:val="22"/>
          <w:szCs w:val="22"/>
        </w:rPr>
        <w:t xml:space="preserve">ze dne </w:t>
      </w:r>
      <w:r w:rsidR="008B550D" w:rsidRPr="00FE77F6">
        <w:rPr>
          <w:rFonts w:ascii="Arial" w:hAnsi="Arial" w:cs="Arial"/>
          <w:b/>
          <w:color w:val="FF0000"/>
          <w:sz w:val="22"/>
          <w:szCs w:val="22"/>
        </w:rPr>
        <w:t xml:space="preserve">X. měsíc </w:t>
      </w:r>
      <w:r w:rsidR="008B550D" w:rsidRPr="00FE77F6">
        <w:rPr>
          <w:rFonts w:ascii="Arial" w:hAnsi="Arial" w:cs="Arial"/>
          <w:b/>
          <w:sz w:val="22"/>
          <w:szCs w:val="22"/>
        </w:rPr>
        <w:t>20</w:t>
      </w:r>
      <w:r w:rsidR="008B550D" w:rsidRPr="00FE77F6">
        <w:rPr>
          <w:rFonts w:ascii="Arial" w:hAnsi="Arial" w:cs="Arial"/>
          <w:b/>
          <w:color w:val="FF0000"/>
          <w:sz w:val="22"/>
          <w:szCs w:val="22"/>
        </w:rPr>
        <w:t>XX</w:t>
      </w:r>
      <w:r w:rsidR="008B550D" w:rsidRPr="008B550D">
        <w:rPr>
          <w:rFonts w:ascii="Arial" w:hAnsi="Arial" w:cs="Arial"/>
          <w:b/>
          <w:sz w:val="22"/>
          <w:szCs w:val="22"/>
        </w:rPr>
        <w:t>,</w:t>
      </w:r>
      <w:r w:rsidRPr="00FE77F6">
        <w:rPr>
          <w:rFonts w:ascii="Arial" w:hAnsi="Arial" w:cs="Arial"/>
          <w:b/>
          <w:sz w:val="22"/>
          <w:szCs w:val="22"/>
        </w:rPr>
        <w:t xml:space="preserve"> </w:t>
      </w:r>
      <w:r w:rsidRPr="00FE77F6">
        <w:rPr>
          <w:rFonts w:ascii="Arial" w:hAnsi="Arial" w:cs="Arial"/>
          <w:b/>
          <w:color w:val="FF0000"/>
          <w:sz w:val="22"/>
          <w:szCs w:val="22"/>
        </w:rPr>
        <w:t>do dne X. měsíc 20XX</w:t>
      </w:r>
      <w:r w:rsidR="00B93781" w:rsidRPr="00FE77F6">
        <w:rPr>
          <w:rFonts w:ascii="Arial" w:hAnsi="Arial" w:cs="Arial"/>
          <w:b/>
          <w:sz w:val="22"/>
          <w:szCs w:val="22"/>
        </w:rPr>
        <w:t>,</w:t>
      </w:r>
      <w:r w:rsidR="00EB2BD1" w:rsidRPr="00FE77F6">
        <w:rPr>
          <w:rFonts w:ascii="Arial" w:hAnsi="Arial" w:cs="Arial"/>
          <w:b/>
          <w:sz w:val="22"/>
          <w:szCs w:val="22"/>
        </w:rPr>
        <w:t xml:space="preserve"> se</w:t>
      </w:r>
      <w:r w:rsidRPr="00FE77F6">
        <w:rPr>
          <w:rFonts w:ascii="Arial" w:hAnsi="Arial" w:cs="Arial"/>
          <w:b/>
          <w:sz w:val="22"/>
          <w:szCs w:val="22"/>
        </w:rPr>
        <w:t xml:space="preserve"> jmenováním </w:t>
      </w:r>
      <w:r w:rsidR="00141D23" w:rsidRPr="00FE77F6">
        <w:rPr>
          <w:rFonts w:ascii="Arial" w:hAnsi="Arial" w:cs="Arial"/>
          <w:b/>
          <w:sz w:val="22"/>
          <w:szCs w:val="22"/>
        </w:rPr>
        <w:t>na</w:t>
      </w:r>
      <w:r w:rsidR="00D12EB4">
        <w:rPr>
          <w:rFonts w:ascii="Arial" w:hAnsi="Arial" w:cs="Arial"/>
          <w:b/>
          <w:sz w:val="22"/>
          <w:szCs w:val="22"/>
        </w:rPr>
        <w:t> </w:t>
      </w:r>
      <w:r w:rsidR="00141D23" w:rsidRPr="00FE77F6">
        <w:rPr>
          <w:rFonts w:ascii="Arial" w:hAnsi="Arial" w:cs="Arial"/>
          <w:b/>
          <w:sz w:val="22"/>
          <w:szCs w:val="22"/>
        </w:rPr>
        <w:t>služební místo představeného uvedené</w:t>
      </w:r>
      <w:r w:rsidRPr="00FE77F6">
        <w:rPr>
          <w:rFonts w:ascii="Arial" w:hAnsi="Arial" w:cs="Arial"/>
          <w:b/>
          <w:sz w:val="22"/>
          <w:szCs w:val="22"/>
        </w:rPr>
        <w:t xml:space="preserve"> ve výroku I</w:t>
      </w:r>
      <w:r w:rsidR="00EB2BD1" w:rsidRPr="00FE77F6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1B3A93AC" w14:textId="759927D9" w:rsidR="0023326D" w:rsidRPr="00FE77F6" w:rsidRDefault="0023326D" w:rsidP="00B449E6">
      <w:pPr>
        <w:pStyle w:val="Odstavecseseznamem"/>
        <w:ind w:left="1134" w:hanging="41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E77F6">
        <w:rPr>
          <w:rFonts w:ascii="Arial" w:hAnsi="Arial" w:cs="Arial"/>
          <w:b/>
          <w:color w:val="FF0000"/>
          <w:sz w:val="22"/>
          <w:szCs w:val="22"/>
        </w:rPr>
        <w:t xml:space="preserve">V1: podle § 50 zákona o státní službě mění na dobu určitou s trváním do X. měsíc 20XX. </w:t>
      </w:r>
    </w:p>
    <w:p w14:paraId="313FF9D6" w14:textId="021A6F9C" w:rsidR="0023326D" w:rsidRPr="00FE77F6" w:rsidRDefault="0023326D" w:rsidP="00B449E6">
      <w:pPr>
        <w:pStyle w:val="Odstavecseseznamem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E77F6">
        <w:rPr>
          <w:rFonts w:ascii="Arial" w:hAnsi="Arial" w:cs="Arial"/>
          <w:b/>
          <w:color w:val="FF0000"/>
          <w:sz w:val="22"/>
          <w:szCs w:val="22"/>
        </w:rPr>
        <w:t xml:space="preserve">V2: </w:t>
      </w:r>
      <w:r w:rsidR="00EB2BD1" w:rsidRPr="00FE77F6">
        <w:rPr>
          <w:rFonts w:ascii="Arial" w:hAnsi="Arial" w:cs="Arial"/>
          <w:b/>
          <w:color w:val="FF0000"/>
          <w:sz w:val="22"/>
          <w:szCs w:val="22"/>
        </w:rPr>
        <w:t xml:space="preserve">podle § 50 zákona o státní službě </w:t>
      </w:r>
      <w:r w:rsidR="00043635" w:rsidRPr="00FE77F6">
        <w:rPr>
          <w:rFonts w:ascii="Arial" w:hAnsi="Arial" w:cs="Arial"/>
          <w:b/>
          <w:color w:val="FF0000"/>
          <w:sz w:val="22"/>
          <w:szCs w:val="22"/>
        </w:rPr>
        <w:t xml:space="preserve">mění </w:t>
      </w:r>
      <w:r w:rsidR="00EB2BD1" w:rsidRPr="00FE77F6">
        <w:rPr>
          <w:rFonts w:ascii="Arial" w:hAnsi="Arial" w:cs="Arial"/>
          <w:b/>
          <w:color w:val="FF0000"/>
          <w:sz w:val="22"/>
          <w:szCs w:val="22"/>
        </w:rPr>
        <w:t>na dobu neurčitou</w:t>
      </w:r>
      <w:r w:rsidRPr="00FE77F6">
        <w:rPr>
          <w:rFonts w:ascii="Arial" w:hAnsi="Arial" w:cs="Arial"/>
          <w:b/>
          <w:color w:val="FF0000"/>
          <w:sz w:val="22"/>
          <w:szCs w:val="22"/>
        </w:rPr>
        <w:t>.</w:t>
      </w:r>
    </w:p>
    <w:p w14:paraId="7E606419" w14:textId="77777777" w:rsidR="00043635" w:rsidRPr="00FE77F6" w:rsidRDefault="0023326D" w:rsidP="00B449E6">
      <w:pPr>
        <w:pStyle w:val="Odstavecseseznamem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E77F6">
        <w:rPr>
          <w:rFonts w:ascii="Arial" w:hAnsi="Arial" w:cs="Arial"/>
          <w:b/>
          <w:color w:val="FF0000"/>
          <w:sz w:val="22"/>
          <w:szCs w:val="22"/>
        </w:rPr>
        <w:t>V3: nemění.</w:t>
      </w:r>
      <w:r w:rsidR="00EB2BD1" w:rsidRPr="00FE77F6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8"/>
      </w:r>
    </w:p>
    <w:p w14:paraId="52ED1FB9" w14:textId="77777777" w:rsidR="00052E78" w:rsidRPr="00FE77F6" w:rsidRDefault="00052E78" w:rsidP="00B449E6">
      <w:pPr>
        <w:pStyle w:val="Odstavecseseznamem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38BC03B3" w14:textId="36ABB0F1" w:rsidR="00216C99" w:rsidRPr="00BF72D4" w:rsidRDefault="00216C99" w:rsidP="00216C99">
      <w:pPr>
        <w:pStyle w:val="Odstavecseseznamem"/>
        <w:numPr>
          <w:ilvl w:val="0"/>
          <w:numId w:val="15"/>
        </w:numPr>
        <w:spacing w:after="120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bookmarkStart w:id="2" w:name="_Hlk184629856"/>
      <w:bookmarkStart w:id="3" w:name="_Hlk187312517"/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Státnímu zaměstnanci/Státní zaměstnankyni se </w:t>
      </w:r>
      <w:r w:rsidRPr="00BF72D4">
        <w:rPr>
          <w:rFonts w:ascii="Arial" w:hAnsi="Arial" w:cs="Arial"/>
          <w:b/>
          <w:color w:val="FF0000"/>
          <w:sz w:val="22"/>
          <w:szCs w:val="22"/>
        </w:rPr>
        <w:t xml:space="preserve">podle § </w:t>
      </w:r>
      <w:r>
        <w:rPr>
          <w:rFonts w:ascii="Arial" w:hAnsi="Arial" w:cs="Arial"/>
          <w:b/>
          <w:color w:val="FF0000"/>
          <w:sz w:val="22"/>
          <w:szCs w:val="22"/>
        </w:rPr>
        <w:t>51</w:t>
      </w:r>
      <w:r w:rsidRPr="00BF72D4">
        <w:rPr>
          <w:rFonts w:ascii="Arial" w:hAnsi="Arial" w:cs="Arial"/>
          <w:b/>
          <w:color w:val="FF0000"/>
          <w:sz w:val="22"/>
          <w:szCs w:val="22"/>
        </w:rPr>
        <w:t xml:space="preserve"> odst. </w:t>
      </w:r>
      <w:r>
        <w:rPr>
          <w:rFonts w:ascii="Arial" w:hAnsi="Arial" w:cs="Arial"/>
          <w:b/>
          <w:color w:val="FF0000"/>
          <w:sz w:val="22"/>
          <w:szCs w:val="22"/>
        </w:rPr>
        <w:t>4</w:t>
      </w:r>
      <w:r w:rsidRPr="00BF72D4">
        <w:rPr>
          <w:rFonts w:ascii="Arial" w:hAnsi="Arial" w:cs="Arial"/>
          <w:b/>
          <w:color w:val="FF0000"/>
          <w:sz w:val="22"/>
          <w:szCs w:val="22"/>
        </w:rPr>
        <w:t xml:space="preserve"> zákona o státní službě </w:t>
      </w:r>
      <w:bookmarkStart w:id="4" w:name="_Hlk187236140"/>
      <w:r w:rsidRPr="00BF72D4">
        <w:rPr>
          <w:rFonts w:ascii="Arial" w:hAnsi="Arial" w:cs="Arial"/>
          <w:b/>
          <w:color w:val="FF0000"/>
          <w:sz w:val="22"/>
          <w:szCs w:val="22"/>
        </w:rPr>
        <w:t xml:space="preserve">se stanoví </w:t>
      </w:r>
      <w:proofErr w:type="spellStart"/>
      <w:r w:rsidRPr="00BF72D4">
        <w:rPr>
          <w:rFonts w:ascii="Arial" w:hAnsi="Arial" w:cs="Arial"/>
          <w:b/>
          <w:color w:val="FF0000"/>
          <w:sz w:val="22"/>
          <w:szCs w:val="22"/>
        </w:rPr>
        <w:t>osvědčovací</w:t>
      </w:r>
      <w:proofErr w:type="spellEnd"/>
      <w:r w:rsidRPr="00BF72D4">
        <w:rPr>
          <w:rFonts w:ascii="Arial" w:hAnsi="Arial" w:cs="Arial"/>
          <w:b/>
          <w:color w:val="FF0000"/>
          <w:sz w:val="22"/>
          <w:szCs w:val="22"/>
        </w:rPr>
        <w:t xml:space="preserve"> doba v délce </w:t>
      </w:r>
      <w:bookmarkStart w:id="5" w:name="_Hlk187920147"/>
      <w:r>
        <w:rPr>
          <w:rFonts w:ascii="Arial" w:hAnsi="Arial" w:cs="Arial"/>
          <w:b/>
          <w:color w:val="FF0000"/>
          <w:sz w:val="22"/>
          <w:szCs w:val="22"/>
        </w:rPr>
        <w:t>1/2/</w:t>
      </w:r>
      <w:bookmarkEnd w:id="5"/>
      <w:r>
        <w:rPr>
          <w:rFonts w:ascii="Arial" w:hAnsi="Arial" w:cs="Arial"/>
          <w:b/>
          <w:color w:val="FF0000"/>
          <w:sz w:val="22"/>
          <w:szCs w:val="22"/>
        </w:rPr>
        <w:t>3</w:t>
      </w:r>
      <w:r w:rsidRPr="00BF72D4">
        <w:rPr>
          <w:rFonts w:ascii="Arial" w:hAnsi="Arial" w:cs="Arial"/>
          <w:b/>
          <w:color w:val="FF0000"/>
          <w:sz w:val="22"/>
          <w:szCs w:val="22"/>
        </w:rPr>
        <w:t> měsíců</w:t>
      </w:r>
      <w:r w:rsidRPr="00BF72D4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9"/>
      </w:r>
      <w:r w:rsidRPr="00BF72D4">
        <w:rPr>
          <w:rFonts w:ascii="Arial" w:hAnsi="Arial" w:cs="Arial"/>
          <w:b/>
          <w:color w:val="FF0000"/>
          <w:sz w:val="22"/>
          <w:szCs w:val="22"/>
        </w:rPr>
        <w:t>;</w:t>
      </w:r>
      <w:bookmarkEnd w:id="2"/>
    </w:p>
    <w:bookmarkEnd w:id="3"/>
    <w:bookmarkEnd w:id="4"/>
    <w:p w14:paraId="3E2547B9" w14:textId="77777777" w:rsidR="00216C99" w:rsidRDefault="00216C99" w:rsidP="00AF5332">
      <w:pPr>
        <w:pStyle w:val="Odstavecseseznamem"/>
        <w:tabs>
          <w:tab w:val="left" w:pos="1985"/>
        </w:tabs>
        <w:spacing w:after="120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14:paraId="6DE6D3CC" w14:textId="5724E9AC" w:rsidR="00052E78" w:rsidRPr="00FE77F6" w:rsidRDefault="00052E78" w:rsidP="00B449E6">
      <w:pPr>
        <w:pStyle w:val="Odstavecseseznamem"/>
        <w:numPr>
          <w:ilvl w:val="0"/>
          <w:numId w:val="15"/>
        </w:numPr>
        <w:tabs>
          <w:tab w:val="left" w:pos="1985"/>
        </w:tabs>
        <w:spacing w:after="120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E77F6">
        <w:rPr>
          <w:rFonts w:ascii="Arial" w:hAnsi="Arial" w:cs="Arial"/>
          <w:b/>
          <w:color w:val="FF0000"/>
          <w:sz w:val="22"/>
          <w:szCs w:val="22"/>
        </w:rPr>
        <w:t xml:space="preserve">Státnímu zaměstnanci/Státní zaměstnankyni se podle § </w:t>
      </w:r>
      <w:r w:rsidR="00AC00EE" w:rsidRPr="00FE77F6">
        <w:rPr>
          <w:rFonts w:ascii="Arial" w:hAnsi="Arial" w:cs="Arial"/>
          <w:b/>
          <w:color w:val="FF0000"/>
          <w:sz w:val="22"/>
          <w:szCs w:val="22"/>
        </w:rPr>
        <w:t>68</w:t>
      </w:r>
      <w:r w:rsidRPr="00FE77F6">
        <w:rPr>
          <w:rFonts w:ascii="Arial" w:hAnsi="Arial" w:cs="Arial"/>
          <w:b/>
          <w:color w:val="FF0000"/>
          <w:sz w:val="22"/>
          <w:szCs w:val="22"/>
        </w:rPr>
        <w:t xml:space="preserve"> ve spojení s</w:t>
      </w:r>
      <w:r w:rsidR="0023326D" w:rsidRPr="00FE77F6">
        <w:rPr>
          <w:rFonts w:ascii="Arial" w:hAnsi="Arial" w:cs="Arial"/>
          <w:b/>
          <w:color w:val="FF0000"/>
          <w:sz w:val="22"/>
          <w:szCs w:val="22"/>
        </w:rPr>
        <w:t> </w:t>
      </w:r>
      <w:r w:rsidRPr="00FE77F6">
        <w:rPr>
          <w:rFonts w:ascii="Arial" w:hAnsi="Arial" w:cs="Arial"/>
          <w:b/>
          <w:color w:val="FF0000"/>
          <w:sz w:val="22"/>
          <w:szCs w:val="22"/>
        </w:rPr>
        <w:t>§</w:t>
      </w:r>
      <w:r w:rsidR="0023326D" w:rsidRPr="00FE77F6">
        <w:rPr>
          <w:rFonts w:ascii="Arial" w:hAnsi="Arial" w:cs="Arial"/>
          <w:b/>
          <w:color w:val="FF0000"/>
          <w:sz w:val="22"/>
          <w:szCs w:val="22"/>
        </w:rPr>
        <w:t> </w:t>
      </w:r>
      <w:r w:rsidRPr="00FE77F6">
        <w:rPr>
          <w:rFonts w:ascii="Arial" w:hAnsi="Arial" w:cs="Arial"/>
          <w:b/>
          <w:color w:val="FF0000"/>
          <w:sz w:val="22"/>
          <w:szCs w:val="22"/>
        </w:rPr>
        <w:t xml:space="preserve">116 zákona o státní službě povoluje </w:t>
      </w:r>
      <w:r w:rsidR="00AC00EE" w:rsidRPr="00FE77F6">
        <w:rPr>
          <w:rFonts w:ascii="Arial" w:hAnsi="Arial" w:cs="Arial"/>
          <w:b/>
          <w:color w:val="FF0000"/>
          <w:sz w:val="22"/>
          <w:szCs w:val="22"/>
        </w:rPr>
        <w:t xml:space="preserve">na dobu od …… do </w:t>
      </w:r>
      <w:proofErr w:type="gramStart"/>
      <w:r w:rsidR="00AC00EE" w:rsidRPr="00FE77F6">
        <w:rPr>
          <w:rFonts w:ascii="Arial" w:hAnsi="Arial" w:cs="Arial"/>
          <w:b/>
          <w:color w:val="FF0000"/>
          <w:sz w:val="22"/>
          <w:szCs w:val="22"/>
        </w:rPr>
        <w:t>…….</w:t>
      </w:r>
      <w:proofErr w:type="gramEnd"/>
      <w:r w:rsidR="00AC00EE" w:rsidRPr="00FE77F6">
        <w:rPr>
          <w:rFonts w:ascii="Arial" w:hAnsi="Arial" w:cs="Arial"/>
          <w:b/>
          <w:color w:val="FF0000"/>
          <w:sz w:val="22"/>
          <w:szCs w:val="22"/>
        </w:rPr>
        <w:t>.</w:t>
      </w:r>
      <w:r w:rsidR="008A20CE">
        <w:rPr>
          <w:rFonts w:ascii="Arial" w:hAnsi="Arial" w:cs="Arial"/>
          <w:b/>
          <w:color w:val="FF0000"/>
          <w:sz w:val="22"/>
          <w:szCs w:val="22"/>
        </w:rPr>
        <w:t>/na dobu neurčitou</w:t>
      </w:r>
      <w:r w:rsidR="00AC00EE" w:rsidRPr="00FE77F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E77F6">
        <w:rPr>
          <w:rFonts w:ascii="Arial" w:hAnsi="Arial" w:cs="Arial"/>
          <w:b/>
          <w:color w:val="FF0000"/>
          <w:sz w:val="22"/>
          <w:szCs w:val="22"/>
        </w:rPr>
        <w:t>kratší služební doba, a to v</w:t>
      </w:r>
      <w:r w:rsidR="00AC00EE" w:rsidRPr="00FE77F6">
        <w:rPr>
          <w:rFonts w:ascii="Arial" w:hAnsi="Arial" w:cs="Arial"/>
          <w:b/>
          <w:color w:val="FF0000"/>
          <w:sz w:val="22"/>
          <w:szCs w:val="22"/>
        </w:rPr>
        <w:t> </w:t>
      </w:r>
      <w:r w:rsidRPr="00FE77F6">
        <w:rPr>
          <w:rFonts w:ascii="Arial" w:hAnsi="Arial" w:cs="Arial"/>
          <w:b/>
          <w:color w:val="FF0000"/>
          <w:sz w:val="22"/>
          <w:szCs w:val="22"/>
        </w:rPr>
        <w:t>rozsahu</w:t>
      </w:r>
      <w:r w:rsidR="00AC00EE" w:rsidRPr="00FE77F6">
        <w:rPr>
          <w:rFonts w:ascii="Arial" w:hAnsi="Arial" w:cs="Arial"/>
          <w:b/>
          <w:color w:val="FF0000"/>
          <w:sz w:val="22"/>
          <w:szCs w:val="22"/>
        </w:rPr>
        <w:t xml:space="preserve"> XX</w:t>
      </w:r>
      <w:r w:rsidR="00AC00EE" w:rsidRPr="00FE77F6">
        <w:rPr>
          <w:rFonts w:ascii="Arial" w:hAnsi="Arial" w:cs="Arial"/>
          <w:b/>
          <w:sz w:val="22"/>
          <w:szCs w:val="22"/>
        </w:rPr>
        <w:t xml:space="preserve"> </w:t>
      </w:r>
      <w:r w:rsidR="00AC00EE" w:rsidRPr="00B343EE">
        <w:rPr>
          <w:rFonts w:ascii="Arial" w:hAnsi="Arial" w:cs="Arial"/>
          <w:b/>
          <w:color w:val="FF0000"/>
          <w:sz w:val="22"/>
          <w:szCs w:val="22"/>
        </w:rPr>
        <w:t>hodin</w:t>
      </w:r>
      <w:r w:rsidR="00AC00EE" w:rsidRPr="00FE77F6">
        <w:rPr>
          <w:rFonts w:ascii="Arial" w:hAnsi="Arial" w:cs="Arial"/>
          <w:b/>
          <w:sz w:val="22"/>
          <w:szCs w:val="22"/>
        </w:rPr>
        <w:t xml:space="preserve"> </w:t>
      </w:r>
      <w:r w:rsidRPr="00FE77F6">
        <w:rPr>
          <w:rFonts w:ascii="Arial" w:hAnsi="Arial" w:cs="Arial"/>
          <w:b/>
          <w:color w:val="FF0000"/>
          <w:sz w:val="22"/>
          <w:szCs w:val="22"/>
        </w:rPr>
        <w:t>týdně</w:t>
      </w:r>
      <w:r w:rsidR="009D4FE9">
        <w:rPr>
          <w:rFonts w:ascii="Arial" w:hAnsi="Arial" w:cs="Arial"/>
          <w:b/>
          <w:color w:val="FF0000"/>
          <w:sz w:val="22"/>
          <w:szCs w:val="22"/>
        </w:rPr>
        <w:t>.</w:t>
      </w:r>
      <w:r w:rsidRPr="00FE77F6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0"/>
      </w:r>
    </w:p>
    <w:p w14:paraId="4B581FE9" w14:textId="77777777" w:rsidR="00052E78" w:rsidRPr="00FE77F6" w:rsidRDefault="00052E78" w:rsidP="00B449E6">
      <w:pPr>
        <w:pStyle w:val="Odstavecseseznamem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0ECD0F94" w14:textId="77777777" w:rsidR="00E45411" w:rsidRPr="00FE77F6" w:rsidRDefault="006B7861" w:rsidP="00B449E6">
      <w:pPr>
        <w:pStyle w:val="Odstavecseseznamem"/>
        <w:numPr>
          <w:ilvl w:val="0"/>
          <w:numId w:val="15"/>
        </w:numPr>
        <w:tabs>
          <w:tab w:val="left" w:pos="1985"/>
        </w:tabs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E77F6">
        <w:rPr>
          <w:rFonts w:ascii="Arial" w:hAnsi="Arial" w:cs="Arial"/>
          <w:b/>
          <w:sz w:val="22"/>
          <w:szCs w:val="22"/>
        </w:rPr>
        <w:t>S</w:t>
      </w:r>
      <w:r w:rsidR="000D572D" w:rsidRPr="00FE77F6">
        <w:rPr>
          <w:rFonts w:ascii="Arial" w:hAnsi="Arial" w:cs="Arial"/>
          <w:b/>
          <w:sz w:val="22"/>
          <w:szCs w:val="22"/>
        </w:rPr>
        <w:t xml:space="preserve">tátní </w:t>
      </w:r>
      <w:r w:rsidR="000D572D" w:rsidRPr="00FE77F6">
        <w:rPr>
          <w:rFonts w:ascii="Arial" w:hAnsi="Arial" w:cs="Arial"/>
          <w:b/>
          <w:color w:val="FF0000"/>
          <w:sz w:val="22"/>
          <w:szCs w:val="22"/>
        </w:rPr>
        <w:t>zaměstnan</w:t>
      </w:r>
      <w:r w:rsidR="00516FE8" w:rsidRPr="00FE77F6">
        <w:rPr>
          <w:rFonts w:ascii="Arial" w:hAnsi="Arial" w:cs="Arial"/>
          <w:b/>
          <w:color w:val="FF0000"/>
          <w:sz w:val="22"/>
          <w:szCs w:val="22"/>
        </w:rPr>
        <w:t>ec</w:t>
      </w:r>
      <w:r w:rsidR="000D572D" w:rsidRPr="00FE77F6">
        <w:rPr>
          <w:rFonts w:ascii="Arial" w:hAnsi="Arial" w:cs="Arial"/>
          <w:b/>
          <w:color w:val="FF0000"/>
          <w:sz w:val="22"/>
          <w:szCs w:val="22"/>
        </w:rPr>
        <w:t>/zaměstnankyn</w:t>
      </w:r>
      <w:r w:rsidR="00516FE8" w:rsidRPr="00FE77F6">
        <w:rPr>
          <w:rFonts w:ascii="Arial" w:hAnsi="Arial" w:cs="Arial"/>
          <w:b/>
          <w:color w:val="FF0000"/>
          <w:sz w:val="22"/>
          <w:szCs w:val="22"/>
        </w:rPr>
        <w:t xml:space="preserve">ě </w:t>
      </w:r>
      <w:r w:rsidR="00516FE8" w:rsidRPr="00FE77F6">
        <w:rPr>
          <w:rFonts w:ascii="Arial" w:hAnsi="Arial" w:cs="Arial"/>
          <w:b/>
          <w:sz w:val="22"/>
          <w:szCs w:val="22"/>
        </w:rPr>
        <w:t>se</w:t>
      </w:r>
      <w:r w:rsidR="000D572D" w:rsidRPr="00FE77F6">
        <w:rPr>
          <w:rFonts w:ascii="Arial" w:hAnsi="Arial" w:cs="Arial"/>
          <w:b/>
          <w:sz w:val="22"/>
          <w:szCs w:val="22"/>
        </w:rPr>
        <w:t xml:space="preserve"> </w:t>
      </w:r>
      <w:r w:rsidR="00D647D1" w:rsidRPr="00FE77F6">
        <w:rPr>
          <w:rFonts w:ascii="Arial" w:hAnsi="Arial" w:cs="Arial"/>
          <w:b/>
          <w:sz w:val="22"/>
          <w:szCs w:val="22"/>
        </w:rPr>
        <w:t>dále</w:t>
      </w:r>
      <w:r w:rsidR="00200E0D" w:rsidRPr="00FE77F6">
        <w:rPr>
          <w:rFonts w:ascii="Arial" w:hAnsi="Arial" w:cs="Arial"/>
          <w:b/>
          <w:sz w:val="22"/>
          <w:szCs w:val="22"/>
        </w:rPr>
        <w:t xml:space="preserve"> s účinností ode dne </w:t>
      </w:r>
      <w:r w:rsidR="00200E0D" w:rsidRPr="00FE77F6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="00200E0D" w:rsidRPr="00FE77F6">
        <w:rPr>
          <w:rFonts w:ascii="Arial" w:hAnsi="Arial" w:cs="Arial"/>
          <w:b/>
          <w:sz w:val="22"/>
          <w:szCs w:val="22"/>
        </w:rPr>
        <w:t>20</w:t>
      </w:r>
      <w:r w:rsidR="00200E0D" w:rsidRPr="00FE77F6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6BDB63C0" w14:textId="77777777" w:rsidR="004C6F06" w:rsidRPr="00FE77F6" w:rsidRDefault="00460E1E">
      <w:pPr>
        <w:pStyle w:val="Odstavecseseznamem"/>
        <w:numPr>
          <w:ilvl w:val="0"/>
          <w:numId w:val="7"/>
        </w:numPr>
        <w:tabs>
          <w:tab w:val="left" w:pos="1985"/>
        </w:tabs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E77F6">
        <w:rPr>
          <w:rFonts w:ascii="Arial" w:hAnsi="Arial" w:cs="Arial"/>
          <w:b/>
          <w:sz w:val="22"/>
          <w:szCs w:val="22"/>
        </w:rPr>
        <w:t>podle § 144 odst. 1, § 145 odst. 1 a 2 zákona o státní službě ve spojení s</w:t>
      </w:r>
      <w:r w:rsidR="00200E0D" w:rsidRPr="00FE77F6">
        <w:rPr>
          <w:rFonts w:ascii="Arial" w:hAnsi="Arial" w:cs="Arial"/>
          <w:b/>
          <w:sz w:val="22"/>
          <w:szCs w:val="22"/>
        </w:rPr>
        <w:t> </w:t>
      </w:r>
      <w:r w:rsidRPr="00FE77F6">
        <w:rPr>
          <w:rFonts w:ascii="Arial" w:hAnsi="Arial" w:cs="Arial"/>
          <w:b/>
          <w:sz w:val="22"/>
          <w:szCs w:val="22"/>
        </w:rPr>
        <w:t>§</w:t>
      </w:r>
      <w:r w:rsidR="00200E0D" w:rsidRPr="00FE77F6">
        <w:rPr>
          <w:rFonts w:ascii="Arial" w:hAnsi="Arial" w:cs="Arial"/>
          <w:b/>
          <w:sz w:val="22"/>
          <w:szCs w:val="22"/>
        </w:rPr>
        <w:t> </w:t>
      </w:r>
      <w:r w:rsidRPr="00FE77F6">
        <w:rPr>
          <w:rFonts w:ascii="Arial" w:hAnsi="Arial" w:cs="Arial"/>
          <w:b/>
          <w:sz w:val="22"/>
          <w:szCs w:val="22"/>
        </w:rPr>
        <w:t>123 odst. 1</w:t>
      </w:r>
      <w:r w:rsidR="00670215" w:rsidRPr="0067021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670215">
        <w:rPr>
          <w:rFonts w:ascii="Arial" w:hAnsi="Arial" w:cs="Arial"/>
          <w:b/>
          <w:color w:val="000000"/>
          <w:sz w:val="22"/>
          <w:szCs w:val="22"/>
        </w:rPr>
        <w:t>a 3</w:t>
      </w:r>
      <w:r w:rsidRPr="00FE77F6">
        <w:rPr>
          <w:rFonts w:ascii="Arial" w:hAnsi="Arial" w:cs="Arial"/>
          <w:b/>
          <w:sz w:val="22"/>
          <w:szCs w:val="22"/>
        </w:rPr>
        <w:t xml:space="preserve"> zákoníku práce a podle přílohy č. 1 zákona o státní službě zařazuje do </w:t>
      </w:r>
      <w:r w:rsidRPr="00FE77F6">
        <w:rPr>
          <w:rFonts w:ascii="Arial" w:hAnsi="Arial" w:cs="Arial"/>
          <w:b/>
          <w:color w:val="FF0000"/>
          <w:sz w:val="22"/>
          <w:szCs w:val="22"/>
        </w:rPr>
        <w:t>X</w:t>
      </w:r>
      <w:r w:rsidRPr="00545A9B">
        <w:rPr>
          <w:rFonts w:ascii="Arial" w:hAnsi="Arial" w:cs="Arial"/>
          <w:b/>
          <w:color w:val="FF0000"/>
          <w:sz w:val="22"/>
          <w:szCs w:val="22"/>
        </w:rPr>
        <w:t>.</w:t>
      </w:r>
      <w:r w:rsidRPr="00FE77F6">
        <w:rPr>
          <w:rFonts w:ascii="Arial" w:hAnsi="Arial" w:cs="Arial"/>
          <w:b/>
          <w:sz w:val="22"/>
          <w:szCs w:val="22"/>
        </w:rPr>
        <w:t xml:space="preserve"> platové třídy,</w:t>
      </w:r>
      <w:r w:rsidR="00E45411" w:rsidRPr="00FE77F6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5A8EA56C" w14:textId="77777777" w:rsidR="00460E1E" w:rsidRPr="00FE77F6" w:rsidRDefault="008C2615" w:rsidP="008C2615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A69EA">
        <w:rPr>
          <w:rFonts w:ascii="Arial" w:hAnsi="Arial" w:cs="Arial"/>
          <w:b/>
          <w:color w:val="000000"/>
          <w:sz w:val="22"/>
          <w:szCs w:val="22"/>
        </w:rPr>
        <w:t>podle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D69C8">
        <w:rPr>
          <w:rFonts w:ascii="Arial" w:hAnsi="Arial" w:cs="Arial"/>
          <w:b/>
          <w:sz w:val="22"/>
          <w:szCs w:val="22"/>
        </w:rPr>
        <w:t>§ 3 nařízení vlády č. 304/2014 Sb., o platových poměrech státních zaměstnanců</w:t>
      </w:r>
      <w:r>
        <w:rPr>
          <w:rFonts w:ascii="Arial" w:hAnsi="Arial" w:cs="Arial"/>
          <w:b/>
          <w:sz w:val="22"/>
          <w:szCs w:val="22"/>
        </w:rPr>
        <w:t>, ve znění pozdějších předpisů</w:t>
      </w:r>
      <w:r w:rsidRPr="00ED69C8">
        <w:rPr>
          <w:rFonts w:ascii="Arial" w:hAnsi="Arial" w:cs="Arial"/>
          <w:b/>
          <w:sz w:val="22"/>
          <w:szCs w:val="22"/>
        </w:rPr>
        <w:t xml:space="preserve"> (dále jen „nařízení vlády č. 304/2014 Sb.“)</w:t>
      </w:r>
      <w:r>
        <w:rPr>
          <w:rFonts w:ascii="Arial" w:hAnsi="Arial" w:cs="Arial"/>
          <w:b/>
          <w:sz w:val="22"/>
          <w:szCs w:val="22"/>
        </w:rPr>
        <w:t>,</w:t>
      </w:r>
      <w:r w:rsidRPr="00C67306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144B6A">
        <w:rPr>
          <w:rFonts w:ascii="Arial" w:hAnsi="Arial" w:cs="Arial"/>
          <w:b/>
          <w:color w:val="000000"/>
          <w:sz w:val="22"/>
          <w:szCs w:val="22"/>
        </w:rPr>
        <w:t>zařazuje</w:t>
      </w:r>
      <w:r w:rsidR="00144B6A" w:rsidRPr="00240D3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40D34">
        <w:rPr>
          <w:rFonts w:ascii="Arial" w:hAnsi="Arial" w:cs="Arial"/>
          <w:b/>
          <w:color w:val="000000"/>
          <w:sz w:val="22"/>
          <w:szCs w:val="22"/>
        </w:rPr>
        <w:t>do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>
        <w:rPr>
          <w:rFonts w:ascii="Arial" w:hAnsi="Arial" w:cs="Arial"/>
          <w:b/>
          <w:color w:val="FF0000"/>
          <w:sz w:val="22"/>
          <w:szCs w:val="22"/>
        </w:rPr>
        <w:t>X</w:t>
      </w:r>
      <w:r w:rsidRPr="005A3524">
        <w:rPr>
          <w:rFonts w:ascii="Arial" w:hAnsi="Arial" w:cs="Arial"/>
          <w:b/>
          <w:color w:val="FF0000"/>
          <w:sz w:val="22"/>
          <w:szCs w:val="22"/>
        </w:rPr>
        <w:t>.</w:t>
      </w:r>
      <w:r>
        <w:rPr>
          <w:rFonts w:ascii="Arial" w:hAnsi="Arial" w:cs="Arial"/>
          <w:b/>
          <w:color w:val="000000"/>
          <w:sz w:val="22"/>
          <w:szCs w:val="22"/>
        </w:rPr>
        <w:t> platového stupně</w:t>
      </w:r>
      <w:r w:rsidR="00460E1E" w:rsidRPr="00FE77F6">
        <w:rPr>
          <w:rFonts w:ascii="Arial" w:hAnsi="Arial" w:cs="Arial"/>
          <w:b/>
          <w:color w:val="000000"/>
          <w:sz w:val="22"/>
          <w:szCs w:val="22"/>
        </w:rPr>
        <w:t xml:space="preserve"> a </w:t>
      </w:r>
    </w:p>
    <w:p w14:paraId="2D6D16FF" w14:textId="77777777" w:rsidR="00D647D1" w:rsidRPr="00FE77F6" w:rsidRDefault="00D647D1" w:rsidP="00B449E6">
      <w:pPr>
        <w:pStyle w:val="Odstavecseseznamem"/>
        <w:numPr>
          <w:ilvl w:val="0"/>
          <w:numId w:val="7"/>
        </w:numPr>
        <w:spacing w:after="120"/>
        <w:ind w:left="993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E77F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516FE8" w:rsidRPr="00FE77F6">
        <w:rPr>
          <w:rFonts w:ascii="Arial" w:hAnsi="Arial" w:cs="Arial"/>
          <w:b/>
          <w:color w:val="000000"/>
          <w:sz w:val="22"/>
          <w:szCs w:val="22"/>
        </w:rPr>
        <w:t>určuje se</w:t>
      </w:r>
      <w:r w:rsidRPr="00FE77F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FE77F6">
        <w:rPr>
          <w:rFonts w:ascii="Arial" w:hAnsi="Arial" w:cs="Arial"/>
          <w:b/>
          <w:color w:val="FF0000"/>
          <w:sz w:val="22"/>
          <w:szCs w:val="22"/>
        </w:rPr>
        <w:t>mu/jí</w:t>
      </w:r>
      <w:r w:rsidRPr="00FE77F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246C9C" w:rsidRPr="00FE77F6">
        <w:rPr>
          <w:rFonts w:ascii="Arial" w:hAnsi="Arial" w:cs="Arial"/>
          <w:b/>
          <w:color w:val="000000"/>
          <w:sz w:val="22"/>
          <w:szCs w:val="22"/>
        </w:rPr>
        <w:t xml:space="preserve">měsíční </w:t>
      </w:r>
      <w:r w:rsidRPr="00FE77F6">
        <w:rPr>
          <w:rFonts w:ascii="Arial" w:hAnsi="Arial" w:cs="Arial"/>
          <w:b/>
          <w:color w:val="000000"/>
          <w:sz w:val="22"/>
          <w:szCs w:val="22"/>
        </w:rPr>
        <w:t xml:space="preserve">plat v celkové výši </w:t>
      </w:r>
      <w:r w:rsidRPr="00FE77F6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FE77F6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4D180AA7" w14:textId="7F54072A" w:rsidR="00246C9C" w:rsidRPr="00FE77F6" w:rsidRDefault="00D647D1" w:rsidP="00B449E6">
      <w:pPr>
        <w:pStyle w:val="Odstavecseseznamem"/>
        <w:numPr>
          <w:ilvl w:val="0"/>
          <w:numId w:val="8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E77F6">
        <w:rPr>
          <w:rFonts w:ascii="Arial" w:hAnsi="Arial" w:cs="Arial"/>
          <w:b/>
          <w:color w:val="000000"/>
          <w:sz w:val="22"/>
          <w:szCs w:val="22"/>
        </w:rPr>
        <w:t xml:space="preserve">platový tarif </w:t>
      </w:r>
      <w:r w:rsidR="004C6F06" w:rsidRPr="00FE77F6">
        <w:rPr>
          <w:rFonts w:ascii="Arial" w:hAnsi="Arial" w:cs="Arial"/>
          <w:b/>
          <w:color w:val="000000"/>
          <w:sz w:val="22"/>
          <w:szCs w:val="22"/>
        </w:rPr>
        <w:t>stanovený podle stupnice platových tarifů uvedené v § 2 nařízení vlády č. 304/2014 Sb.</w:t>
      </w:r>
      <w:r w:rsidR="00246C9C" w:rsidRPr="00FE77F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FE77F6">
        <w:rPr>
          <w:rFonts w:ascii="Arial" w:hAnsi="Arial" w:cs="Arial"/>
          <w:b/>
          <w:color w:val="000000"/>
          <w:sz w:val="22"/>
          <w:szCs w:val="22"/>
        </w:rPr>
        <w:t xml:space="preserve">ve výši </w:t>
      </w:r>
      <w:r w:rsidRPr="00FE77F6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FE77F6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2E5D9697" w14:textId="77777777" w:rsidR="00D647D1" w:rsidRPr="00FE77F6" w:rsidRDefault="00246C9C" w:rsidP="00B449E6">
      <w:pPr>
        <w:pStyle w:val="Odstavecseseznamem"/>
        <w:numPr>
          <w:ilvl w:val="0"/>
          <w:numId w:val="8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FE77F6">
        <w:rPr>
          <w:rFonts w:ascii="Arial" w:hAnsi="Arial" w:cs="Arial"/>
          <w:b/>
          <w:color w:val="000000"/>
          <w:sz w:val="22"/>
          <w:szCs w:val="22"/>
        </w:rPr>
        <w:lastRenderedPageBreak/>
        <w:t>osobní příplatek podle § 149</w:t>
      </w:r>
      <w:r w:rsidR="008C2615">
        <w:rPr>
          <w:rFonts w:ascii="Arial" w:hAnsi="Arial" w:cs="Arial"/>
          <w:b/>
          <w:color w:val="000000"/>
          <w:sz w:val="22"/>
          <w:szCs w:val="22"/>
        </w:rPr>
        <w:t xml:space="preserve"> odst. </w:t>
      </w:r>
      <w:r w:rsidR="008C2615" w:rsidRPr="00294EA8">
        <w:rPr>
          <w:rFonts w:ascii="Arial" w:hAnsi="Arial" w:cs="Arial"/>
          <w:b/>
          <w:color w:val="FF0000"/>
          <w:sz w:val="22"/>
          <w:szCs w:val="22"/>
        </w:rPr>
        <w:t>X</w:t>
      </w:r>
      <w:r w:rsidRPr="00FE77F6"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Pr="00FE77F6">
        <w:rPr>
          <w:rFonts w:ascii="Arial" w:hAnsi="Arial" w:cs="Arial"/>
          <w:b/>
          <w:sz w:val="22"/>
          <w:szCs w:val="22"/>
        </w:rPr>
        <w:t xml:space="preserve">ve výši </w:t>
      </w:r>
      <w:r w:rsidRPr="00FE77F6">
        <w:rPr>
          <w:rFonts w:ascii="Arial" w:hAnsi="Arial" w:cs="Arial"/>
          <w:b/>
          <w:color w:val="FF0000"/>
          <w:sz w:val="22"/>
          <w:szCs w:val="22"/>
        </w:rPr>
        <w:t>X XXX</w:t>
      </w:r>
      <w:r w:rsidRPr="00FE77F6">
        <w:rPr>
          <w:rFonts w:ascii="Arial" w:hAnsi="Arial" w:cs="Arial"/>
          <w:b/>
          <w:color w:val="000000"/>
          <w:sz w:val="22"/>
          <w:szCs w:val="22"/>
        </w:rPr>
        <w:t xml:space="preserve"> Kč,</w:t>
      </w:r>
      <w:r w:rsidRPr="00FE77F6">
        <w:rPr>
          <w:rFonts w:ascii="Arial" w:hAnsi="Arial" w:cs="Arial"/>
          <w:b/>
          <w:sz w:val="22"/>
          <w:szCs w:val="22"/>
        </w:rPr>
        <w:t xml:space="preserve"> </w:t>
      </w:r>
      <w:r w:rsidR="00D647D1" w:rsidRPr="00FE77F6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5766E43D" w14:textId="77777777" w:rsidR="00516FE8" w:rsidRPr="00FE77F6" w:rsidRDefault="00516FE8" w:rsidP="00B449E6">
      <w:pPr>
        <w:pStyle w:val="Odstavecseseznamem"/>
        <w:numPr>
          <w:ilvl w:val="0"/>
          <w:numId w:val="8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E77F6">
        <w:rPr>
          <w:rFonts w:ascii="Arial" w:hAnsi="Arial" w:cs="Arial"/>
          <w:b/>
          <w:sz w:val="22"/>
          <w:szCs w:val="22"/>
        </w:rPr>
        <w:t xml:space="preserve">příplatek za vedení podle § 146 odst. 1 zákona o státní službě, přílohy č. 2 zákona o státní službě a § 4 nařízení vlády č. 304/2014 Sb. ve výši </w:t>
      </w:r>
      <w:r w:rsidRPr="00FE77F6">
        <w:rPr>
          <w:rFonts w:ascii="Arial" w:hAnsi="Arial" w:cs="Arial"/>
          <w:b/>
          <w:color w:val="FF0000"/>
          <w:sz w:val="22"/>
          <w:szCs w:val="22"/>
        </w:rPr>
        <w:t xml:space="preserve">X XXX </w:t>
      </w:r>
      <w:r w:rsidRPr="00FE77F6">
        <w:rPr>
          <w:rFonts w:ascii="Arial" w:hAnsi="Arial" w:cs="Arial"/>
          <w:b/>
          <w:sz w:val="22"/>
          <w:szCs w:val="22"/>
        </w:rPr>
        <w:t xml:space="preserve">Kč, </w:t>
      </w:r>
    </w:p>
    <w:p w14:paraId="214ED9A5" w14:textId="08B53E0F" w:rsidR="00D647D1" w:rsidRPr="00363F03" w:rsidRDefault="00F51A7C" w:rsidP="00F51A7C">
      <w:pPr>
        <w:pStyle w:val="Odstavecseseznamem"/>
        <w:numPr>
          <w:ilvl w:val="0"/>
          <w:numId w:val="8"/>
        </w:numPr>
        <w:spacing w:after="120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EF49A0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službu </w:t>
      </w:r>
      <w:r w:rsidRPr="00EF49A0">
        <w:rPr>
          <w:rFonts w:ascii="Arial" w:hAnsi="Arial" w:cs="Arial"/>
          <w:b/>
          <w:color w:val="FF0000"/>
          <w:sz w:val="22"/>
          <w:szCs w:val="22"/>
        </w:rPr>
        <w:t>ve ztíženém pracovním prostředí podle § 128 zákoníku práce ve výši X XXX Kč,</w:t>
      </w:r>
    </w:p>
    <w:p w14:paraId="69004E7A" w14:textId="77777777" w:rsidR="00D647D1" w:rsidRPr="00FE77F6" w:rsidRDefault="00D647D1" w:rsidP="00545A9B">
      <w:pPr>
        <w:pStyle w:val="Odstavecseseznamem"/>
        <w:numPr>
          <w:ilvl w:val="0"/>
          <w:numId w:val="8"/>
        </w:numPr>
        <w:spacing w:after="360"/>
        <w:ind w:left="1491" w:hanging="357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E77F6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4BCF9FB9" w14:textId="77777777" w:rsidR="008C2615" w:rsidRPr="00545A9B" w:rsidRDefault="008C2615" w:rsidP="00545A9B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E76E9C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772F4A47" w14:textId="607F8165" w:rsidR="00D647D1" w:rsidRPr="00FE77F6" w:rsidRDefault="002B246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E77F6">
        <w:rPr>
          <w:rFonts w:ascii="Arial" w:eastAsia="Times New Roman" w:hAnsi="Arial" w:cs="Arial"/>
          <w:lang w:eastAsia="cs-CZ"/>
        </w:rPr>
        <w:t>Státní</w:t>
      </w:r>
      <w:r w:rsidRPr="00FE77F6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FE77F6">
        <w:rPr>
          <w:rFonts w:ascii="Arial" w:eastAsia="Times New Roman" w:hAnsi="Arial" w:cs="Arial"/>
          <w:lang w:eastAsia="cs-CZ"/>
        </w:rPr>
        <w:t xml:space="preserve"> je ke dni vydání tohoto rozhodnutí na základě rozhodnutí </w:t>
      </w:r>
      <w:r w:rsidRPr="00FE77F6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8C61D2" w:rsidRPr="008C61D2">
        <w:rPr>
          <w:rFonts w:ascii="Arial" w:eastAsia="Times New Roman" w:hAnsi="Arial" w:cs="Arial"/>
          <w:lang w:eastAsia="cs-CZ"/>
        </w:rPr>
        <w:t>,</w:t>
      </w:r>
      <w:r w:rsidRPr="00FE77F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E77F6">
        <w:rPr>
          <w:rFonts w:ascii="Arial" w:eastAsia="Times New Roman" w:hAnsi="Arial" w:cs="Arial"/>
          <w:lang w:eastAsia="cs-CZ"/>
        </w:rPr>
        <w:t>č.</w:t>
      </w:r>
      <w:r w:rsidR="00D0256C">
        <w:rPr>
          <w:rFonts w:ascii="Arial" w:eastAsia="Times New Roman" w:hAnsi="Arial" w:cs="Arial"/>
          <w:lang w:eastAsia="cs-CZ"/>
        </w:rPr>
        <w:t xml:space="preserve"> </w:t>
      </w:r>
      <w:r w:rsidRPr="00FE77F6">
        <w:rPr>
          <w:rFonts w:ascii="Arial" w:eastAsia="Times New Roman" w:hAnsi="Arial" w:cs="Arial"/>
          <w:lang w:eastAsia="cs-CZ"/>
        </w:rPr>
        <w:t xml:space="preserve">j. </w:t>
      </w:r>
      <w:r w:rsidRPr="00FE77F6">
        <w:rPr>
          <w:rFonts w:ascii="Arial" w:eastAsia="Times New Roman" w:hAnsi="Arial" w:cs="Arial"/>
          <w:color w:val="FF0000"/>
          <w:lang w:eastAsia="cs-CZ"/>
        </w:rPr>
        <w:t>XXXXX</w:t>
      </w:r>
      <w:r w:rsidRPr="00FE77F6">
        <w:rPr>
          <w:rFonts w:ascii="Arial" w:eastAsia="Times New Roman" w:hAnsi="Arial" w:cs="Arial"/>
          <w:lang w:eastAsia="cs-CZ"/>
        </w:rPr>
        <w:t xml:space="preserve"> ze dne </w:t>
      </w:r>
      <w:r w:rsidRPr="00FE77F6">
        <w:rPr>
          <w:rFonts w:ascii="Arial" w:eastAsia="Times New Roman" w:hAnsi="Arial" w:cs="Arial"/>
          <w:color w:val="FF0000"/>
        </w:rPr>
        <w:t>X. měsíc</w:t>
      </w:r>
      <w:r w:rsidRPr="00FE77F6">
        <w:rPr>
          <w:rFonts w:ascii="Arial" w:eastAsia="Times New Roman" w:hAnsi="Arial" w:cs="Arial"/>
        </w:rPr>
        <w:t xml:space="preserve"> 20</w:t>
      </w:r>
      <w:r w:rsidRPr="00FE77F6">
        <w:rPr>
          <w:rFonts w:ascii="Arial" w:eastAsia="Times New Roman" w:hAnsi="Arial" w:cs="Arial"/>
          <w:color w:val="FF0000"/>
        </w:rPr>
        <w:t>XX</w:t>
      </w:r>
      <w:r w:rsidR="008C61D2" w:rsidRPr="008C61D2">
        <w:rPr>
          <w:rFonts w:ascii="Arial" w:eastAsia="Times New Roman" w:hAnsi="Arial" w:cs="Arial"/>
        </w:rPr>
        <w:t>,</w:t>
      </w:r>
      <w:r w:rsidRPr="00FE77F6">
        <w:rPr>
          <w:rFonts w:ascii="Arial" w:eastAsia="Times New Roman" w:hAnsi="Arial" w:cs="Arial"/>
          <w:color w:val="FF0000"/>
        </w:rPr>
        <w:t xml:space="preserve"> </w:t>
      </w:r>
      <w:r w:rsidRPr="00FE77F6">
        <w:rPr>
          <w:rFonts w:ascii="Arial" w:eastAsia="Times New Roman" w:hAnsi="Arial" w:cs="Arial"/>
          <w:lang w:eastAsia="cs-CZ"/>
        </w:rPr>
        <w:t>ve služebním poměru na</w:t>
      </w:r>
      <w:r w:rsidR="00D12EB4">
        <w:rPr>
          <w:rFonts w:ascii="Arial" w:eastAsia="Times New Roman" w:hAnsi="Arial" w:cs="Arial"/>
          <w:lang w:eastAsia="cs-CZ"/>
        </w:rPr>
        <w:t> </w:t>
      </w:r>
      <w:r w:rsidRPr="00FE77F6">
        <w:rPr>
          <w:rFonts w:ascii="Arial" w:eastAsia="Times New Roman" w:hAnsi="Arial" w:cs="Arial"/>
          <w:lang w:eastAsia="cs-CZ"/>
        </w:rPr>
        <w:t xml:space="preserve">dobu </w:t>
      </w:r>
      <w:r w:rsidRPr="00FE77F6">
        <w:rPr>
          <w:rFonts w:ascii="Arial" w:eastAsia="Times New Roman" w:hAnsi="Arial" w:cs="Arial"/>
          <w:color w:val="FF0000"/>
          <w:lang w:eastAsia="cs-CZ"/>
        </w:rPr>
        <w:t xml:space="preserve">neurčitou/určitou do dne </w:t>
      </w:r>
      <w:r w:rsidRPr="00FE77F6">
        <w:rPr>
          <w:rFonts w:ascii="Arial" w:eastAsia="Times New Roman" w:hAnsi="Arial" w:cs="Arial"/>
          <w:color w:val="FF0000"/>
        </w:rPr>
        <w:t>X. měsíc</w:t>
      </w:r>
      <w:r w:rsidRPr="00FE77F6">
        <w:rPr>
          <w:rFonts w:ascii="Arial" w:eastAsia="Times New Roman" w:hAnsi="Arial" w:cs="Arial"/>
        </w:rPr>
        <w:t xml:space="preserve"> </w:t>
      </w:r>
      <w:r w:rsidRPr="00FE77F6">
        <w:rPr>
          <w:rFonts w:ascii="Arial" w:eastAsia="Times New Roman" w:hAnsi="Arial" w:cs="Arial"/>
          <w:color w:val="FF0000"/>
        </w:rPr>
        <w:t>20XX</w:t>
      </w:r>
      <w:r w:rsidRPr="00FE77F6">
        <w:rPr>
          <w:rFonts w:ascii="Arial" w:eastAsia="Times New Roman" w:hAnsi="Arial" w:cs="Arial"/>
          <w:lang w:eastAsia="cs-CZ"/>
        </w:rPr>
        <w:t xml:space="preserve"> a je </w:t>
      </w:r>
      <w:r w:rsidRPr="00FE77F6">
        <w:rPr>
          <w:rFonts w:ascii="Arial" w:eastAsia="Times New Roman" w:hAnsi="Arial" w:cs="Arial"/>
          <w:color w:val="FF0000"/>
          <w:lang w:eastAsia="cs-CZ"/>
        </w:rPr>
        <w:t xml:space="preserve">zařazen/a / jmenována/a </w:t>
      </w:r>
      <w:r w:rsidRPr="00FE77F6">
        <w:rPr>
          <w:rFonts w:ascii="Arial" w:eastAsia="Times New Roman" w:hAnsi="Arial" w:cs="Arial"/>
          <w:lang w:eastAsia="cs-CZ"/>
        </w:rPr>
        <w:t>na služební</w:t>
      </w:r>
      <w:r w:rsidR="008C61D2">
        <w:rPr>
          <w:rFonts w:ascii="Arial" w:eastAsia="Times New Roman" w:hAnsi="Arial" w:cs="Arial"/>
          <w:lang w:eastAsia="cs-CZ"/>
        </w:rPr>
        <w:t>m</w:t>
      </w:r>
      <w:r w:rsidRPr="00FE77F6">
        <w:rPr>
          <w:rFonts w:ascii="Arial" w:eastAsia="Times New Roman" w:hAnsi="Arial" w:cs="Arial"/>
          <w:lang w:eastAsia="cs-CZ"/>
        </w:rPr>
        <w:t xml:space="preserve"> míst</w:t>
      </w:r>
      <w:r w:rsidR="008C61D2">
        <w:rPr>
          <w:rFonts w:ascii="Arial" w:eastAsia="Times New Roman" w:hAnsi="Arial" w:cs="Arial"/>
          <w:lang w:eastAsia="cs-CZ"/>
        </w:rPr>
        <w:t>ě</w:t>
      </w:r>
      <w:r w:rsidRPr="00FE77F6">
        <w:rPr>
          <w:rFonts w:ascii="Arial" w:eastAsia="Times New Roman" w:hAnsi="Arial" w:cs="Arial"/>
          <w:lang w:eastAsia="cs-CZ"/>
        </w:rPr>
        <w:t xml:space="preserve"> </w:t>
      </w:r>
      <w:r w:rsidRPr="00FE77F6">
        <w:rPr>
          <w:rFonts w:ascii="Arial" w:eastAsia="Times New Roman" w:hAnsi="Arial" w:cs="Arial"/>
          <w:color w:val="FF0000"/>
          <w:lang w:eastAsia="cs-CZ"/>
        </w:rPr>
        <w:t>(</w:t>
      </w:r>
      <w:r w:rsidRPr="00FE77F6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místa) </w:t>
      </w:r>
      <w:r w:rsidRPr="00FE77F6">
        <w:rPr>
          <w:rFonts w:ascii="Arial" w:eastAsia="Times New Roman" w:hAnsi="Arial" w:cs="Arial"/>
          <w:color w:val="FF0000"/>
          <w:lang w:eastAsia="cs-CZ"/>
        </w:rPr>
        <w:t>na/v</w:t>
      </w:r>
      <w:r w:rsidRPr="00FE77F6">
        <w:rPr>
          <w:rFonts w:ascii="Arial" w:eastAsia="Times New Roman" w:hAnsi="Arial" w:cs="Arial"/>
          <w:i/>
          <w:color w:val="FF0000"/>
          <w:lang w:eastAsia="cs-CZ"/>
        </w:rPr>
        <w:t xml:space="preserve"> (označení služebního úřadu)</w:t>
      </w:r>
      <w:r w:rsidRPr="00FE77F6">
        <w:rPr>
          <w:rFonts w:ascii="Arial" w:eastAsia="Times New Roman" w:hAnsi="Arial" w:cs="Arial"/>
          <w:lang w:eastAsia="cs-CZ"/>
        </w:rPr>
        <w:t xml:space="preserve">, přičemž vykonává službu </w:t>
      </w:r>
      <w:r w:rsidR="005E6A42" w:rsidRPr="00250941">
        <w:rPr>
          <w:rFonts w:ascii="Arial" w:eastAsia="Times New Roman" w:hAnsi="Arial" w:cs="Arial"/>
          <w:lang w:eastAsia="cs-CZ"/>
        </w:rPr>
        <w:t>v</w:t>
      </w:r>
      <w:r w:rsidR="005E6A42">
        <w:rPr>
          <w:rFonts w:ascii="Arial" w:eastAsia="Times New Roman" w:hAnsi="Arial" w:cs="Arial"/>
          <w:lang w:eastAsia="cs-CZ"/>
        </w:rPr>
        <w:t> </w:t>
      </w:r>
      <w:r w:rsidR="005E6A42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5E6A42" w:rsidRPr="00250941">
        <w:rPr>
          <w:rFonts w:ascii="Arial" w:eastAsia="Times New Roman" w:hAnsi="Arial" w:cs="Arial"/>
          <w:lang w:eastAsia="cs-CZ"/>
        </w:rPr>
        <w:t xml:space="preserve">služby </w:t>
      </w:r>
      <w:r w:rsidR="005E6A42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5E6A42" w:rsidRPr="00250941">
        <w:rPr>
          <w:rFonts w:ascii="Arial" w:hAnsi="Arial" w:cs="Arial"/>
          <w:i/>
          <w:color w:val="FF0000"/>
        </w:rPr>
        <w:t>označení oboru</w:t>
      </w:r>
      <w:r w:rsidR="005E6A42">
        <w:rPr>
          <w:rFonts w:ascii="Arial" w:hAnsi="Arial" w:cs="Arial"/>
          <w:i/>
          <w:color w:val="FF0000"/>
        </w:rPr>
        <w:t>/oborů</w:t>
      </w:r>
      <w:r w:rsidR="005E6A42" w:rsidRPr="00250941">
        <w:rPr>
          <w:rFonts w:ascii="Arial" w:hAnsi="Arial" w:cs="Arial"/>
          <w:i/>
          <w:color w:val="FF0000"/>
        </w:rPr>
        <w:t xml:space="preserve"> služby</w:t>
      </w:r>
      <w:r w:rsidR="005E6A42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FE77F6">
        <w:rPr>
          <w:rFonts w:ascii="Arial" w:eastAsia="Times New Roman" w:hAnsi="Arial" w:cs="Arial"/>
          <w:lang w:eastAsia="cs-CZ"/>
        </w:rPr>
        <w:t>.</w:t>
      </w:r>
    </w:p>
    <w:p w14:paraId="6C419055" w14:textId="77777777" w:rsidR="00D647D1" w:rsidRPr="00FE77F6" w:rsidRDefault="00D647D1">
      <w:pPr>
        <w:spacing w:line="240" w:lineRule="auto"/>
        <w:contextualSpacing/>
        <w:jc w:val="center"/>
        <w:rPr>
          <w:rFonts w:ascii="Arial" w:hAnsi="Arial" w:cs="Arial"/>
          <w:b/>
          <w:i/>
        </w:rPr>
      </w:pPr>
    </w:p>
    <w:p w14:paraId="2A4B078A" w14:textId="77777777" w:rsidR="00162B62" w:rsidRPr="00FE77F6" w:rsidRDefault="002B2463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E77F6">
        <w:rPr>
          <w:rFonts w:ascii="Arial" w:eastAsia="Times New Roman" w:hAnsi="Arial" w:cs="Arial"/>
        </w:rPr>
        <w:t xml:space="preserve">V rámci výběrového řízení </w:t>
      </w:r>
      <w:r w:rsidRPr="00FE77F6">
        <w:rPr>
          <w:rFonts w:ascii="Arial" w:eastAsia="Times New Roman" w:hAnsi="Arial" w:cs="Arial"/>
          <w:lang w:eastAsia="cs-CZ"/>
        </w:rPr>
        <w:t xml:space="preserve">vyhlášeného dne </w:t>
      </w:r>
      <w:r w:rsidRPr="00FE77F6">
        <w:rPr>
          <w:rFonts w:ascii="Arial" w:eastAsia="Times New Roman" w:hAnsi="Arial" w:cs="Arial"/>
          <w:color w:val="FF0000"/>
        </w:rPr>
        <w:t>X. měsíc</w:t>
      </w:r>
      <w:r w:rsidRPr="00FE77F6">
        <w:rPr>
          <w:rFonts w:ascii="Arial" w:eastAsia="Times New Roman" w:hAnsi="Arial" w:cs="Arial"/>
        </w:rPr>
        <w:t xml:space="preserve"> 20</w:t>
      </w:r>
      <w:r w:rsidRPr="00FE77F6">
        <w:rPr>
          <w:rFonts w:ascii="Arial" w:eastAsia="Times New Roman" w:hAnsi="Arial" w:cs="Arial"/>
          <w:color w:val="FF0000"/>
        </w:rPr>
        <w:t>XX</w:t>
      </w:r>
      <w:r w:rsidRPr="00FE77F6">
        <w:rPr>
          <w:rFonts w:ascii="Arial" w:eastAsia="Times New Roman" w:hAnsi="Arial" w:cs="Arial"/>
        </w:rPr>
        <w:t xml:space="preserve"> </w:t>
      </w:r>
      <w:r w:rsidRPr="00FE77F6">
        <w:rPr>
          <w:rFonts w:ascii="Arial" w:eastAsia="Times New Roman" w:hAnsi="Arial" w:cs="Arial"/>
          <w:color w:val="FF0000"/>
        </w:rPr>
        <w:t xml:space="preserve">podal/a </w:t>
      </w:r>
      <w:r w:rsidRPr="00FE77F6">
        <w:rPr>
          <w:rFonts w:ascii="Arial" w:eastAsia="Times New Roman" w:hAnsi="Arial" w:cs="Arial"/>
        </w:rPr>
        <w:t>d</w:t>
      </w:r>
      <w:r w:rsidR="00D647D1" w:rsidRPr="00FE77F6">
        <w:rPr>
          <w:rFonts w:ascii="Arial" w:eastAsia="Times New Roman" w:hAnsi="Arial" w:cs="Arial"/>
        </w:rPr>
        <w:t xml:space="preserve">ne </w:t>
      </w:r>
      <w:r w:rsidRPr="00FE77F6">
        <w:rPr>
          <w:rFonts w:ascii="Arial" w:eastAsia="Times New Roman" w:hAnsi="Arial" w:cs="Arial"/>
          <w:color w:val="FF0000"/>
        </w:rPr>
        <w:t>X. měsíc</w:t>
      </w:r>
      <w:r w:rsidRPr="00FE77F6">
        <w:rPr>
          <w:rFonts w:ascii="Arial" w:eastAsia="Times New Roman" w:hAnsi="Arial" w:cs="Arial"/>
        </w:rPr>
        <w:t xml:space="preserve"> 20</w:t>
      </w:r>
      <w:r w:rsidRPr="00FE77F6">
        <w:rPr>
          <w:rFonts w:ascii="Arial" w:eastAsia="Times New Roman" w:hAnsi="Arial" w:cs="Arial"/>
          <w:color w:val="FF0000"/>
        </w:rPr>
        <w:t xml:space="preserve">XX </w:t>
      </w:r>
      <w:r w:rsidR="004C6F06" w:rsidRPr="00FE77F6">
        <w:rPr>
          <w:rFonts w:ascii="Arial" w:eastAsia="Times New Roman" w:hAnsi="Arial" w:cs="Arial"/>
        </w:rPr>
        <w:t>s</w:t>
      </w:r>
      <w:r w:rsidR="00D647D1" w:rsidRPr="00FE77F6">
        <w:rPr>
          <w:rFonts w:ascii="Arial" w:eastAsia="Times New Roman" w:hAnsi="Arial" w:cs="Arial"/>
        </w:rPr>
        <w:t xml:space="preserve">tátní </w:t>
      </w:r>
      <w:r w:rsidR="00D647D1" w:rsidRPr="00FE77F6">
        <w:rPr>
          <w:rFonts w:ascii="Arial" w:eastAsia="Times New Roman" w:hAnsi="Arial" w:cs="Arial"/>
          <w:color w:val="FF0000"/>
        </w:rPr>
        <w:t>zaměstnanec/zaměstnankyně</w:t>
      </w:r>
      <w:r w:rsidR="00D647D1" w:rsidRPr="00FE77F6">
        <w:rPr>
          <w:rFonts w:ascii="Arial" w:eastAsia="Times New Roman" w:hAnsi="Arial" w:cs="Arial"/>
        </w:rPr>
        <w:t xml:space="preserve"> </w:t>
      </w:r>
      <w:r w:rsidR="00162B62" w:rsidRPr="00FE77F6">
        <w:rPr>
          <w:rFonts w:ascii="Arial" w:eastAsia="Times New Roman" w:hAnsi="Arial" w:cs="Arial"/>
        </w:rPr>
        <w:t xml:space="preserve">podle </w:t>
      </w:r>
      <w:r w:rsidR="005F05FD" w:rsidRPr="00FE77F6">
        <w:rPr>
          <w:rFonts w:ascii="Arial" w:eastAsia="Times New Roman" w:hAnsi="Arial" w:cs="Arial"/>
          <w:lang w:eastAsia="cs-CZ"/>
        </w:rPr>
        <w:t>§ 24 odst. 3</w:t>
      </w:r>
      <w:r w:rsidR="00162B62" w:rsidRPr="00FE77F6">
        <w:rPr>
          <w:rFonts w:ascii="Arial" w:eastAsia="Times New Roman" w:hAnsi="Arial" w:cs="Arial"/>
          <w:lang w:eastAsia="cs-CZ"/>
        </w:rPr>
        <w:t xml:space="preserve"> zákona o státní službě</w:t>
      </w:r>
      <w:r w:rsidR="00162B62" w:rsidRPr="00FE77F6">
        <w:rPr>
          <w:rFonts w:ascii="Arial" w:eastAsia="Times New Roman" w:hAnsi="Arial" w:cs="Arial"/>
        </w:rPr>
        <w:t xml:space="preserve"> </w:t>
      </w:r>
      <w:r w:rsidRPr="00FE77F6">
        <w:rPr>
          <w:rFonts w:ascii="Arial" w:eastAsia="Times New Roman" w:hAnsi="Arial" w:cs="Arial"/>
        </w:rPr>
        <w:t>žádost o</w:t>
      </w:r>
      <w:r w:rsidR="00162B62" w:rsidRPr="00FE77F6">
        <w:rPr>
          <w:rFonts w:ascii="Arial" w:eastAsia="Times New Roman" w:hAnsi="Arial" w:cs="Arial"/>
        </w:rPr>
        <w:t> </w:t>
      </w:r>
      <w:r w:rsidRPr="00FE77F6">
        <w:rPr>
          <w:rFonts w:ascii="Arial" w:eastAsia="Times New Roman" w:hAnsi="Arial" w:cs="Arial"/>
        </w:rPr>
        <w:t xml:space="preserve">jmenování </w:t>
      </w:r>
      <w:r w:rsidR="00D647D1" w:rsidRPr="00FE77F6">
        <w:rPr>
          <w:rFonts w:ascii="Arial" w:eastAsia="Times New Roman" w:hAnsi="Arial" w:cs="Arial"/>
        </w:rPr>
        <w:t>na služební míst</w:t>
      </w:r>
      <w:r w:rsidR="00162B62" w:rsidRPr="00FE77F6">
        <w:rPr>
          <w:rFonts w:ascii="Arial" w:eastAsia="Times New Roman" w:hAnsi="Arial" w:cs="Arial"/>
        </w:rPr>
        <w:t>o</w:t>
      </w:r>
      <w:r w:rsidR="007A2ADA" w:rsidRPr="00FE77F6">
        <w:rPr>
          <w:rFonts w:ascii="Arial" w:eastAsia="Times New Roman" w:hAnsi="Arial" w:cs="Arial"/>
        </w:rPr>
        <w:t xml:space="preserve"> představeného</w:t>
      </w:r>
      <w:r w:rsidR="00162B62" w:rsidRPr="00FE77F6">
        <w:rPr>
          <w:rFonts w:ascii="Arial" w:eastAsia="Times New Roman" w:hAnsi="Arial" w:cs="Arial"/>
        </w:rPr>
        <w:t xml:space="preserve"> -</w:t>
      </w:r>
      <w:r w:rsidR="00D647D1" w:rsidRPr="00FE77F6">
        <w:rPr>
          <w:rFonts w:ascii="Arial" w:eastAsia="Times New Roman" w:hAnsi="Arial" w:cs="Arial"/>
        </w:rPr>
        <w:t xml:space="preserve"> </w:t>
      </w:r>
      <w:r w:rsidR="00D647D1" w:rsidRPr="00FE77F6">
        <w:rPr>
          <w:rFonts w:ascii="Arial" w:eastAsia="Times New Roman" w:hAnsi="Arial" w:cs="Arial"/>
          <w:i/>
          <w:color w:val="FF0000"/>
        </w:rPr>
        <w:t>(označení služebního místa)</w:t>
      </w:r>
      <w:r w:rsidR="00162B62" w:rsidRPr="00FE77F6">
        <w:rPr>
          <w:rFonts w:ascii="Arial" w:eastAsia="Times New Roman" w:hAnsi="Arial" w:cs="Arial"/>
          <w:i/>
          <w:color w:val="FF0000"/>
        </w:rPr>
        <w:t xml:space="preserve"> </w:t>
      </w:r>
      <w:r w:rsidR="00162B62" w:rsidRPr="00FE77F6">
        <w:rPr>
          <w:rFonts w:ascii="Arial" w:hAnsi="Arial" w:cs="Arial"/>
          <w:color w:val="FF0000"/>
        </w:rPr>
        <w:t>na/v</w:t>
      </w:r>
      <w:r w:rsidR="00162B62" w:rsidRPr="00FE77F6">
        <w:rPr>
          <w:rFonts w:ascii="Arial" w:hAnsi="Arial" w:cs="Arial"/>
          <w:i/>
          <w:color w:val="FF0000"/>
        </w:rPr>
        <w:t xml:space="preserve"> (označení služebního úřadu)</w:t>
      </w:r>
      <w:r w:rsidR="00FD7CD9">
        <w:rPr>
          <w:rFonts w:ascii="Arial" w:hAnsi="Arial" w:cs="Arial"/>
          <w:i/>
          <w:color w:val="FF0000"/>
        </w:rPr>
        <w:t xml:space="preserve"> </w:t>
      </w:r>
      <w:r w:rsidR="00FD7CD9" w:rsidRPr="00DF77B4">
        <w:rPr>
          <w:rFonts w:ascii="Arial" w:hAnsi="Arial" w:cs="Arial"/>
        </w:rPr>
        <w:t>(dále jen „služební místo“)</w:t>
      </w:r>
      <w:r w:rsidR="00D647D1" w:rsidRPr="00FE77F6">
        <w:rPr>
          <w:rFonts w:ascii="Arial" w:eastAsia="Times New Roman" w:hAnsi="Arial" w:cs="Arial"/>
          <w:lang w:eastAsia="cs-CZ"/>
        </w:rPr>
        <w:t xml:space="preserve">. </w:t>
      </w:r>
    </w:p>
    <w:p w14:paraId="1B6CF9F3" w14:textId="77777777" w:rsidR="00162B62" w:rsidRPr="00FE77F6" w:rsidRDefault="00162B6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42B41F3" w14:textId="77777777" w:rsidR="0045453E" w:rsidRPr="005B4239" w:rsidRDefault="0045453E" w:rsidP="0045453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lang w:eastAsia="cs-CZ"/>
        </w:rPr>
        <w:t>Podle § 25 odst. 1 zákona o státní službě ž</w:t>
      </w:r>
      <w:r w:rsidRPr="00806A0F">
        <w:rPr>
          <w:rFonts w:ascii="Arial" w:eastAsia="Times New Roman" w:hAnsi="Arial" w:cs="Arial"/>
          <w:lang w:eastAsia="cs-CZ"/>
        </w:rPr>
        <w:t>adatel o přijetí do služebního poměru musí</w:t>
      </w:r>
      <w:r>
        <w:rPr>
          <w:rFonts w:ascii="Arial" w:eastAsia="Times New Roman" w:hAnsi="Arial" w:cs="Arial"/>
          <w:lang w:eastAsia="cs-CZ"/>
        </w:rPr>
        <w:t xml:space="preserve"> splňovat základní předpoklady pro přijetí do služebního poměru.</w:t>
      </w:r>
    </w:p>
    <w:p w14:paraId="7A8DD400" w14:textId="77777777" w:rsidR="0045453E" w:rsidRDefault="0045453E" w:rsidP="0045453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E0B0434" w14:textId="666A7B95" w:rsidR="0045453E" w:rsidRDefault="0045453E" w:rsidP="0045453E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</w:rPr>
      </w:pPr>
      <w:r w:rsidRPr="00644DF3">
        <w:rPr>
          <w:rFonts w:ascii="Arial" w:eastAsia="Times New Roman" w:hAnsi="Arial" w:cs="Arial"/>
          <w:color w:val="FF0000"/>
        </w:rPr>
        <w:t xml:space="preserve">Pro služební místo byly </w:t>
      </w:r>
      <w:r>
        <w:rPr>
          <w:rFonts w:ascii="Arial" w:eastAsia="Times New Roman" w:hAnsi="Arial" w:cs="Arial"/>
          <w:color w:val="FF0000"/>
        </w:rPr>
        <w:t>služebním předpisem</w:t>
      </w:r>
      <w:r w:rsidRPr="00644DF3">
        <w:rPr>
          <w:rFonts w:ascii="Arial" w:eastAsia="Times New Roman" w:hAnsi="Arial" w:cs="Arial"/>
          <w:color w:val="FF0000"/>
        </w:rPr>
        <w:t xml:space="preserve"> </w:t>
      </w:r>
      <w:r w:rsidRPr="00082524">
        <w:rPr>
          <w:rFonts w:ascii="Arial" w:hAnsi="Arial" w:cs="Arial"/>
          <w:color w:val="FF0000"/>
        </w:rPr>
        <w:t>(</w:t>
      </w:r>
      <w:r w:rsidRPr="00AF5332">
        <w:rPr>
          <w:rFonts w:ascii="Arial" w:hAnsi="Arial" w:cs="Arial"/>
          <w:i/>
          <w:iCs/>
          <w:color w:val="FF0000"/>
        </w:rPr>
        <w:t>označení a č.</w:t>
      </w:r>
      <w:r w:rsidR="00D0256C">
        <w:rPr>
          <w:rFonts w:ascii="Arial" w:hAnsi="Arial" w:cs="Arial"/>
          <w:i/>
          <w:iCs/>
          <w:color w:val="FF0000"/>
        </w:rPr>
        <w:t xml:space="preserve"> </w:t>
      </w:r>
      <w:r w:rsidRPr="00AF5332">
        <w:rPr>
          <w:rFonts w:ascii="Arial" w:hAnsi="Arial" w:cs="Arial"/>
          <w:i/>
          <w:iCs/>
          <w:color w:val="FF0000"/>
        </w:rPr>
        <w:t>j. služebního předpisu</w:t>
      </w:r>
      <w:r w:rsidRPr="00644DF3">
        <w:rPr>
          <w:rFonts w:ascii="Arial" w:hAnsi="Arial" w:cs="Arial"/>
          <w:color w:val="FF0000"/>
        </w:rPr>
        <w:t>)</w:t>
      </w:r>
      <w:r w:rsidRPr="00644DF3">
        <w:rPr>
          <w:rFonts w:ascii="Arial" w:eastAsia="Times New Roman" w:hAnsi="Arial" w:cs="Arial"/>
          <w:color w:val="FF0000"/>
        </w:rPr>
        <w:t xml:space="preserve"> stanoveny v souladu s § 25 odst. </w:t>
      </w:r>
      <w:r>
        <w:rPr>
          <w:rFonts w:ascii="Arial" w:eastAsia="Times New Roman" w:hAnsi="Arial" w:cs="Arial"/>
          <w:color w:val="FF0000"/>
        </w:rPr>
        <w:t>3</w:t>
      </w:r>
      <w:r w:rsidRPr="00644DF3">
        <w:rPr>
          <w:rFonts w:ascii="Arial" w:eastAsia="Times New Roman" w:hAnsi="Arial" w:cs="Arial"/>
          <w:color w:val="FF0000"/>
        </w:rPr>
        <w:t xml:space="preserve"> písm. </w:t>
      </w:r>
      <w:r>
        <w:rPr>
          <w:rFonts w:ascii="Arial" w:eastAsia="Times New Roman" w:hAnsi="Arial" w:cs="Arial"/>
          <w:color w:val="FF0000"/>
        </w:rPr>
        <w:t>x</w:t>
      </w:r>
      <w:r w:rsidRPr="00644DF3">
        <w:rPr>
          <w:rFonts w:ascii="Arial" w:eastAsia="Times New Roman" w:hAnsi="Arial" w:cs="Arial"/>
          <w:color w:val="FF0000"/>
        </w:rPr>
        <w:t>)</w:t>
      </w:r>
      <w:r>
        <w:rPr>
          <w:rFonts w:ascii="Arial" w:eastAsia="Times New Roman" w:hAnsi="Arial" w:cs="Arial"/>
          <w:color w:val="FF0000"/>
        </w:rPr>
        <w:t xml:space="preserve"> </w:t>
      </w:r>
      <w:r w:rsidRPr="00082524">
        <w:rPr>
          <w:rFonts w:ascii="Arial" w:eastAsia="Times New Roman" w:hAnsi="Arial" w:cs="Arial"/>
          <w:color w:val="FF0000"/>
        </w:rPr>
        <w:t>zákona o státní službě</w:t>
      </w:r>
      <w:r w:rsidRPr="00644DF3">
        <w:rPr>
          <w:rFonts w:ascii="Arial" w:eastAsia="Times New Roman" w:hAnsi="Arial" w:cs="Arial"/>
          <w:color w:val="FF0000"/>
        </w:rPr>
        <w:t xml:space="preserve"> </w:t>
      </w:r>
      <w:r w:rsidRPr="00082524">
        <w:rPr>
          <w:rFonts w:ascii="Arial" w:eastAsia="Times New Roman" w:hAnsi="Arial" w:cs="Arial"/>
          <w:i/>
          <w:color w:val="FF0000"/>
        </w:rPr>
        <w:t>(doplňte dle příslušného služebního předpisu, resp. dle oznámení o</w:t>
      </w:r>
      <w:r>
        <w:rPr>
          <w:rFonts w:ascii="Arial" w:eastAsia="Times New Roman" w:hAnsi="Arial" w:cs="Arial"/>
          <w:i/>
          <w:color w:val="FF0000"/>
        </w:rPr>
        <w:t> </w:t>
      </w:r>
      <w:r w:rsidRPr="00082524">
        <w:rPr>
          <w:rFonts w:ascii="Arial" w:eastAsia="Times New Roman" w:hAnsi="Arial" w:cs="Arial"/>
          <w:i/>
          <w:color w:val="FF0000"/>
        </w:rPr>
        <w:t>vyhlášení výběrového řízení- např. požadavek úrovně znalosti cizího jazyka).</w:t>
      </w:r>
      <w:r w:rsidRPr="005B4239">
        <w:rPr>
          <w:rFonts w:ascii="Arial" w:eastAsia="Times New Roman" w:hAnsi="Arial" w:cs="Arial"/>
          <w:i/>
          <w:color w:val="FF0000"/>
        </w:rPr>
        <w:t xml:space="preserve"> </w:t>
      </w:r>
    </w:p>
    <w:p w14:paraId="77AD10A2" w14:textId="77777777" w:rsidR="0045453E" w:rsidRPr="005B4239" w:rsidRDefault="0045453E" w:rsidP="0045453E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color w:val="FF0000"/>
        </w:rPr>
      </w:pPr>
    </w:p>
    <w:p w14:paraId="45641D93" w14:textId="1693DD0E" w:rsidR="0045453E" w:rsidRDefault="0045453E" w:rsidP="0045453E">
      <w:pPr>
        <w:spacing w:after="0" w:line="240" w:lineRule="auto"/>
        <w:jc w:val="both"/>
        <w:rPr>
          <w:rFonts w:ascii="Arial" w:eastAsia="Times New Roman" w:hAnsi="Arial" w:cs="Arial"/>
        </w:rPr>
      </w:pPr>
      <w:r w:rsidRPr="009172FF">
        <w:rPr>
          <w:rFonts w:ascii="Arial" w:eastAsia="Times New Roman" w:hAnsi="Arial" w:cs="Arial"/>
        </w:rPr>
        <w:t>Podle § 27 odst. 1 zákona o státní službě se může výběrového řízení na obsazení volného služebního místa účastnit jen osoba, která splňuje předpoklady</w:t>
      </w:r>
      <w:r>
        <w:rPr>
          <w:rFonts w:ascii="Arial" w:eastAsia="Times New Roman" w:hAnsi="Arial" w:cs="Arial"/>
        </w:rPr>
        <w:t xml:space="preserve"> stanovené zákonem</w:t>
      </w:r>
      <w:r w:rsidRPr="009172FF">
        <w:rPr>
          <w:rFonts w:ascii="Arial" w:eastAsia="Times New Roman" w:hAnsi="Arial" w:cs="Arial"/>
        </w:rPr>
        <w:t xml:space="preserve"> a</w:t>
      </w:r>
      <w:r w:rsidR="00F71B40">
        <w:rPr>
          <w:rFonts w:ascii="Arial" w:eastAsia="Times New Roman" w:hAnsi="Arial" w:cs="Arial"/>
        </w:rPr>
        <w:t> </w:t>
      </w:r>
      <w:r w:rsidRPr="009172FF">
        <w:rPr>
          <w:rFonts w:ascii="Arial" w:eastAsia="Times New Roman" w:hAnsi="Arial" w:cs="Arial"/>
        </w:rPr>
        <w:t xml:space="preserve">požadavky podle § 25 odst. </w:t>
      </w:r>
      <w:r>
        <w:rPr>
          <w:rFonts w:ascii="Arial" w:eastAsia="Times New Roman" w:hAnsi="Arial" w:cs="Arial"/>
        </w:rPr>
        <w:t>3</w:t>
      </w:r>
      <w:r w:rsidRPr="009172FF">
        <w:rPr>
          <w:rFonts w:ascii="Arial" w:eastAsia="Times New Roman" w:hAnsi="Arial" w:cs="Arial"/>
        </w:rPr>
        <w:t xml:space="preserve"> písm. </w:t>
      </w:r>
      <w:r>
        <w:rPr>
          <w:rFonts w:ascii="Arial" w:eastAsia="Times New Roman" w:hAnsi="Arial" w:cs="Arial"/>
        </w:rPr>
        <w:t>a) až c) a e)</w:t>
      </w:r>
      <w:r w:rsidRPr="009172FF">
        <w:rPr>
          <w:rFonts w:ascii="Arial" w:eastAsia="Times New Roman" w:hAnsi="Arial" w:cs="Arial"/>
        </w:rPr>
        <w:t xml:space="preserve"> zákona o státní službě.</w:t>
      </w:r>
      <w:r>
        <w:rPr>
          <w:rFonts w:ascii="Arial" w:eastAsia="Times New Roman" w:hAnsi="Arial" w:cs="Arial"/>
        </w:rPr>
        <w:t xml:space="preserve"> Další předpoklady pro účast ve výběrovém řízení na služební místo </w:t>
      </w:r>
      <w:r w:rsidRPr="00651F2D">
        <w:rPr>
          <w:rFonts w:ascii="Arial" w:eastAsia="Times New Roman" w:hAnsi="Arial" w:cs="Arial"/>
          <w:color w:val="FF0000"/>
        </w:rPr>
        <w:t xml:space="preserve">vedoucího služebního úřadu / </w:t>
      </w:r>
      <w:r>
        <w:rPr>
          <w:rFonts w:ascii="Arial" w:eastAsia="Times New Roman" w:hAnsi="Arial" w:cs="Arial"/>
          <w:color w:val="FF0000"/>
        </w:rPr>
        <w:t>vrchního ředitele</w:t>
      </w:r>
      <w:r w:rsidRPr="00651F2D">
        <w:rPr>
          <w:rFonts w:ascii="Arial" w:eastAsia="Times New Roman" w:hAnsi="Arial" w:cs="Arial"/>
          <w:color w:val="FF0000"/>
        </w:rPr>
        <w:t xml:space="preserve"> sekce</w:t>
      </w:r>
      <w:r>
        <w:rPr>
          <w:rFonts w:ascii="Arial" w:eastAsia="Times New Roman" w:hAnsi="Arial" w:cs="Arial"/>
          <w:color w:val="FF0000"/>
        </w:rPr>
        <w:t xml:space="preserve"> </w:t>
      </w:r>
      <w:r w:rsidRPr="00651F2D">
        <w:rPr>
          <w:rFonts w:ascii="Arial" w:eastAsia="Times New Roman" w:hAnsi="Arial" w:cs="Arial"/>
          <w:color w:val="FF0000"/>
        </w:rPr>
        <w:t>/ ředitele sekce / ředitele odboru / vedoucího oddělení</w:t>
      </w:r>
      <w:r>
        <w:rPr>
          <w:rFonts w:ascii="Arial" w:eastAsia="Times New Roman" w:hAnsi="Arial" w:cs="Arial"/>
        </w:rPr>
        <w:t xml:space="preserve"> stanoví </w:t>
      </w:r>
      <w:r w:rsidRPr="00BE5C04">
        <w:rPr>
          <w:rFonts w:ascii="Arial" w:eastAsia="Times New Roman" w:hAnsi="Arial" w:cs="Arial"/>
          <w:color w:val="FF0000"/>
        </w:rPr>
        <w:t>§</w:t>
      </w:r>
      <w:r>
        <w:rPr>
          <w:rFonts w:ascii="Arial" w:eastAsia="Times New Roman" w:hAnsi="Arial" w:cs="Arial"/>
          <w:color w:val="FF0000"/>
        </w:rPr>
        <w:t> </w:t>
      </w:r>
      <w:r w:rsidRPr="00651F2D">
        <w:rPr>
          <w:rFonts w:ascii="Arial" w:eastAsia="Times New Roman" w:hAnsi="Arial" w:cs="Arial"/>
          <w:color w:val="FF0000"/>
        </w:rPr>
        <w:t>54 / §</w:t>
      </w:r>
      <w:r>
        <w:rPr>
          <w:rFonts w:ascii="Arial" w:eastAsia="Times New Roman" w:hAnsi="Arial" w:cs="Arial"/>
          <w:color w:val="FF0000"/>
        </w:rPr>
        <w:t> </w:t>
      </w:r>
      <w:r w:rsidRPr="00651F2D">
        <w:rPr>
          <w:rFonts w:ascii="Arial" w:eastAsia="Times New Roman" w:hAnsi="Arial" w:cs="Arial"/>
          <w:color w:val="FF0000"/>
        </w:rPr>
        <w:t>55 / § 57 / § 58</w:t>
      </w:r>
      <w:r>
        <w:rPr>
          <w:rFonts w:ascii="Arial" w:eastAsia="Times New Roman" w:hAnsi="Arial" w:cs="Arial"/>
        </w:rPr>
        <w:t xml:space="preserve"> zákona o státní službě.</w:t>
      </w:r>
    </w:p>
    <w:p w14:paraId="74C9FDBC" w14:textId="77777777" w:rsidR="00F02B08" w:rsidRPr="00FE77F6" w:rsidRDefault="00F02B08" w:rsidP="00545A9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</w:rPr>
      </w:pPr>
    </w:p>
    <w:p w14:paraId="041816C7" w14:textId="6AE93184" w:rsidR="00D647D1" w:rsidRDefault="00D647D1">
      <w:pPr>
        <w:spacing w:after="0" w:line="240" w:lineRule="auto"/>
        <w:jc w:val="both"/>
        <w:rPr>
          <w:rFonts w:ascii="Arial" w:hAnsi="Arial" w:cs="Arial"/>
        </w:rPr>
      </w:pPr>
      <w:r w:rsidRPr="00FE77F6">
        <w:rPr>
          <w:rFonts w:ascii="Arial" w:eastAsia="Times New Roman" w:hAnsi="Arial" w:cs="Arial"/>
        </w:rPr>
        <w:t xml:space="preserve">Státní </w:t>
      </w:r>
      <w:r w:rsidRPr="00FE77F6">
        <w:rPr>
          <w:rFonts w:ascii="Arial" w:eastAsia="Times New Roman" w:hAnsi="Arial" w:cs="Arial"/>
          <w:color w:val="FF0000"/>
        </w:rPr>
        <w:t>zaměstnanec/zaměstnankyně</w:t>
      </w:r>
      <w:r w:rsidRPr="00FE77F6">
        <w:rPr>
          <w:rFonts w:ascii="Arial" w:eastAsia="Times New Roman" w:hAnsi="Arial" w:cs="Arial"/>
        </w:rPr>
        <w:t xml:space="preserve"> </w:t>
      </w:r>
      <w:r w:rsidRPr="00FE77F6">
        <w:rPr>
          <w:rFonts w:ascii="Arial" w:eastAsia="Times New Roman" w:hAnsi="Arial" w:cs="Arial"/>
          <w:color w:val="FF0000"/>
        </w:rPr>
        <w:t xml:space="preserve">splnil/a </w:t>
      </w:r>
      <w:r w:rsidRPr="00FE77F6">
        <w:rPr>
          <w:rFonts w:ascii="Arial" w:eastAsia="Times New Roman" w:hAnsi="Arial" w:cs="Arial"/>
        </w:rPr>
        <w:t xml:space="preserve">všechny předpoklady stanovené zákonem o státní službě </w:t>
      </w:r>
      <w:r w:rsidR="00F71B40" w:rsidRPr="00E17F14">
        <w:rPr>
          <w:rFonts w:ascii="Arial" w:eastAsia="Times New Roman" w:hAnsi="Arial" w:cs="Arial"/>
          <w:color w:val="FF0000"/>
        </w:rPr>
        <w:t xml:space="preserve">a požadavky stanovené služebním předpisem </w:t>
      </w:r>
      <w:r w:rsidRPr="00FE77F6">
        <w:rPr>
          <w:rFonts w:ascii="Arial" w:eastAsia="Times New Roman" w:hAnsi="Arial" w:cs="Arial"/>
        </w:rPr>
        <w:t xml:space="preserve">pro to, aby </w:t>
      </w:r>
      <w:r w:rsidRPr="00B343EE">
        <w:rPr>
          <w:rFonts w:ascii="Arial" w:eastAsia="Times New Roman" w:hAnsi="Arial" w:cs="Arial"/>
          <w:color w:val="FF0000"/>
        </w:rPr>
        <w:t>mohl</w:t>
      </w:r>
      <w:r w:rsidR="00507FBC" w:rsidRPr="00B343EE">
        <w:rPr>
          <w:rFonts w:ascii="Arial" w:eastAsia="Times New Roman" w:hAnsi="Arial" w:cs="Arial"/>
          <w:color w:val="FF0000"/>
        </w:rPr>
        <w:t>/</w:t>
      </w:r>
      <w:r w:rsidRPr="00B343EE">
        <w:rPr>
          <w:rFonts w:ascii="Arial" w:eastAsia="Times New Roman" w:hAnsi="Arial" w:cs="Arial"/>
          <w:color w:val="FF0000"/>
        </w:rPr>
        <w:t>a</w:t>
      </w:r>
      <w:r w:rsidRPr="00FE77F6">
        <w:rPr>
          <w:rFonts w:ascii="Arial" w:eastAsia="Times New Roman" w:hAnsi="Arial" w:cs="Arial"/>
        </w:rPr>
        <w:t xml:space="preserve"> být </w:t>
      </w:r>
      <w:r w:rsidRPr="00B343EE">
        <w:rPr>
          <w:rFonts w:ascii="Arial" w:eastAsia="Times New Roman" w:hAnsi="Arial" w:cs="Arial"/>
          <w:color w:val="FF0000"/>
        </w:rPr>
        <w:t>pozván</w:t>
      </w:r>
      <w:r w:rsidR="00507FBC" w:rsidRPr="00B343EE">
        <w:rPr>
          <w:rFonts w:ascii="Arial" w:eastAsia="Times New Roman" w:hAnsi="Arial" w:cs="Arial"/>
          <w:color w:val="FF0000"/>
        </w:rPr>
        <w:t>/</w:t>
      </w:r>
      <w:r w:rsidRPr="00B343EE">
        <w:rPr>
          <w:rFonts w:ascii="Arial" w:eastAsia="Times New Roman" w:hAnsi="Arial" w:cs="Arial"/>
          <w:color w:val="FF0000"/>
        </w:rPr>
        <w:t xml:space="preserve">a </w:t>
      </w:r>
      <w:r w:rsidRPr="00FE77F6">
        <w:rPr>
          <w:rFonts w:ascii="Arial" w:eastAsia="Times New Roman" w:hAnsi="Arial" w:cs="Arial"/>
        </w:rPr>
        <w:t>k pohovoru. Výběrová komise po provedeném</w:t>
      </w:r>
      <w:r w:rsidR="004C6F06" w:rsidRPr="00FE77F6">
        <w:rPr>
          <w:rFonts w:ascii="Arial" w:eastAsia="Times New Roman" w:hAnsi="Arial" w:cs="Arial"/>
        </w:rPr>
        <w:t xml:space="preserve"> pohovoru dospěla k závěru, že s</w:t>
      </w:r>
      <w:r w:rsidRPr="00FE77F6">
        <w:rPr>
          <w:rFonts w:ascii="Arial" w:eastAsia="Times New Roman" w:hAnsi="Arial" w:cs="Arial"/>
        </w:rPr>
        <w:t xml:space="preserve">tátní </w:t>
      </w:r>
      <w:r w:rsidRPr="00FE77F6">
        <w:rPr>
          <w:rFonts w:ascii="Arial" w:eastAsia="Times New Roman" w:hAnsi="Arial" w:cs="Arial"/>
          <w:color w:val="FF0000"/>
        </w:rPr>
        <w:t xml:space="preserve">zaměstnanec/zaměstnankyně </w:t>
      </w:r>
      <w:r w:rsidR="00057FAB" w:rsidRPr="00FE77F6">
        <w:rPr>
          <w:rFonts w:ascii="Arial" w:eastAsia="Times New Roman" w:hAnsi="Arial" w:cs="Arial"/>
        </w:rPr>
        <w:t>ve</w:t>
      </w:r>
      <w:r w:rsidR="00057FAB">
        <w:t> </w:t>
      </w:r>
      <w:r w:rsidRPr="00FE77F6">
        <w:rPr>
          <w:rFonts w:ascii="Arial" w:eastAsia="Times New Roman" w:hAnsi="Arial" w:cs="Arial"/>
        </w:rPr>
        <w:t xml:space="preserve">výběrovém řízení </w:t>
      </w:r>
      <w:r w:rsidRPr="00FE77F6">
        <w:rPr>
          <w:rFonts w:ascii="Arial" w:eastAsia="Times New Roman" w:hAnsi="Arial" w:cs="Arial"/>
          <w:color w:val="FF0000"/>
        </w:rPr>
        <w:t>uspěl/a</w:t>
      </w:r>
      <w:r w:rsidR="007505FD" w:rsidRPr="007505FD">
        <w:rPr>
          <w:rFonts w:ascii="Arial" w:eastAsia="Times New Roman" w:hAnsi="Arial" w:cs="Arial"/>
        </w:rPr>
        <w:t>,</w:t>
      </w:r>
      <w:r w:rsidRPr="00FE77F6">
        <w:rPr>
          <w:rFonts w:ascii="Arial" w:eastAsia="Times New Roman" w:hAnsi="Arial" w:cs="Arial"/>
        </w:rPr>
        <w:t xml:space="preserve"> a </w:t>
      </w:r>
      <w:r w:rsidRPr="00FE77F6">
        <w:rPr>
          <w:rFonts w:ascii="Arial" w:eastAsia="Times New Roman" w:hAnsi="Arial" w:cs="Arial"/>
          <w:lang w:eastAsia="cs-CZ"/>
        </w:rPr>
        <w:t xml:space="preserve">příslušný </w:t>
      </w:r>
      <w:r w:rsidRPr="00FE77F6">
        <w:rPr>
          <w:rFonts w:ascii="Arial" w:eastAsia="Times New Roman" w:hAnsi="Arial" w:cs="Arial"/>
        </w:rPr>
        <w:t xml:space="preserve">služební orgán následně podle § 28 odst. </w:t>
      </w:r>
      <w:r w:rsidRPr="00FE77F6">
        <w:rPr>
          <w:rFonts w:ascii="Arial" w:eastAsia="Times New Roman" w:hAnsi="Arial" w:cs="Arial"/>
          <w:color w:val="FF0000"/>
        </w:rPr>
        <w:t xml:space="preserve">2/3 </w:t>
      </w:r>
      <w:r w:rsidRPr="00FE77F6">
        <w:rPr>
          <w:rFonts w:ascii="Arial" w:eastAsia="Times New Roman" w:hAnsi="Arial" w:cs="Arial"/>
        </w:rPr>
        <w:t xml:space="preserve">zákona </w:t>
      </w:r>
      <w:r w:rsidR="00034048" w:rsidRPr="00FE77F6">
        <w:rPr>
          <w:rFonts w:ascii="Arial" w:eastAsia="Times New Roman" w:hAnsi="Arial" w:cs="Arial"/>
        </w:rPr>
        <w:t>o</w:t>
      </w:r>
      <w:r w:rsidR="00DD728D" w:rsidRPr="00FE77F6">
        <w:rPr>
          <w:rFonts w:ascii="Arial" w:eastAsia="Times New Roman" w:hAnsi="Arial" w:cs="Arial"/>
        </w:rPr>
        <w:t> </w:t>
      </w:r>
      <w:r w:rsidR="00034048" w:rsidRPr="00FE77F6">
        <w:rPr>
          <w:rFonts w:ascii="Arial" w:eastAsia="Times New Roman" w:hAnsi="Arial" w:cs="Arial"/>
        </w:rPr>
        <w:t>státní službě</w:t>
      </w:r>
      <w:r w:rsidRPr="00FE77F6">
        <w:rPr>
          <w:rFonts w:ascii="Arial" w:eastAsia="Times New Roman" w:hAnsi="Arial" w:cs="Arial"/>
        </w:rPr>
        <w:t xml:space="preserve"> v dohodě s </w:t>
      </w:r>
      <w:r w:rsidRPr="00FE77F6">
        <w:rPr>
          <w:rFonts w:ascii="Arial" w:eastAsia="Times New Roman" w:hAnsi="Arial" w:cs="Arial"/>
          <w:color w:val="FF0000"/>
        </w:rPr>
        <w:t>(označení bezprostředně nadřízeného představeného)</w:t>
      </w:r>
      <w:r w:rsidR="00730917" w:rsidRPr="007409D1">
        <w:rPr>
          <w:rFonts w:ascii="Arial" w:eastAsia="Times New Roman" w:hAnsi="Arial" w:cs="Arial"/>
        </w:rPr>
        <w:t>,</w:t>
      </w:r>
      <w:r w:rsidRPr="00FE77F6">
        <w:rPr>
          <w:rFonts w:ascii="Arial" w:eastAsia="Times New Roman" w:hAnsi="Arial" w:cs="Arial"/>
          <w:color w:val="FF0000"/>
        </w:rPr>
        <w:t xml:space="preserve"> </w:t>
      </w:r>
      <w:r w:rsidRPr="00FE77F6">
        <w:rPr>
          <w:rFonts w:ascii="Arial" w:eastAsia="Times New Roman" w:hAnsi="Arial" w:cs="Arial"/>
        </w:rPr>
        <w:t>jako bezprostředně nadřízeným představeným vybral</w:t>
      </w:r>
      <w:r w:rsidR="004C6F06" w:rsidRPr="00FE77F6">
        <w:rPr>
          <w:rFonts w:ascii="Arial" w:eastAsia="Times New Roman" w:hAnsi="Arial" w:cs="Arial"/>
          <w:color w:val="FF0000"/>
        </w:rPr>
        <w:t xml:space="preserve"> státního zaměstnance/s</w:t>
      </w:r>
      <w:r w:rsidRPr="00FE77F6">
        <w:rPr>
          <w:rFonts w:ascii="Arial" w:eastAsia="Times New Roman" w:hAnsi="Arial" w:cs="Arial"/>
          <w:color w:val="FF0000"/>
        </w:rPr>
        <w:t>tátní zaměstnankyni</w:t>
      </w:r>
      <w:r w:rsidRPr="00FE77F6">
        <w:rPr>
          <w:rFonts w:ascii="Arial" w:hAnsi="Arial" w:cs="Arial"/>
          <w:color w:val="FF0000"/>
        </w:rPr>
        <w:t xml:space="preserve"> </w:t>
      </w:r>
      <w:r w:rsidRPr="00FE77F6">
        <w:rPr>
          <w:rFonts w:ascii="Arial" w:hAnsi="Arial" w:cs="Arial"/>
        </w:rPr>
        <w:t xml:space="preserve">jako nejvhodnějšího </w:t>
      </w:r>
      <w:r w:rsidR="00DD728D" w:rsidRPr="00FE77F6">
        <w:rPr>
          <w:rFonts w:ascii="Arial" w:hAnsi="Arial" w:cs="Arial"/>
        </w:rPr>
        <w:t>žadatele</w:t>
      </w:r>
      <w:r w:rsidRPr="00FE77F6">
        <w:rPr>
          <w:rFonts w:ascii="Arial" w:hAnsi="Arial" w:cs="Arial"/>
        </w:rPr>
        <w:t xml:space="preserve"> na služební místo.</w:t>
      </w:r>
      <w:r w:rsidR="0045453E">
        <w:rPr>
          <w:rFonts w:ascii="Arial" w:hAnsi="Arial" w:cs="Arial"/>
        </w:rPr>
        <w:t>t</w:t>
      </w:r>
    </w:p>
    <w:p w14:paraId="0DD59E22" w14:textId="77777777" w:rsidR="0045453E" w:rsidRDefault="0045453E">
      <w:pPr>
        <w:spacing w:after="0" w:line="240" w:lineRule="auto"/>
        <w:jc w:val="both"/>
        <w:rPr>
          <w:rFonts w:ascii="Arial" w:hAnsi="Arial" w:cs="Arial"/>
        </w:rPr>
      </w:pPr>
    </w:p>
    <w:p w14:paraId="31C9F684" w14:textId="65A8E144" w:rsidR="00D647D1" w:rsidRPr="00FE77F6" w:rsidRDefault="009D4FE9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907FBA">
        <w:rPr>
          <w:rFonts w:ascii="Arial" w:eastAsia="Times New Roman" w:hAnsi="Arial" w:cs="Arial"/>
          <w:sz w:val="22"/>
          <w:szCs w:val="22"/>
        </w:rPr>
        <w:t xml:space="preserve">Na základě </w:t>
      </w:r>
      <w:r>
        <w:rPr>
          <w:rFonts w:ascii="Arial" w:eastAsia="Times New Roman" w:hAnsi="Arial" w:cs="Arial"/>
          <w:sz w:val="22"/>
          <w:szCs w:val="22"/>
        </w:rPr>
        <w:t>této dohody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>se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proto státní </w:t>
      </w:r>
      <w:r w:rsidRPr="001D0938">
        <w:rPr>
          <w:rFonts w:ascii="Arial" w:eastAsia="Times New Roman" w:hAnsi="Arial" w:cs="Arial"/>
          <w:color w:val="FF0000"/>
          <w:sz w:val="22"/>
          <w:szCs w:val="22"/>
        </w:rPr>
        <w:t xml:space="preserve">zaměstnanec/zaměstnankyně 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 xml:space="preserve">ke dni </w:t>
      </w:r>
      <w:r w:rsidRPr="00297E62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A97292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907FBA">
        <w:rPr>
          <w:rFonts w:ascii="Arial" w:eastAsia="Times New Roman" w:hAnsi="Arial" w:cs="Arial"/>
          <w:sz w:val="22"/>
          <w:szCs w:val="22"/>
        </w:rPr>
        <w:t xml:space="preserve"> v souladu s</w:t>
      </w:r>
      <w:r>
        <w:rPr>
          <w:rFonts w:ascii="Arial" w:eastAsia="Times New Roman" w:hAnsi="Arial" w:cs="Arial"/>
          <w:sz w:val="22"/>
          <w:szCs w:val="22"/>
        </w:rPr>
        <w:t> </w:t>
      </w:r>
      <w:r w:rsidR="00CC1F35" w:rsidRPr="00FE77F6">
        <w:rPr>
          <w:rFonts w:ascii="Arial" w:eastAsia="Times New Roman" w:hAnsi="Arial" w:cs="Arial"/>
          <w:sz w:val="22"/>
          <w:szCs w:val="22"/>
        </w:rPr>
        <w:t>§ 5</w:t>
      </w:r>
      <w:r w:rsidR="00CC1F35"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07FBA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 w:rsidR="00CC1F35">
        <w:rPr>
          <w:rFonts w:ascii="Arial" w:eastAsia="Times New Roman" w:hAnsi="Arial" w:cs="Arial"/>
          <w:sz w:val="22"/>
          <w:szCs w:val="22"/>
        </w:rPr>
        <w:t>jmenuje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907FBA">
        <w:rPr>
          <w:rFonts w:ascii="Arial" w:eastAsia="Times New Roman" w:hAnsi="Arial" w:cs="Arial"/>
          <w:sz w:val="22"/>
          <w:szCs w:val="22"/>
        </w:rPr>
        <w:t>na</w:t>
      </w:r>
      <w:r>
        <w:rPr>
          <w:rFonts w:ascii="Arial" w:eastAsia="Times New Roman" w:hAnsi="Arial" w:cs="Arial"/>
          <w:sz w:val="22"/>
          <w:szCs w:val="22"/>
        </w:rPr>
        <w:t xml:space="preserve"> služební míst</w:t>
      </w:r>
      <w:r w:rsidRPr="00A97292">
        <w:rPr>
          <w:rFonts w:ascii="Arial" w:eastAsia="Times New Roman" w:hAnsi="Arial" w:cs="Arial"/>
          <w:color w:val="auto"/>
          <w:sz w:val="22"/>
          <w:szCs w:val="22"/>
        </w:rPr>
        <w:t>o</w:t>
      </w:r>
      <w:r w:rsidR="00CC1F35">
        <w:rPr>
          <w:rFonts w:ascii="Arial" w:eastAsia="Times New Roman" w:hAnsi="Arial" w:cs="Arial"/>
          <w:color w:val="auto"/>
          <w:sz w:val="22"/>
          <w:szCs w:val="22"/>
        </w:rPr>
        <w:t xml:space="preserve"> představeného</w:t>
      </w:r>
      <w:r w:rsidRPr="00A97292">
        <w:rPr>
          <w:rFonts w:ascii="Arial" w:eastAsia="Times New Roman" w:hAnsi="Arial" w:cs="Arial"/>
          <w:color w:val="auto"/>
          <w:sz w:val="22"/>
          <w:szCs w:val="22"/>
        </w:rPr>
        <w:t xml:space="preserve">. </w:t>
      </w:r>
      <w:r w:rsidRPr="007F263A">
        <w:rPr>
          <w:rFonts w:ascii="Arial" w:hAnsi="Arial" w:cs="Arial"/>
          <w:color w:val="FF0000"/>
          <w:sz w:val="22"/>
          <w:szCs w:val="22"/>
        </w:rPr>
        <w:t xml:space="preserve">Vzhledem k tomu, že stanovený den účinnosti </w:t>
      </w:r>
      <w:r w:rsidR="00CC1F35">
        <w:rPr>
          <w:rFonts w:ascii="Arial" w:hAnsi="Arial" w:cs="Arial"/>
          <w:color w:val="FF0000"/>
          <w:sz w:val="22"/>
          <w:szCs w:val="22"/>
        </w:rPr>
        <w:t>jmenování</w:t>
      </w:r>
      <w:r w:rsidRPr="007F263A">
        <w:rPr>
          <w:rFonts w:ascii="Arial" w:hAnsi="Arial" w:cs="Arial"/>
          <w:color w:val="FF0000"/>
          <w:sz w:val="22"/>
          <w:szCs w:val="22"/>
        </w:rPr>
        <w:t xml:space="preserve"> na služební místo je dnem pracovním, byl tento den současně stanoven jako den nástupu do služby na služebním místě</w:t>
      </w:r>
      <w:r w:rsidRPr="00545A9B">
        <w:rPr>
          <w:rFonts w:ascii="Arial" w:hAnsi="Arial" w:cs="Arial"/>
          <w:color w:val="FF0000"/>
          <w:vertAlign w:val="superscript"/>
        </w:rPr>
        <w:footnoteReference w:id="11"/>
      </w:r>
      <w:r>
        <w:rPr>
          <w:rFonts w:ascii="Arial" w:hAnsi="Arial" w:cs="Arial"/>
          <w:sz w:val="22"/>
          <w:szCs w:val="22"/>
        </w:rPr>
        <w:t>.</w:t>
      </w:r>
    </w:p>
    <w:p w14:paraId="433C4DEA" w14:textId="77777777" w:rsidR="00D647D1" w:rsidRPr="00FE77F6" w:rsidRDefault="00D647D1">
      <w:pPr>
        <w:pStyle w:val="Default"/>
        <w:tabs>
          <w:tab w:val="left" w:pos="709"/>
        </w:tabs>
        <w:ind w:firstLine="709"/>
        <w:jc w:val="both"/>
        <w:rPr>
          <w:rFonts w:ascii="Arial" w:hAnsi="Arial" w:cs="Arial"/>
          <w:sz w:val="22"/>
          <w:szCs w:val="22"/>
        </w:rPr>
      </w:pPr>
    </w:p>
    <w:p w14:paraId="07F22613" w14:textId="016A9509" w:rsidR="00C704EA" w:rsidRDefault="00C704EA" w:rsidP="00C704EA">
      <w:pPr>
        <w:pStyle w:val="Default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EF49A0">
        <w:rPr>
          <w:rFonts w:ascii="Arial" w:hAnsi="Arial" w:cs="Arial"/>
          <w:color w:val="auto"/>
          <w:sz w:val="22"/>
          <w:szCs w:val="22"/>
        </w:rPr>
        <w:t xml:space="preserve">Podle § 50 zákona o státní službě se státnímu zaměstnanci doba trvání služebního poměru na dobu určitou změní jeho zařazením na služební místo nebo jmenováním na služební místo </w:t>
      </w:r>
      <w:r w:rsidRPr="00EF49A0">
        <w:rPr>
          <w:rFonts w:ascii="Arial" w:hAnsi="Arial" w:cs="Arial"/>
          <w:color w:val="auto"/>
          <w:sz w:val="22"/>
          <w:szCs w:val="22"/>
        </w:rPr>
        <w:lastRenderedPageBreak/>
        <w:t>představeného, na kterém má být služba vykonávána na dobu neurčitou nebo na dobu určitou, která uplyne později než jeho dosavadní služební poměru na dobu určitou.</w:t>
      </w:r>
    </w:p>
    <w:p w14:paraId="193EA95D" w14:textId="77777777" w:rsidR="00C704EA" w:rsidRPr="00EF49A0" w:rsidRDefault="00C704EA" w:rsidP="00C704EA">
      <w:pPr>
        <w:pStyle w:val="Default"/>
        <w:tabs>
          <w:tab w:val="left" w:pos="709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14:paraId="7B85E45E" w14:textId="00AD9A29" w:rsidR="008930CB" w:rsidRPr="00FE77F6" w:rsidRDefault="009308C8">
      <w:pPr>
        <w:pStyle w:val="Default"/>
        <w:tabs>
          <w:tab w:val="left" w:pos="709"/>
        </w:tabs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>Jelikož je</w:t>
      </w:r>
      <w:r w:rsidR="00EC79B5" w:rsidRPr="00FE77F6">
        <w:rPr>
          <w:rFonts w:ascii="Arial" w:eastAsia="Times New Roman" w:hAnsi="Arial" w:cs="Arial"/>
          <w:sz w:val="22"/>
          <w:szCs w:val="22"/>
        </w:rPr>
        <w:t xml:space="preserve"> s</w:t>
      </w:r>
      <w:r w:rsidR="00D647D1" w:rsidRPr="00FE77F6">
        <w:rPr>
          <w:rFonts w:ascii="Arial" w:eastAsia="Times New Roman" w:hAnsi="Arial" w:cs="Arial"/>
          <w:sz w:val="22"/>
          <w:szCs w:val="22"/>
        </w:rPr>
        <w:t xml:space="preserve">tátní </w:t>
      </w:r>
      <w:r w:rsidR="00D647D1"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zaměstnanec/zaměstnankyně </w:t>
      </w:r>
      <w:r w:rsidR="00D647D1"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ve služebním poměru na dobu </w:t>
      </w:r>
      <w:r w:rsidR="00D647D1" w:rsidRPr="00FE77F6">
        <w:rPr>
          <w:rFonts w:ascii="Arial" w:eastAsia="Times New Roman" w:hAnsi="Arial" w:cs="Arial"/>
          <w:color w:val="FF0000"/>
          <w:sz w:val="22"/>
          <w:szCs w:val="22"/>
        </w:rPr>
        <w:t>neurčitou</w:t>
      </w:r>
      <w:r w:rsidR="00F65EC4"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/určitou s trváním do X. měsíc </w:t>
      </w:r>
      <w:r w:rsidR="00F65EC4"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="00F65EC4"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="00EC79B5"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, rozhodl služební orgán v návaznosti na výše uvedená ustanovení zákona o státní službě </w:t>
      </w:r>
      <w:r w:rsidR="00143E91"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rovněž </w:t>
      </w:r>
      <w:r w:rsidR="00EC79B5" w:rsidRPr="00FE77F6">
        <w:rPr>
          <w:rFonts w:ascii="Arial" w:eastAsia="Times New Roman" w:hAnsi="Arial" w:cs="Arial"/>
          <w:color w:val="auto"/>
          <w:sz w:val="22"/>
          <w:szCs w:val="22"/>
        </w:rPr>
        <w:t>o</w:t>
      </w:r>
      <w:r w:rsidR="002E67A7" w:rsidRPr="00FE77F6">
        <w:rPr>
          <w:rFonts w:ascii="Arial" w:eastAsia="Times New Roman" w:hAnsi="Arial" w:cs="Arial"/>
          <w:color w:val="auto"/>
          <w:sz w:val="22"/>
          <w:szCs w:val="22"/>
        </w:rPr>
        <w:t> </w:t>
      </w:r>
      <w:r w:rsidR="00EC79B5"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tom, že doba trvání služebního poměru </w:t>
      </w:r>
      <w:r w:rsidR="00EC79B5" w:rsidRPr="00FE77F6">
        <w:rPr>
          <w:rFonts w:ascii="Arial" w:eastAsia="Times New Roman" w:hAnsi="Arial" w:cs="Arial"/>
          <w:color w:val="FF0000"/>
          <w:sz w:val="22"/>
          <w:szCs w:val="22"/>
        </w:rPr>
        <w:t>s</w:t>
      </w:r>
      <w:r w:rsidR="00D647D1" w:rsidRPr="00FE77F6">
        <w:rPr>
          <w:rFonts w:ascii="Arial" w:eastAsia="Times New Roman" w:hAnsi="Arial" w:cs="Arial"/>
          <w:color w:val="FF0000"/>
          <w:sz w:val="22"/>
          <w:szCs w:val="22"/>
        </w:rPr>
        <w:t>tátní</w:t>
      </w:r>
      <w:r w:rsidR="00EC79B5" w:rsidRPr="00FE77F6">
        <w:rPr>
          <w:rFonts w:ascii="Arial" w:eastAsia="Times New Roman" w:hAnsi="Arial" w:cs="Arial"/>
          <w:color w:val="FF0000"/>
          <w:sz w:val="22"/>
          <w:szCs w:val="22"/>
        </w:rPr>
        <w:t>ho</w:t>
      </w:r>
      <w:r w:rsidR="00D647D1"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D647D1" w:rsidRPr="00FE77F6">
        <w:rPr>
          <w:rFonts w:ascii="Arial" w:eastAsia="Times New Roman" w:hAnsi="Arial" w:cs="Arial"/>
          <w:color w:val="FF0000"/>
          <w:sz w:val="22"/>
          <w:szCs w:val="22"/>
        </w:rPr>
        <w:t>zaměstnanc</w:t>
      </w:r>
      <w:r w:rsidR="00EC79B5" w:rsidRPr="00FE77F6">
        <w:rPr>
          <w:rFonts w:ascii="Arial" w:eastAsia="Times New Roman" w:hAnsi="Arial" w:cs="Arial"/>
          <w:color w:val="FF0000"/>
          <w:sz w:val="22"/>
          <w:szCs w:val="22"/>
        </w:rPr>
        <w:t>e</w:t>
      </w:r>
      <w:r w:rsidR="00D647D1" w:rsidRPr="00FE77F6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EC79B5"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státní </w:t>
      </w:r>
      <w:r w:rsidR="00D647D1" w:rsidRPr="00FE77F6">
        <w:rPr>
          <w:rFonts w:ascii="Arial" w:eastAsia="Times New Roman" w:hAnsi="Arial" w:cs="Arial"/>
          <w:color w:val="FF0000"/>
          <w:sz w:val="22"/>
          <w:szCs w:val="22"/>
        </w:rPr>
        <w:t>zaměstnankyně</w:t>
      </w:r>
      <w:r w:rsidR="00D647D1"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="009A72E9" w:rsidRPr="00FE77F6">
        <w:rPr>
          <w:rFonts w:ascii="Arial" w:eastAsia="Times New Roman" w:hAnsi="Arial" w:cs="Arial"/>
          <w:color w:val="auto"/>
          <w:sz w:val="22"/>
          <w:szCs w:val="22"/>
        </w:rPr>
        <w:t>jmen</w:t>
      </w:r>
      <w:r w:rsidR="00EC79B5" w:rsidRPr="00FE77F6">
        <w:rPr>
          <w:rFonts w:ascii="Arial" w:eastAsia="Times New Roman" w:hAnsi="Arial" w:cs="Arial"/>
          <w:color w:val="auto"/>
          <w:sz w:val="22"/>
          <w:szCs w:val="22"/>
        </w:rPr>
        <w:t>ováním</w:t>
      </w:r>
      <w:r w:rsidR="00D647D1"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na výše uvedené služební místo</w:t>
      </w:r>
      <w:r w:rsidR="00D647D1"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9A72E9"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představeného </w:t>
      </w:r>
      <w:r w:rsidR="00EC79B5"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nemění // mění </w:t>
      </w:r>
      <w:r w:rsidR="00D647D1"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na dobu </w:t>
      </w:r>
      <w:r w:rsidR="008930CB" w:rsidRPr="00FE77F6">
        <w:rPr>
          <w:rFonts w:ascii="Arial" w:eastAsia="Times New Roman" w:hAnsi="Arial" w:cs="Arial"/>
          <w:color w:val="FF0000"/>
          <w:sz w:val="22"/>
          <w:szCs w:val="22"/>
        </w:rPr>
        <w:t>neurčitou</w:t>
      </w:r>
      <w:r w:rsidR="00EC79B5"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// mění na dobu určitou </w:t>
      </w:r>
      <w:r w:rsidR="00EC79B5" w:rsidRPr="00FE77F6">
        <w:rPr>
          <w:rFonts w:ascii="Arial" w:hAnsi="Arial" w:cs="Arial"/>
          <w:color w:val="FF0000"/>
          <w:sz w:val="22"/>
          <w:szCs w:val="22"/>
        </w:rPr>
        <w:t xml:space="preserve">s trváním </w:t>
      </w:r>
      <w:r w:rsidR="00057FAB" w:rsidRPr="00FE77F6">
        <w:rPr>
          <w:rFonts w:ascii="Arial" w:hAnsi="Arial" w:cs="Arial"/>
          <w:color w:val="FF0000"/>
          <w:sz w:val="22"/>
          <w:szCs w:val="22"/>
        </w:rPr>
        <w:t>do</w:t>
      </w:r>
      <w:r w:rsidR="00057FAB">
        <w:rPr>
          <w:rFonts w:ascii="Arial" w:hAnsi="Arial" w:cs="Arial"/>
          <w:color w:val="FF0000"/>
          <w:sz w:val="22"/>
          <w:szCs w:val="22"/>
        </w:rPr>
        <w:t> </w:t>
      </w:r>
      <w:r w:rsidR="00EC79B5" w:rsidRPr="00FE77F6">
        <w:rPr>
          <w:rFonts w:ascii="Arial" w:hAnsi="Arial" w:cs="Arial"/>
          <w:color w:val="FF0000"/>
          <w:sz w:val="22"/>
          <w:szCs w:val="22"/>
        </w:rPr>
        <w:t>X. měsíc 20XX</w:t>
      </w:r>
      <w:r w:rsidR="008930CB"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="00143E91" w:rsidRPr="00FE77F6">
        <w:rPr>
          <w:rStyle w:val="Znakapoznpodarou"/>
          <w:rFonts w:ascii="Arial" w:eastAsia="Times New Roman" w:hAnsi="Arial" w:cs="Arial"/>
          <w:color w:val="FF0000"/>
          <w:sz w:val="22"/>
          <w:szCs w:val="22"/>
        </w:rPr>
        <w:footnoteReference w:id="12"/>
      </w:r>
    </w:p>
    <w:p w14:paraId="5A96EC99" w14:textId="77777777" w:rsidR="009A72E9" w:rsidRPr="00FE77F6" w:rsidRDefault="009A72E9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C306C81" w14:textId="77777777" w:rsidR="00C704EA" w:rsidRPr="00CF25D2" w:rsidRDefault="00C704EA" w:rsidP="00C704E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CF25D2">
        <w:rPr>
          <w:rFonts w:ascii="Arial" w:eastAsia="Times New Roman" w:hAnsi="Arial" w:cs="Arial"/>
          <w:sz w:val="22"/>
          <w:szCs w:val="22"/>
        </w:rPr>
        <w:t>Podle § 5</w:t>
      </w:r>
      <w:r w:rsidRPr="00CF25D2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CF25D2">
        <w:rPr>
          <w:rFonts w:ascii="Arial" w:eastAsia="Times New Roman" w:hAnsi="Arial" w:cs="Arial"/>
          <w:sz w:val="22"/>
          <w:szCs w:val="22"/>
        </w:rPr>
        <w:t xml:space="preserve"> odst. 1 zákona o státní službě se žadatel na služební místo </w:t>
      </w:r>
      <w:r w:rsidRPr="00CF25D2">
        <w:rPr>
          <w:rFonts w:ascii="Arial" w:eastAsia="Times New Roman" w:hAnsi="Arial" w:cs="Arial"/>
          <w:color w:val="FF0000"/>
          <w:sz w:val="22"/>
          <w:szCs w:val="22"/>
        </w:rPr>
        <w:t xml:space="preserve">vedoucího služebního úřadu / vrchního ředitele sekce / ředitele sekce / ředitele odboru </w:t>
      </w:r>
      <w:r w:rsidRPr="00CF25D2">
        <w:rPr>
          <w:rFonts w:ascii="Arial" w:eastAsia="Times New Roman" w:hAnsi="Arial" w:cs="Arial"/>
          <w:sz w:val="22"/>
          <w:szCs w:val="22"/>
        </w:rPr>
        <w:t xml:space="preserve">jmenuje na dobu </w:t>
      </w:r>
      <w:r w:rsidRPr="00CF25D2">
        <w:rPr>
          <w:rFonts w:ascii="Arial" w:eastAsia="Times New Roman" w:hAnsi="Arial" w:cs="Arial"/>
          <w:color w:val="FF0000"/>
          <w:sz w:val="22"/>
          <w:szCs w:val="22"/>
        </w:rPr>
        <w:t>5</w:t>
      </w:r>
      <w:r w:rsidRPr="00CF25D2">
        <w:rPr>
          <w:rFonts w:ascii="Arial" w:eastAsia="Times New Roman" w:hAnsi="Arial" w:cs="Arial"/>
          <w:sz w:val="22"/>
          <w:szCs w:val="22"/>
        </w:rPr>
        <w:t xml:space="preserve"> let.</w:t>
      </w:r>
      <w:r w:rsidRPr="00CF25D2">
        <w:rPr>
          <w:rStyle w:val="Znakapoznpodarou"/>
          <w:rFonts w:ascii="Arial" w:eastAsia="Times New Roman" w:hAnsi="Arial" w:cs="Arial"/>
          <w:color w:val="FF0000"/>
          <w:sz w:val="22"/>
          <w:szCs w:val="22"/>
        </w:rPr>
        <w:footnoteReference w:id="13"/>
      </w:r>
    </w:p>
    <w:p w14:paraId="18BF7E7C" w14:textId="77777777" w:rsidR="00C704EA" w:rsidRDefault="00C704EA" w:rsidP="00C704E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6AFF8C8F" w14:textId="6CD5A690" w:rsidR="00D647D1" w:rsidRPr="00FE77F6" w:rsidRDefault="00D647D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Oborem/Obory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služby,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který/které </w:t>
      </w:r>
      <w:r w:rsidR="004C6F06" w:rsidRPr="00FE77F6">
        <w:rPr>
          <w:rFonts w:ascii="Arial" w:eastAsia="Times New Roman" w:hAnsi="Arial" w:cs="Arial"/>
          <w:sz w:val="22"/>
          <w:szCs w:val="22"/>
        </w:rPr>
        <w:t>bude s</w:t>
      </w:r>
      <w:r w:rsidRPr="00FE77F6">
        <w:rPr>
          <w:rFonts w:ascii="Arial" w:eastAsia="Times New Roman" w:hAnsi="Arial" w:cs="Arial"/>
          <w:sz w:val="22"/>
          <w:szCs w:val="22"/>
        </w:rPr>
        <w:t xml:space="preserve">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zaměstnanec/zaměstnankyně </w:t>
      </w:r>
      <w:r w:rsidRPr="00FE77F6">
        <w:rPr>
          <w:rFonts w:ascii="Arial" w:eastAsia="Times New Roman" w:hAnsi="Arial" w:cs="Arial"/>
          <w:sz w:val="22"/>
          <w:szCs w:val="22"/>
        </w:rPr>
        <w:t>vykonávat</w:t>
      </w:r>
      <w:r w:rsidR="00507FBC" w:rsidRPr="00FE77F6"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je/jsou </w:t>
      </w:r>
      <w:r w:rsidRPr="00FE77F6">
        <w:rPr>
          <w:rFonts w:ascii="Arial" w:eastAsia="Times New Roman" w:hAnsi="Arial" w:cs="Arial"/>
          <w:sz w:val="22"/>
          <w:szCs w:val="22"/>
        </w:rPr>
        <w:t>„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označení oboru/oborů služby</w:t>
      </w:r>
      <w:r w:rsidRPr="00FE77F6">
        <w:rPr>
          <w:rFonts w:ascii="Arial" w:eastAsia="Times New Roman" w:hAnsi="Arial" w:cs="Arial"/>
          <w:i/>
          <w:sz w:val="22"/>
          <w:szCs w:val="22"/>
        </w:rPr>
        <w:t>“</w:t>
      </w:r>
      <w:r w:rsidRPr="00FE77F6">
        <w:rPr>
          <w:rFonts w:ascii="Arial" w:eastAsia="Times New Roman" w:hAnsi="Arial" w:cs="Arial"/>
          <w:sz w:val="22"/>
          <w:szCs w:val="22"/>
        </w:rPr>
        <w:t xml:space="preserve"> dle přílohy </w:t>
      </w:r>
      <w:r w:rsidR="00510EAB">
        <w:rPr>
          <w:rFonts w:ascii="Arial" w:eastAsia="Times New Roman" w:hAnsi="Arial" w:cs="Arial"/>
          <w:sz w:val="22"/>
          <w:szCs w:val="22"/>
        </w:rPr>
        <w:t xml:space="preserve">č. 1 </w:t>
      </w:r>
      <w:r w:rsidRPr="00FE77F6">
        <w:rPr>
          <w:rFonts w:ascii="Arial" w:eastAsia="Times New Roman" w:hAnsi="Arial" w:cs="Arial"/>
          <w:sz w:val="22"/>
          <w:szCs w:val="22"/>
        </w:rPr>
        <w:t>k nařízení vlády č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 1/201</w:t>
      </w:r>
      <w:r w:rsidR="00510EAB">
        <w:rPr>
          <w:rFonts w:ascii="Arial" w:eastAsia="Times New Roman" w:hAnsi="Arial" w:cs="Arial"/>
          <w:color w:val="auto"/>
          <w:sz w:val="22"/>
          <w:szCs w:val="22"/>
        </w:rPr>
        <w:t>9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 Sb., </w:t>
      </w:r>
      <w:r w:rsidRPr="00FE77F6">
        <w:rPr>
          <w:rFonts w:ascii="Arial" w:eastAsia="Times New Roman" w:hAnsi="Arial" w:cs="Arial"/>
          <w:sz w:val="22"/>
          <w:szCs w:val="22"/>
        </w:rPr>
        <w:t>o</w:t>
      </w:r>
      <w:r w:rsidR="00CA182B"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sz w:val="22"/>
          <w:szCs w:val="22"/>
        </w:rPr>
        <w:t>oborech státní služby</w:t>
      </w:r>
      <w:r w:rsidR="00057FAB">
        <w:rPr>
          <w:rFonts w:ascii="Arial" w:eastAsia="Times New Roman" w:hAnsi="Arial" w:cs="Arial"/>
          <w:sz w:val="22"/>
          <w:szCs w:val="22"/>
        </w:rPr>
        <w:t>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.</w:t>
      </w:r>
      <w:r w:rsidR="00CA182B" w:rsidRPr="00CA182B">
        <w:rPr>
          <w:rFonts w:ascii="Arial" w:hAnsi="Arial" w:cs="Arial"/>
          <w:sz w:val="22"/>
          <w:szCs w:val="22"/>
        </w:rPr>
        <w:t xml:space="preserve"> </w:t>
      </w:r>
      <w:r w:rsidR="00CA182B" w:rsidRPr="006A425D">
        <w:rPr>
          <w:rFonts w:ascii="Arial" w:hAnsi="Arial" w:cs="Arial"/>
          <w:sz w:val="22"/>
          <w:szCs w:val="22"/>
        </w:rPr>
        <w:t xml:space="preserve">Stanovení </w:t>
      </w:r>
      <w:r w:rsidR="00CA182B" w:rsidRPr="002D331B">
        <w:rPr>
          <w:rFonts w:ascii="Arial" w:hAnsi="Arial" w:cs="Arial"/>
          <w:color w:val="FF0000"/>
          <w:sz w:val="22"/>
          <w:szCs w:val="22"/>
        </w:rPr>
        <w:t xml:space="preserve">oboru/oborů </w:t>
      </w:r>
      <w:r w:rsidR="00CA182B" w:rsidRPr="006A425D">
        <w:rPr>
          <w:rFonts w:ascii="Arial" w:hAnsi="Arial" w:cs="Arial"/>
          <w:sz w:val="22"/>
          <w:szCs w:val="22"/>
        </w:rPr>
        <w:t>služby vychází z fakticky vykonávaných činností na služebním místě a jejich povahy.</w:t>
      </w:r>
      <w:r w:rsidR="005C74C5" w:rsidRPr="00FE77F6">
        <w:rPr>
          <w:rStyle w:val="Znakapoznpodarou"/>
          <w:rFonts w:ascii="Arial" w:eastAsia="Times New Roman" w:hAnsi="Arial" w:cs="Arial"/>
          <w:color w:val="FF0000"/>
          <w:sz w:val="22"/>
          <w:szCs w:val="22"/>
        </w:rPr>
        <w:footnoteReference w:id="14"/>
      </w:r>
    </w:p>
    <w:p w14:paraId="68C04820" w14:textId="5DFD8987" w:rsidR="00D647D1" w:rsidRDefault="00D647D1" w:rsidP="00F71B4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bookmarkStart w:id="7" w:name="_Hlk187419683"/>
    </w:p>
    <w:p w14:paraId="5F57AE18" w14:textId="77777777" w:rsidR="00F71B40" w:rsidRPr="009F5892" w:rsidRDefault="00F71B40" w:rsidP="00F71B4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41BEAFD3" w14:textId="77777777" w:rsidR="00F71B40" w:rsidRPr="00CB6B29" w:rsidRDefault="00F71B40" w:rsidP="00F71B4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802A2D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220B3CB6" w14:textId="77777777" w:rsidR="00F71B40" w:rsidRPr="00FE77F6" w:rsidRDefault="00F71B40" w:rsidP="00E17F1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2334158" w14:textId="66BE1169" w:rsidR="00C704EA" w:rsidRDefault="00C704EA" w:rsidP="00C704E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0624CD">
        <w:rPr>
          <w:rFonts w:ascii="Arial" w:eastAsia="Times New Roman" w:hAnsi="Arial" w:cs="Arial"/>
          <w:sz w:val="22"/>
          <w:szCs w:val="22"/>
        </w:rPr>
        <w:t xml:space="preserve">Dnem vzniku služebního poměru přísluší </w:t>
      </w:r>
      <w:r w:rsidRPr="00C704EA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0624CD">
        <w:rPr>
          <w:rFonts w:ascii="Arial" w:eastAsia="Times New Roman" w:hAnsi="Arial" w:cs="Arial"/>
          <w:sz w:val="22"/>
          <w:szCs w:val="22"/>
        </w:rPr>
        <w:t xml:space="preserve"> služební označení </w:t>
      </w:r>
      <w:r w:rsidRPr="00FE77F6">
        <w:rPr>
          <w:rFonts w:ascii="Arial" w:hAnsi="Arial" w:cs="Arial"/>
          <w:i/>
          <w:color w:val="FF0000"/>
          <w:sz w:val="22"/>
          <w:szCs w:val="22"/>
        </w:rPr>
        <w:t>(např. vedoucí oddělení /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FE77F6">
        <w:rPr>
          <w:rFonts w:ascii="Arial" w:hAnsi="Arial" w:cs="Arial"/>
          <w:i/>
          <w:color w:val="FF0000"/>
          <w:sz w:val="22"/>
          <w:szCs w:val="22"/>
        </w:rPr>
        <w:t>ředitel odboru)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 w:cs="Arial"/>
          <w:sz w:val="22"/>
          <w:szCs w:val="22"/>
        </w:rPr>
        <w:t xml:space="preserve">podle § 9 odst. </w:t>
      </w:r>
      <w:r w:rsidRPr="00651F2D">
        <w:rPr>
          <w:rFonts w:ascii="Arial" w:eastAsia="Times New Roman" w:hAnsi="Arial" w:cs="Arial"/>
          <w:color w:val="FF0000"/>
          <w:sz w:val="22"/>
          <w:szCs w:val="22"/>
        </w:rPr>
        <w:t>X</w:t>
      </w:r>
      <w:r>
        <w:rPr>
          <w:rFonts w:ascii="Arial" w:eastAsia="Times New Roman" w:hAnsi="Arial" w:cs="Arial"/>
          <w:sz w:val="22"/>
          <w:szCs w:val="22"/>
        </w:rPr>
        <w:t xml:space="preserve"> písm. </w:t>
      </w:r>
      <w:r w:rsidRPr="00651F2D">
        <w:rPr>
          <w:rFonts w:ascii="Arial" w:eastAsia="Times New Roman" w:hAnsi="Arial" w:cs="Arial"/>
          <w:color w:val="FF0000"/>
          <w:sz w:val="22"/>
          <w:szCs w:val="22"/>
        </w:rPr>
        <w:t>x</w:t>
      </w:r>
      <w:r>
        <w:rPr>
          <w:rFonts w:ascii="Arial" w:eastAsia="Times New Roman" w:hAnsi="Arial" w:cs="Arial"/>
          <w:sz w:val="22"/>
          <w:szCs w:val="22"/>
        </w:rPr>
        <w:t>) zákona o státní službě</w:t>
      </w:r>
      <w:r w:rsidRPr="000624CD">
        <w:rPr>
          <w:rFonts w:ascii="Arial" w:eastAsia="Times New Roman" w:hAnsi="Arial" w:cs="Arial"/>
          <w:sz w:val="22"/>
          <w:szCs w:val="22"/>
        </w:rPr>
        <w:t>.</w:t>
      </w:r>
    </w:p>
    <w:bookmarkEnd w:id="7"/>
    <w:p w14:paraId="00396574" w14:textId="435EA42F" w:rsidR="00D647D1" w:rsidRPr="00FE77F6" w:rsidRDefault="00D647D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4F5B0E3" w14:textId="7529B74E" w:rsidR="005839AE" w:rsidRPr="00FE77F6" w:rsidRDefault="00164B8E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Služebním působištěm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státní</w:t>
      </w:r>
      <w:r>
        <w:rPr>
          <w:rFonts w:ascii="Arial" w:eastAsia="Times New Roman" w:hAnsi="Arial" w:cs="Arial"/>
          <w:color w:val="FF0000"/>
          <w:sz w:val="22"/>
          <w:szCs w:val="22"/>
        </w:rPr>
        <w:t>ho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zaměstnanc</w:t>
      </w:r>
      <w:r>
        <w:rPr>
          <w:rFonts w:ascii="Arial" w:eastAsia="Times New Roman" w:hAnsi="Arial" w:cs="Arial"/>
          <w:color w:val="FF0000"/>
          <w:sz w:val="22"/>
          <w:szCs w:val="22"/>
        </w:rPr>
        <w:t>e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/státní zaměstnankyn</w:t>
      </w:r>
      <w:r>
        <w:rPr>
          <w:rFonts w:ascii="Arial" w:eastAsia="Times New Roman" w:hAnsi="Arial" w:cs="Arial"/>
          <w:color w:val="FF0000"/>
          <w:sz w:val="22"/>
          <w:szCs w:val="22"/>
        </w:rPr>
        <w:t>ě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je </w:t>
      </w:r>
      <w:r w:rsidRPr="00884719">
        <w:rPr>
          <w:rFonts w:ascii="Arial" w:eastAsia="Times New Roman" w:hAnsi="Arial" w:cs="Arial"/>
          <w:color w:val="FF0000"/>
          <w:sz w:val="22"/>
          <w:szCs w:val="22"/>
        </w:rPr>
        <w:t>X</w:t>
      </w:r>
      <w:r>
        <w:rPr>
          <w:rFonts w:ascii="Arial" w:eastAsia="Times New Roman" w:hAnsi="Arial" w:cs="Arial"/>
          <w:sz w:val="22"/>
          <w:szCs w:val="22"/>
        </w:rPr>
        <w:t xml:space="preserve">, jakožto obec, </w:t>
      </w:r>
      <w:r w:rsidR="00057FAB">
        <w:rPr>
          <w:rFonts w:ascii="Arial" w:eastAsia="Times New Roman" w:hAnsi="Arial" w:cs="Arial"/>
          <w:sz w:val="22"/>
          <w:szCs w:val="22"/>
        </w:rPr>
        <w:t>ve </w:t>
      </w:r>
      <w:r>
        <w:rPr>
          <w:rFonts w:ascii="Arial" w:eastAsia="Times New Roman" w:hAnsi="Arial" w:cs="Arial"/>
          <w:sz w:val="22"/>
          <w:szCs w:val="22"/>
        </w:rPr>
        <w:t xml:space="preserve">které bude </w:t>
      </w:r>
      <w:r w:rsidRPr="0019153B">
        <w:rPr>
          <w:rFonts w:ascii="Arial" w:eastAsia="Times New Roman" w:hAnsi="Arial" w:cs="Arial"/>
          <w:color w:val="auto"/>
          <w:sz w:val="22"/>
          <w:szCs w:val="22"/>
        </w:rPr>
        <w:t xml:space="preserve">s ohledem na své služební zařazení </w:t>
      </w:r>
      <w:r w:rsidRPr="00E22164">
        <w:rPr>
          <w:rFonts w:ascii="Arial" w:eastAsia="Times New Roman" w:hAnsi="Arial" w:cs="Arial"/>
          <w:color w:val="auto"/>
          <w:sz w:val="22"/>
          <w:szCs w:val="22"/>
        </w:rPr>
        <w:t>pravidelně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vykonávat službu.</w:t>
      </w:r>
    </w:p>
    <w:p w14:paraId="0E0BD059" w14:textId="77777777" w:rsidR="00216C99" w:rsidRDefault="00216C99" w:rsidP="00216C99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bookmarkStart w:id="8" w:name="_Hlk187238249"/>
    </w:p>
    <w:p w14:paraId="1B6799D6" w14:textId="52A48EEC" w:rsidR="00216C99" w:rsidRPr="009F5892" w:rsidRDefault="00216C99" w:rsidP="00216C99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Text následujících dvou odstavců se uvede v případě, že státní/mu zaměstnanci/zaměstnankyni byla stanovena </w:t>
      </w:r>
      <w:proofErr w:type="spellStart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osvědčovací</w:t>
      </w:r>
      <w:proofErr w:type="spellEnd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doba:</w:t>
      </w:r>
    </w:p>
    <w:p w14:paraId="70856EBF" w14:textId="18F74B65" w:rsidR="00216C99" w:rsidRDefault="00216C99" w:rsidP="00216C99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hAnsi="Arial" w:cs="Arial"/>
          <w:sz w:val="22"/>
          <w:szCs w:val="22"/>
        </w:rPr>
        <w:t xml:space="preserve">Podle § </w:t>
      </w:r>
      <w:r>
        <w:rPr>
          <w:rFonts w:ascii="Arial" w:hAnsi="Arial" w:cs="Arial"/>
          <w:sz w:val="22"/>
          <w:szCs w:val="22"/>
        </w:rPr>
        <w:t>51</w:t>
      </w:r>
      <w:r w:rsidRPr="00EF49A0"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t>4</w:t>
      </w:r>
      <w:r w:rsidRPr="00EF49A0">
        <w:rPr>
          <w:rFonts w:ascii="Arial" w:hAnsi="Arial" w:cs="Arial"/>
          <w:sz w:val="22"/>
          <w:szCs w:val="22"/>
        </w:rPr>
        <w:t xml:space="preserve"> zákona o státní službě </w:t>
      </w:r>
      <w:r>
        <w:rPr>
          <w:rFonts w:ascii="Arial" w:hAnsi="Arial" w:cs="Arial"/>
          <w:sz w:val="22"/>
          <w:szCs w:val="22"/>
        </w:rPr>
        <w:t>lze p</w:t>
      </w:r>
      <w:r w:rsidRPr="00216C99">
        <w:rPr>
          <w:rFonts w:ascii="Arial" w:hAnsi="Arial" w:cs="Arial"/>
          <w:sz w:val="22"/>
          <w:szCs w:val="22"/>
        </w:rPr>
        <w:t xml:space="preserve">ři jmenování na služební místo představeného v jiném služebním úřadě na základě výsledku výběrového řízení na obsazení volného služebního místa představeného státnímu zaměstnanci stanovit </w:t>
      </w:r>
      <w:proofErr w:type="spellStart"/>
      <w:r w:rsidRPr="00216C99">
        <w:rPr>
          <w:rFonts w:ascii="Arial" w:hAnsi="Arial" w:cs="Arial"/>
          <w:sz w:val="22"/>
          <w:szCs w:val="22"/>
        </w:rPr>
        <w:t>osvědčovací</w:t>
      </w:r>
      <w:proofErr w:type="spellEnd"/>
      <w:r w:rsidRPr="00216C99">
        <w:rPr>
          <w:rFonts w:ascii="Arial" w:hAnsi="Arial" w:cs="Arial"/>
          <w:sz w:val="22"/>
          <w:szCs w:val="22"/>
        </w:rPr>
        <w:t xml:space="preserve"> dobu v délce </w:t>
      </w:r>
      <w:r w:rsidR="00057FAB" w:rsidRPr="00216C99">
        <w:rPr>
          <w:rFonts w:ascii="Arial" w:hAnsi="Arial" w:cs="Arial"/>
          <w:sz w:val="22"/>
          <w:szCs w:val="22"/>
        </w:rPr>
        <w:t>až</w:t>
      </w:r>
      <w:r w:rsidR="00057FAB">
        <w:rPr>
          <w:rFonts w:ascii="Arial" w:hAnsi="Arial" w:cs="Arial"/>
          <w:sz w:val="22"/>
          <w:szCs w:val="22"/>
        </w:rPr>
        <w:t> </w:t>
      </w:r>
      <w:r w:rsidRPr="00216C99">
        <w:rPr>
          <w:rFonts w:ascii="Arial" w:hAnsi="Arial" w:cs="Arial"/>
          <w:sz w:val="22"/>
          <w:szCs w:val="22"/>
        </w:rPr>
        <w:t xml:space="preserve">3 měsíců. </w:t>
      </w:r>
      <w:proofErr w:type="spellStart"/>
      <w:r w:rsidRPr="00216C99">
        <w:rPr>
          <w:rFonts w:ascii="Arial" w:hAnsi="Arial" w:cs="Arial"/>
          <w:sz w:val="22"/>
          <w:szCs w:val="22"/>
        </w:rPr>
        <w:t>O</w:t>
      </w:r>
      <w:del w:id="9" w:author="Bláhová Pavla, Mgr." w:date="2025-05-19T10:39:00Z" w16du:dateUtc="2025-05-19T08:39:00Z">
        <w:r w:rsidRPr="00216C99" w:rsidDel="00680346">
          <w:rPr>
            <w:rFonts w:ascii="Arial" w:hAnsi="Arial" w:cs="Arial"/>
            <w:sz w:val="22"/>
            <w:szCs w:val="22"/>
          </w:rPr>
          <w:delText xml:space="preserve"> </w:delText>
        </w:r>
      </w:del>
      <w:ins w:id="10" w:author="Bláhová Pavla, Mgr." w:date="2025-05-19T10:39:00Z">
        <w:r w:rsidR="00680346" w:rsidRPr="00680346">
          <w:rPr>
            <w:rFonts w:ascii="Arial" w:hAnsi="Arial" w:cs="Arial"/>
            <w:sz w:val="22"/>
            <w:szCs w:val="22"/>
          </w:rPr>
          <w:t>svědčovací</w:t>
        </w:r>
        <w:proofErr w:type="spellEnd"/>
        <w:r w:rsidR="00680346" w:rsidRPr="00680346">
          <w:rPr>
            <w:rFonts w:ascii="Arial" w:hAnsi="Arial" w:cs="Arial"/>
            <w:sz w:val="22"/>
            <w:szCs w:val="22"/>
          </w:rPr>
          <w:t xml:space="preserve"> doba se prodlužuje o pracovní dny státního zaměstnance, v nichž v průběhu </w:t>
        </w:r>
        <w:proofErr w:type="spellStart"/>
        <w:r w:rsidR="00680346" w:rsidRPr="00680346">
          <w:rPr>
            <w:rFonts w:ascii="Arial" w:hAnsi="Arial" w:cs="Arial"/>
            <w:sz w:val="22"/>
            <w:szCs w:val="22"/>
          </w:rPr>
          <w:t>osvědčovací</w:t>
        </w:r>
        <w:proofErr w:type="spellEnd"/>
        <w:r w:rsidR="00680346" w:rsidRPr="00680346">
          <w:rPr>
            <w:rFonts w:ascii="Arial" w:hAnsi="Arial" w:cs="Arial"/>
            <w:sz w:val="22"/>
            <w:szCs w:val="22"/>
          </w:rPr>
          <w:t xml:space="preserve"> doby neodsloužil celou směnu z důvodu překážky ve službě, čerpání dovolené nebo neomluveného zameškání služby.</w:t>
        </w:r>
      </w:ins>
      <w:del w:id="11" w:author="Bláhová Pavla, Mgr." w:date="2025-05-19T10:39:00Z" w16du:dateUtc="2025-05-19T08:39:00Z">
        <w:r w:rsidRPr="00216C99" w:rsidDel="00680346">
          <w:rPr>
            <w:rFonts w:ascii="Arial" w:hAnsi="Arial" w:cs="Arial"/>
            <w:sz w:val="22"/>
            <w:szCs w:val="22"/>
          </w:rPr>
          <w:delText xml:space="preserve">dobu celodenních překážek ve službě, pro které představený nekoná službu </w:delText>
        </w:r>
        <w:r w:rsidR="00057FAB" w:rsidRPr="00216C99" w:rsidDel="00680346">
          <w:rPr>
            <w:rFonts w:ascii="Arial" w:hAnsi="Arial" w:cs="Arial"/>
            <w:sz w:val="22"/>
            <w:szCs w:val="22"/>
          </w:rPr>
          <w:delText>v</w:delText>
        </w:r>
        <w:r w:rsidR="00057FAB" w:rsidDel="00680346">
          <w:rPr>
            <w:rFonts w:ascii="Arial" w:hAnsi="Arial" w:cs="Arial"/>
            <w:sz w:val="22"/>
            <w:szCs w:val="22"/>
          </w:rPr>
          <w:delText> </w:delText>
        </w:r>
        <w:r w:rsidRPr="00216C99" w:rsidDel="00680346">
          <w:rPr>
            <w:rFonts w:ascii="Arial" w:hAnsi="Arial" w:cs="Arial"/>
            <w:sz w:val="22"/>
            <w:szCs w:val="22"/>
          </w:rPr>
          <w:delText>průběhu osvědčovací doby, a o dobu celodenní dovolené se osvědčovací doba prodlužuje</w:delText>
        </w:r>
      </w:del>
      <w:r w:rsidRPr="00216C99">
        <w:rPr>
          <w:rFonts w:ascii="Arial" w:hAnsi="Arial" w:cs="Arial"/>
          <w:sz w:val="22"/>
          <w:szCs w:val="22"/>
        </w:rPr>
        <w:t xml:space="preserve">. Jmenování na služební místo představeného v jiném služebním úřadě, pro které byla stanovena </w:t>
      </w:r>
      <w:proofErr w:type="spellStart"/>
      <w:r w:rsidRPr="00216C99">
        <w:rPr>
          <w:rFonts w:ascii="Arial" w:hAnsi="Arial" w:cs="Arial"/>
          <w:sz w:val="22"/>
          <w:szCs w:val="22"/>
        </w:rPr>
        <w:t>osvědčovací</w:t>
      </w:r>
      <w:proofErr w:type="spellEnd"/>
      <w:r w:rsidRPr="00216C99">
        <w:rPr>
          <w:rFonts w:ascii="Arial" w:hAnsi="Arial" w:cs="Arial"/>
          <w:sz w:val="22"/>
          <w:szCs w:val="22"/>
        </w:rPr>
        <w:t xml:space="preserve"> doba, zaniká zrušením v </w:t>
      </w:r>
      <w:proofErr w:type="spellStart"/>
      <w:r w:rsidRPr="00216C99">
        <w:rPr>
          <w:rFonts w:ascii="Arial" w:hAnsi="Arial" w:cs="Arial"/>
          <w:sz w:val="22"/>
          <w:szCs w:val="22"/>
        </w:rPr>
        <w:t>osvědčovací</w:t>
      </w:r>
      <w:proofErr w:type="spellEnd"/>
      <w:r w:rsidRPr="00216C99">
        <w:rPr>
          <w:rFonts w:ascii="Arial" w:hAnsi="Arial" w:cs="Arial"/>
          <w:sz w:val="22"/>
          <w:szCs w:val="22"/>
        </w:rPr>
        <w:t xml:space="preserve"> </w:t>
      </w:r>
      <w:r w:rsidRPr="00216C99">
        <w:rPr>
          <w:rFonts w:ascii="Arial" w:hAnsi="Arial" w:cs="Arial"/>
          <w:sz w:val="22"/>
          <w:szCs w:val="22"/>
        </w:rPr>
        <w:lastRenderedPageBreak/>
        <w:t xml:space="preserve">době služebním orgánem </w:t>
      </w:r>
      <w:r w:rsidR="00057FAB" w:rsidRPr="00216C99">
        <w:rPr>
          <w:rFonts w:ascii="Arial" w:hAnsi="Arial" w:cs="Arial"/>
          <w:sz w:val="22"/>
          <w:szCs w:val="22"/>
        </w:rPr>
        <w:t>z</w:t>
      </w:r>
      <w:r w:rsidR="00057FAB">
        <w:rPr>
          <w:rFonts w:ascii="Arial" w:hAnsi="Arial" w:cs="Arial"/>
          <w:sz w:val="22"/>
          <w:szCs w:val="22"/>
        </w:rPr>
        <w:t> </w:t>
      </w:r>
      <w:r w:rsidRPr="00216C99">
        <w:rPr>
          <w:rFonts w:ascii="Arial" w:hAnsi="Arial" w:cs="Arial"/>
          <w:sz w:val="22"/>
          <w:szCs w:val="22"/>
        </w:rPr>
        <w:t xml:space="preserve">jakéhokoliv důvodu nebo bez uvedení důvodu, a to dnem doručení písemného oznámení </w:t>
      </w:r>
      <w:r w:rsidR="00057FAB" w:rsidRPr="00216C99">
        <w:rPr>
          <w:rFonts w:ascii="Arial" w:hAnsi="Arial" w:cs="Arial"/>
          <w:sz w:val="22"/>
          <w:szCs w:val="22"/>
        </w:rPr>
        <w:t>o</w:t>
      </w:r>
      <w:r w:rsidR="00057FAB">
        <w:rPr>
          <w:rFonts w:ascii="Arial" w:hAnsi="Arial" w:cs="Arial"/>
          <w:sz w:val="22"/>
          <w:szCs w:val="22"/>
        </w:rPr>
        <w:t> </w:t>
      </w:r>
      <w:r w:rsidRPr="00216C99">
        <w:rPr>
          <w:rFonts w:ascii="Arial" w:hAnsi="Arial" w:cs="Arial"/>
          <w:sz w:val="22"/>
          <w:szCs w:val="22"/>
        </w:rPr>
        <w:t>zrušení jmenování, není-li v oznámení uveden den pozdější.</w:t>
      </w:r>
    </w:p>
    <w:p w14:paraId="49F68494" w14:textId="77777777" w:rsidR="00216C99" w:rsidRPr="00EF49A0" w:rsidRDefault="00216C99" w:rsidP="00216C99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14910E3" w14:textId="77777777" w:rsidR="00216C99" w:rsidRPr="009F5892" w:rsidRDefault="00216C99" w:rsidP="00216C99">
      <w:pPr>
        <w:spacing w:after="0" w:line="240" w:lineRule="auto"/>
        <w:jc w:val="both"/>
        <w:outlineLvl w:val="0"/>
        <w:rPr>
          <w:rFonts w:ascii="Arial" w:hAnsi="Arial" w:cs="Arial"/>
          <w:b/>
          <w:color w:val="FF0000"/>
        </w:rPr>
      </w:pPr>
      <w:r w:rsidRPr="008149D8">
        <w:rPr>
          <w:rFonts w:ascii="Arial" w:eastAsia="Times New Roman" w:hAnsi="Arial" w:cs="Arial"/>
          <w:color w:val="FF0000"/>
          <w:lang w:eastAsia="cs-CZ"/>
        </w:rPr>
        <w:t>Státní</w:t>
      </w:r>
      <w:r w:rsidRPr="008149D8">
        <w:rPr>
          <w:rFonts w:ascii="Arial" w:eastAsia="Times New Roman" w:hAnsi="Arial" w:cs="Arial"/>
          <w:color w:val="FF0000"/>
        </w:rPr>
        <w:t>/mu</w:t>
      </w:r>
      <w:r w:rsidRPr="00A669E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9F5892">
        <w:rPr>
          <w:rFonts w:ascii="Arial" w:eastAsia="Times New Roman" w:hAnsi="Arial" w:cs="Arial"/>
          <w:color w:val="FF0000"/>
          <w:lang w:eastAsia="cs-CZ"/>
        </w:rPr>
        <w:t>zaměstnanc</w:t>
      </w:r>
      <w:r w:rsidRPr="009F5892">
        <w:rPr>
          <w:rFonts w:ascii="Arial" w:eastAsia="Times New Roman" w:hAnsi="Arial" w:cs="Arial"/>
          <w:color w:val="FF0000"/>
        </w:rPr>
        <w:t>i</w:t>
      </w:r>
      <w:r w:rsidRPr="009F5892">
        <w:rPr>
          <w:rFonts w:ascii="Arial" w:eastAsia="Times New Roman" w:hAnsi="Arial" w:cs="Arial"/>
          <w:color w:val="FF0000"/>
          <w:lang w:eastAsia="cs-CZ"/>
        </w:rPr>
        <w:t>/zaměstnankyn</w:t>
      </w:r>
      <w:r w:rsidRPr="009F5892">
        <w:rPr>
          <w:rFonts w:ascii="Arial" w:eastAsia="Times New Roman" w:hAnsi="Arial" w:cs="Arial"/>
          <w:color w:val="FF0000"/>
        </w:rPr>
        <w:t xml:space="preserve">i </w:t>
      </w:r>
      <w:r w:rsidRPr="006E7037">
        <w:rPr>
          <w:rFonts w:ascii="Arial" w:hAnsi="Arial" w:cs="Arial"/>
          <w:bCs/>
        </w:rPr>
        <w:t xml:space="preserve">se stanoví </w:t>
      </w:r>
      <w:proofErr w:type="spellStart"/>
      <w:r w:rsidRPr="006E7037">
        <w:rPr>
          <w:rFonts w:ascii="Arial" w:hAnsi="Arial" w:cs="Arial"/>
          <w:bCs/>
        </w:rPr>
        <w:t>osvědčovací</w:t>
      </w:r>
      <w:proofErr w:type="spellEnd"/>
      <w:r w:rsidRPr="006E7037">
        <w:rPr>
          <w:rFonts w:ascii="Arial" w:hAnsi="Arial" w:cs="Arial"/>
          <w:bCs/>
        </w:rPr>
        <w:t xml:space="preserve"> doba v délce</w:t>
      </w:r>
      <w:r w:rsidRPr="006E7037">
        <w:rPr>
          <w:rFonts w:ascii="Arial" w:hAnsi="Arial" w:cs="Arial"/>
          <w:b/>
        </w:rPr>
        <w:t xml:space="preserve"> </w:t>
      </w:r>
      <w:bookmarkStart w:id="12" w:name="_Hlk187920865"/>
      <w:r w:rsidRPr="008149D8">
        <w:rPr>
          <w:rFonts w:ascii="Arial" w:hAnsi="Arial" w:cs="Arial"/>
          <w:b/>
          <w:color w:val="FF0000"/>
        </w:rPr>
        <w:t>1/2/</w:t>
      </w:r>
      <w:bookmarkEnd w:id="12"/>
      <w:r w:rsidRPr="00AE1B29">
        <w:rPr>
          <w:rFonts w:ascii="Arial" w:hAnsi="Arial" w:cs="Arial"/>
          <w:b/>
          <w:color w:val="FF0000"/>
        </w:rPr>
        <w:t>3 </w:t>
      </w:r>
      <w:r w:rsidRPr="006E7037">
        <w:rPr>
          <w:rFonts w:ascii="Arial" w:hAnsi="Arial" w:cs="Arial"/>
          <w:bCs/>
        </w:rPr>
        <w:t xml:space="preserve">měsíců, </w:t>
      </w:r>
      <w:r w:rsidRPr="006E7037">
        <w:rPr>
          <w:rFonts w:ascii="Arial" w:eastAsia="Times New Roman" w:hAnsi="Arial" w:cs="Arial"/>
          <w:color w:val="000000"/>
          <w:lang w:eastAsia="cs-CZ"/>
        </w:rPr>
        <w:t>a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to za účelem ověření, zda je </w:t>
      </w:r>
      <w:r w:rsidRPr="00EF49A0">
        <w:rPr>
          <w:rFonts w:ascii="Arial" w:eastAsia="Times New Roman" w:hAnsi="Arial" w:cs="Arial"/>
        </w:rPr>
        <w:t xml:space="preserve">státní </w:t>
      </w:r>
      <w:r w:rsidRPr="00EF49A0">
        <w:rPr>
          <w:rFonts w:ascii="Arial" w:eastAsia="Times New Roman" w:hAnsi="Arial" w:cs="Arial"/>
          <w:color w:val="FF0000"/>
        </w:rPr>
        <w:t>zaměstnanec/</w:t>
      </w:r>
      <w:r w:rsidRPr="006E7037">
        <w:rPr>
          <w:rFonts w:ascii="Arial" w:eastAsia="Times New Roman" w:hAnsi="Arial" w:cs="Arial"/>
          <w:color w:val="FF0000"/>
        </w:rPr>
        <w:t xml:space="preserve">zaměstnankyně </w:t>
      </w:r>
      <w:r w:rsidRPr="006E7037">
        <w:rPr>
          <w:rFonts w:ascii="Arial" w:eastAsia="Times New Roman" w:hAnsi="Arial" w:cs="Arial"/>
          <w:color w:val="FF0000"/>
          <w:lang w:eastAsia="cs-CZ"/>
        </w:rPr>
        <w:t xml:space="preserve">vhodný/á </w:t>
      </w:r>
      <w:r w:rsidRPr="006E7037">
        <w:rPr>
          <w:rFonts w:ascii="Arial" w:eastAsia="Times New Roman" w:hAnsi="Arial" w:cs="Arial"/>
          <w:color w:val="000000"/>
          <w:lang w:eastAsia="cs-CZ"/>
        </w:rPr>
        <w:t>pro výkon služby na příslušném služebním místě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zejména z hlediska své kvalifikace a zkušeností. Služební orgán považuje stanovení </w:t>
      </w:r>
      <w:proofErr w:type="spellStart"/>
      <w:r w:rsidRPr="006E7037">
        <w:rPr>
          <w:rFonts w:ascii="Arial" w:eastAsia="Times New Roman" w:hAnsi="Arial" w:cs="Arial"/>
          <w:color w:val="000000"/>
          <w:lang w:eastAsia="cs-CZ"/>
        </w:rPr>
        <w:t>osvědčovací</w:t>
      </w:r>
      <w:proofErr w:type="spellEnd"/>
      <w:r w:rsidRPr="006E7037">
        <w:rPr>
          <w:rFonts w:ascii="Arial" w:eastAsia="Times New Roman" w:hAnsi="Arial" w:cs="Arial"/>
          <w:color w:val="000000"/>
          <w:lang w:eastAsia="cs-CZ"/>
        </w:rPr>
        <w:t xml:space="preserve"> doby</w:t>
      </w:r>
      <w:r>
        <w:rPr>
          <w:rFonts w:ascii="Arial" w:eastAsia="Times New Roman" w:hAnsi="Arial" w:cs="Arial"/>
          <w:color w:val="000000"/>
          <w:lang w:eastAsia="cs-CZ"/>
        </w:rPr>
        <w:t xml:space="preserve"> v tomto případě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 za nezbytné a žádoucí, a proto ji stanovil </w:t>
      </w:r>
      <w:r>
        <w:rPr>
          <w:rFonts w:ascii="Arial" w:eastAsia="Times New Roman" w:hAnsi="Arial" w:cs="Arial"/>
          <w:color w:val="000000"/>
          <w:lang w:eastAsia="cs-CZ"/>
        </w:rPr>
        <w:t>ve výše stanovené délce.</w:t>
      </w:r>
    </w:p>
    <w:bookmarkEnd w:id="8"/>
    <w:p w14:paraId="508FD293" w14:textId="77777777" w:rsidR="005839AE" w:rsidRPr="00FE77F6" w:rsidRDefault="005839AE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484DEF8" w14:textId="77777777" w:rsidR="00037812" w:rsidRPr="00057FAB" w:rsidRDefault="00037812" w:rsidP="0003781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 w:rsidRPr="00057FAB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Následující text se uvede v případě, že žadatel/žadatelka požádal/a o povolení kratší služební doby:</w:t>
      </w:r>
    </w:p>
    <w:p w14:paraId="186A8D2A" w14:textId="77777777" w:rsidR="00037812" w:rsidRDefault="00037812" w:rsidP="0003781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Žadatel/Žadatelka </w:t>
      </w:r>
      <w:r>
        <w:rPr>
          <w:rFonts w:ascii="Arial" w:eastAsia="Times New Roman" w:hAnsi="Arial" w:cs="Arial"/>
          <w:sz w:val="22"/>
          <w:szCs w:val="22"/>
        </w:rPr>
        <w:t xml:space="preserve">současně se žádostí o přijetí do služebního poměru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požádal/a </w:t>
      </w:r>
      <w:r>
        <w:rPr>
          <w:rFonts w:ascii="Arial" w:eastAsia="Times New Roman" w:hAnsi="Arial" w:cs="Arial"/>
          <w:sz w:val="22"/>
          <w:szCs w:val="22"/>
        </w:rPr>
        <w:t xml:space="preserve">o povolení kratší služební doby, a to s ohledem na skutečnost, že </w:t>
      </w:r>
      <w:r w:rsidRPr="00850509">
        <w:rPr>
          <w:rFonts w:ascii="Arial" w:eastAsia="Times New Roman" w:hAnsi="Arial" w:cs="Arial"/>
          <w:i/>
          <w:color w:val="FF0000"/>
          <w:sz w:val="22"/>
          <w:szCs w:val="22"/>
        </w:rPr>
        <w:t>(je třeba doplnit podle skutečností uvedených v žádosti)</w:t>
      </w:r>
      <w:r>
        <w:rPr>
          <w:rFonts w:ascii="Arial" w:eastAsia="Times New Roman" w:hAnsi="Arial" w:cs="Arial"/>
          <w:sz w:val="22"/>
          <w:szCs w:val="22"/>
        </w:rPr>
        <w:t xml:space="preserve">. S ohledem na zájem na sladění podmínek rodinného a osobního života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žadatele/žadatelky </w:t>
      </w:r>
      <w:r>
        <w:rPr>
          <w:rFonts w:ascii="Arial" w:eastAsia="Times New Roman" w:hAnsi="Arial" w:cs="Arial"/>
          <w:sz w:val="22"/>
          <w:szCs w:val="22"/>
        </w:rPr>
        <w:t xml:space="preserve">s výkonem služby služební orgán povoluje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žadateli/žadatelce </w:t>
      </w:r>
      <w:r>
        <w:rPr>
          <w:rFonts w:ascii="Arial" w:eastAsia="Times New Roman" w:hAnsi="Arial" w:cs="Arial"/>
          <w:sz w:val="22"/>
          <w:szCs w:val="22"/>
        </w:rPr>
        <w:t xml:space="preserve">podle § 68 ve spojení s § 116 zákona o státní službě též kratší služební dobu, a to v rozsahu stanoveném ve výrokové části rozhodnutí. Při stanovení rozsahu bylo přihlédnuto zejména k žádosti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samotné/ho žadatele/žadatelky </w:t>
      </w:r>
      <w:r>
        <w:rPr>
          <w:rFonts w:ascii="Arial" w:eastAsia="Times New Roman" w:hAnsi="Arial" w:cs="Arial"/>
          <w:sz w:val="22"/>
          <w:szCs w:val="22"/>
        </w:rPr>
        <w:t xml:space="preserve">v návaznosti na konkrétní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jím/jí </w:t>
      </w:r>
      <w:r>
        <w:rPr>
          <w:rFonts w:ascii="Arial" w:eastAsia="Times New Roman" w:hAnsi="Arial" w:cs="Arial"/>
          <w:sz w:val="22"/>
          <w:szCs w:val="22"/>
        </w:rPr>
        <w:t>uvedené důvody, a také k tomu, že povolení kratší služební doby nebrání řádnému plnění úkolů služebního úřadu.</w:t>
      </w:r>
      <w:r w:rsidRPr="00195525">
        <w:rPr>
          <w:rStyle w:val="Znakapoznpodarou"/>
          <w:rFonts w:ascii="Arial" w:eastAsia="Times New Roman" w:hAnsi="Arial" w:cs="Arial"/>
          <w:color w:val="FF0000"/>
          <w:sz w:val="22"/>
          <w:szCs w:val="22"/>
        </w:rPr>
        <w:footnoteReference w:id="15"/>
      </w:r>
    </w:p>
    <w:p w14:paraId="4AB63928" w14:textId="77777777" w:rsidR="00037812" w:rsidRDefault="00037812" w:rsidP="0003781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BBB9683" w14:textId="77777777" w:rsidR="00037812" w:rsidRDefault="00037812" w:rsidP="0003781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Podle § 144 odst. 1 zákona o státní službě se o</w:t>
      </w:r>
      <w:r w:rsidRPr="004C6A73">
        <w:rPr>
          <w:rFonts w:ascii="Arial" w:eastAsia="Times New Roman" w:hAnsi="Arial" w:cs="Arial"/>
        </w:rPr>
        <w:t>dměňování státních zaměstnanců řídí zákoníkem práce, není-li stanoveno jinak.</w:t>
      </w:r>
      <w:r>
        <w:rPr>
          <w:rFonts w:ascii="Arial" w:eastAsia="Times New Roman" w:hAnsi="Arial" w:cs="Arial"/>
        </w:rPr>
        <w:t xml:space="preserve"> </w:t>
      </w:r>
      <w:r w:rsidRPr="00651F2D">
        <w:rPr>
          <w:rFonts w:ascii="Arial" w:hAnsi="Arial" w:cs="Arial"/>
        </w:rPr>
        <w:t xml:space="preserve">Podle § 145 odst. 1 a 2 zákona o státní službě první až </w:t>
      </w:r>
      <w:r>
        <w:rPr>
          <w:rFonts w:ascii="Arial" w:hAnsi="Arial" w:cs="Arial"/>
        </w:rPr>
        <w:t>pátá</w:t>
      </w:r>
      <w:r w:rsidRPr="00651F2D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>
        <w:rPr>
          <w:rFonts w:ascii="Arial" w:hAnsi="Arial" w:cs="Arial"/>
        </w:rPr>
        <w:t> </w:t>
      </w:r>
      <w:r w:rsidRPr="00651F2D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>
        <w:rPr>
          <w:rFonts w:ascii="Arial" w:hAnsi="Arial" w:cs="Arial"/>
        </w:rPr>
        <w:t> </w:t>
      </w:r>
      <w:r w:rsidRPr="00651F2D">
        <w:rPr>
          <w:rFonts w:ascii="Arial" w:hAnsi="Arial" w:cs="Arial"/>
        </w:rPr>
        <w:t>namáhavosti do jednotlivých platových tříd. Těmito nařízeními j</w:t>
      </w:r>
      <w:r>
        <w:rPr>
          <w:rFonts w:ascii="Arial" w:hAnsi="Arial" w:cs="Arial"/>
        </w:rPr>
        <w:t>sou</w:t>
      </w:r>
      <w:r w:rsidRPr="00651F2D">
        <w:rPr>
          <w:rFonts w:ascii="Arial" w:hAnsi="Arial" w:cs="Arial"/>
        </w:rPr>
        <w:t xml:space="preserve"> nařízení vlády č.</w:t>
      </w:r>
      <w:r>
        <w:rPr>
          <w:rFonts w:ascii="Arial" w:hAnsi="Arial" w:cs="Arial"/>
        </w:rPr>
        <w:t> </w:t>
      </w:r>
      <w:r w:rsidRPr="00651F2D">
        <w:rPr>
          <w:rFonts w:ascii="Arial" w:hAnsi="Arial" w:cs="Arial"/>
        </w:rPr>
        <w:t>304/2014 Sb., a dále nařízení vlády č. 302/2014 Sb., o katalogu správních činností.</w:t>
      </w:r>
    </w:p>
    <w:p w14:paraId="7689F767" w14:textId="77777777" w:rsidR="00037812" w:rsidRPr="00651F2D" w:rsidRDefault="00037812" w:rsidP="0003781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5E52620" w14:textId="77777777" w:rsidR="00037812" w:rsidRDefault="00037812" w:rsidP="0003781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Podle § 123 odst. 1 zákoníku práce z</w:t>
      </w:r>
      <w:r w:rsidRPr="00596203">
        <w:rPr>
          <w:rFonts w:ascii="Arial" w:eastAsia="Times New Roman" w:hAnsi="Arial" w:cs="Arial"/>
          <w:sz w:val="22"/>
          <w:szCs w:val="22"/>
        </w:rPr>
        <w:t>aměstnanci přísluší platový tarif stanovený pro platovou třídu a platový stupeň, do kterých je zařazen, není-li v tomto zákoně dále stanoveno jinak.</w:t>
      </w:r>
      <w:r>
        <w:rPr>
          <w:rFonts w:ascii="Arial" w:eastAsia="Times New Roman" w:hAnsi="Arial" w:cs="Arial"/>
          <w:sz w:val="22"/>
          <w:szCs w:val="22"/>
        </w:rPr>
        <w:t xml:space="preserve"> Podle § 123 odst. 3 zákoníku práce z</w:t>
      </w:r>
      <w:r w:rsidRPr="004C6A73">
        <w:rPr>
          <w:rFonts w:ascii="Arial" w:eastAsia="Times New Roman" w:hAnsi="Arial" w:cs="Arial"/>
          <w:sz w:val="22"/>
          <w:szCs w:val="22"/>
        </w:rPr>
        <w:t>aměstnavatel zařadí vedoucího zaměstnance do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4C6A73">
        <w:rPr>
          <w:rFonts w:ascii="Arial" w:eastAsia="Times New Roman" w:hAnsi="Arial" w:cs="Arial"/>
          <w:sz w:val="22"/>
          <w:szCs w:val="22"/>
        </w:rPr>
        <w:t>platové třídy podle nejnáročnějších prací, jejichž výkon řídí nebo které sám vykonává.</w:t>
      </w:r>
    </w:p>
    <w:p w14:paraId="62F46F44" w14:textId="77777777" w:rsidR="00037812" w:rsidRDefault="00037812" w:rsidP="00037812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0176A9F4" w14:textId="77777777" w:rsidR="001A0AFE" w:rsidRPr="00FE77F6" w:rsidRDefault="00271893" w:rsidP="001A0AFE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hAnsi="Arial" w:cs="Arial"/>
          <w:sz w:val="22"/>
          <w:szCs w:val="22"/>
        </w:rPr>
        <w:t xml:space="preserve">Vzhledem k tomu, že státní </w:t>
      </w:r>
      <w:r w:rsidRPr="00FE77F6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bude na služebním místě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>vykonávat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v souladu s přílohou č. 1 k zákonu o státní službě činnosti charakteristické pro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FE77F6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FE77F6">
        <w:rPr>
          <w:rFonts w:ascii="Arial" w:eastAsia="Times New Roman" w:hAnsi="Arial" w:cs="Arial"/>
          <w:sz w:val="22"/>
          <w:szCs w:val="22"/>
        </w:rPr>
        <w:t>platové třídy.</w:t>
      </w:r>
      <w:r w:rsidR="001A0AFE"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4062993B" w14:textId="77777777" w:rsidR="00D647D1" w:rsidRPr="00FE77F6" w:rsidRDefault="00D647D1" w:rsidP="00B44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19D50FE" w14:textId="77777777" w:rsidR="00D647D1" w:rsidRPr="00FE77F6" w:rsidRDefault="001A0AFE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</w:t>
      </w:r>
      <w:r w:rsidR="00D41269">
        <w:rPr>
          <w:rFonts w:ascii="Arial" w:eastAsia="Times New Roman" w:hAnsi="Arial" w:cs="Arial"/>
          <w:color w:val="FF0000"/>
          <w:sz w:val="22"/>
          <w:szCs w:val="22"/>
        </w:rPr>
        <w:t>e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c/zaměstnankyně </w:t>
      </w:r>
      <w:r w:rsidRPr="00FE77F6">
        <w:rPr>
          <w:rFonts w:ascii="Arial" w:eastAsia="Times New Roman" w:hAnsi="Arial" w:cs="Arial"/>
          <w:sz w:val="22"/>
          <w:szCs w:val="22"/>
        </w:rPr>
        <w:t xml:space="preserve">se podle § 3 nařízení vlády č. 304/2014 Sb. a podle své započitatelné praxe, která ke dni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545A9B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FE77F6">
        <w:rPr>
          <w:rFonts w:ascii="Arial" w:eastAsia="Times New Roman" w:hAnsi="Arial" w:cs="Arial"/>
          <w:sz w:val="22"/>
          <w:szCs w:val="22"/>
        </w:rPr>
        <w:t xml:space="preserve">činí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E17F14">
        <w:rPr>
          <w:rFonts w:ascii="Arial" w:eastAsia="Times New Roman" w:hAnsi="Arial" w:cs="Arial"/>
          <w:color w:val="auto"/>
          <w:sz w:val="22"/>
          <w:szCs w:val="22"/>
        </w:rPr>
        <w:t xml:space="preserve">let a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E17F14">
        <w:rPr>
          <w:rFonts w:ascii="Arial" w:eastAsia="Times New Roman" w:hAnsi="Arial" w:cs="Arial"/>
          <w:color w:val="auto"/>
          <w:sz w:val="22"/>
          <w:szCs w:val="22"/>
        </w:rPr>
        <w:t>dní</w:t>
      </w:r>
      <w:r w:rsidRPr="00545A9B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zařazuje do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Pr="00FE77F6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="00D647D1"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B38D613" w14:textId="77777777" w:rsidR="00D647D1" w:rsidRPr="00FE77F6" w:rsidRDefault="00D647D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3E795A6A" w14:textId="77777777" w:rsidR="00D647D1" w:rsidRPr="00FE77F6" w:rsidRDefault="00D647D1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pro účely určení celkové výše platu </w:t>
      </w:r>
      <w:r w:rsidR="004C6F06"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tátní zaměstnankyně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platový tarif činí </w:t>
      </w:r>
      <w:r w:rsidRPr="00FE77F6">
        <w:rPr>
          <w:rFonts w:ascii="Arial" w:hAnsi="Arial" w:cs="Arial"/>
          <w:color w:val="FF0000"/>
          <w:sz w:val="22"/>
          <w:szCs w:val="22"/>
        </w:rPr>
        <w:t>XX XXX</w:t>
      </w:r>
      <w:r w:rsidRPr="00FE77F6">
        <w:rPr>
          <w:rFonts w:ascii="Arial" w:hAnsi="Arial" w:cs="Arial"/>
          <w:sz w:val="22"/>
          <w:szCs w:val="22"/>
        </w:rPr>
        <w:t xml:space="preserve"> Kč.</w:t>
      </w:r>
    </w:p>
    <w:p w14:paraId="508E613C" w14:textId="77777777" w:rsidR="00DE08B6" w:rsidRPr="00FE77F6" w:rsidRDefault="00DE08B6" w:rsidP="00B343EE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013514A4" w14:textId="77777777" w:rsidR="00DE08B6" w:rsidRPr="00FE77F6" w:rsidRDefault="00DE08B6" w:rsidP="00DE08B6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 w:rsidR="00C56008"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6C6582E2" w14:textId="77777777" w:rsidR="006A2AB8" w:rsidRPr="00FE77F6" w:rsidRDefault="00DE08B6" w:rsidP="00DE08B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0D5B17DC" w14:textId="77777777" w:rsidR="006A2AB8" w:rsidRPr="00FE77F6" w:rsidRDefault="006A2AB8" w:rsidP="00DE08B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F63F65D" w14:textId="77777777" w:rsidR="00057FAB" w:rsidRPr="00EF49A0" w:rsidRDefault="00057FAB" w:rsidP="00057FA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bookmarkStart w:id="13" w:name="_Hlk187921895"/>
      <w:bookmarkStart w:id="14" w:name="_Hlk187238736"/>
      <w:r w:rsidRPr="00EF49A0">
        <w:rPr>
          <w:rFonts w:ascii="Arial" w:eastAsia="Times New Roman" w:hAnsi="Arial" w:cs="Arial"/>
          <w:sz w:val="22"/>
          <w:szCs w:val="22"/>
        </w:rPr>
        <w:lastRenderedPageBreak/>
        <w:t xml:space="preserve">Posledním služebním hodnocením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EF49A0">
        <w:rPr>
          <w:rFonts w:ascii="Arial" w:eastAsia="Times New Roman" w:hAnsi="Arial" w:cs="Arial"/>
          <w:sz w:val="22"/>
          <w:szCs w:val="22"/>
        </w:rPr>
        <w:t xml:space="preserve"> před zařazením na 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FD131F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 xml:space="preserve">ze dne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vynikajících/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dobrých/ dostačujících </w:t>
      </w:r>
      <w:r w:rsidRPr="008149D8">
        <w:rPr>
          <w:rFonts w:ascii="Arial" w:eastAsia="Times New Roman" w:hAnsi="Arial" w:cs="Arial"/>
          <w:color w:val="000000" w:themeColor="text1"/>
          <w:sz w:val="22"/>
          <w:szCs w:val="22"/>
        </w:rPr>
        <w:t>výsledků</w:t>
      </w:r>
      <w:r w:rsidRPr="00EF49A0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48EF28BF" w14:textId="77777777" w:rsidR="00057FAB" w:rsidRPr="00EF49A0" w:rsidRDefault="00057FAB" w:rsidP="00057FA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9FB14DC" w14:textId="77777777" w:rsidR="00057FAB" w:rsidRPr="00EF49A0" w:rsidRDefault="00057FAB" w:rsidP="00057FA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D0256C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písm. </w:t>
      </w:r>
      <w:r w:rsidRPr="00FD131F">
        <w:rPr>
          <w:rFonts w:ascii="Arial" w:eastAsia="Times New Roman" w:hAnsi="Arial" w:cs="Arial"/>
          <w:color w:val="FF0000"/>
          <w:sz w:val="22"/>
          <w:szCs w:val="22"/>
        </w:rPr>
        <w:t>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D131F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>nařízení vlády č. </w:t>
      </w:r>
      <w:r>
        <w:rPr>
          <w:rFonts w:ascii="Arial" w:eastAsia="Times New Roman" w:hAnsi="Arial" w:cs="Arial"/>
          <w:sz w:val="22"/>
          <w:szCs w:val="22"/>
        </w:rPr>
        <w:t>36</w:t>
      </w:r>
      <w:r w:rsidRPr="00EF49A0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EF49A0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platových poměrech státních zaměstnanců, ve znění pozdějších předpisů</w:t>
      </w:r>
      <w:r w:rsidRPr="00EF49A0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vynikajících/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dobrých/ dostačujících </w:t>
      </w:r>
      <w:r w:rsidRPr="008149D8">
        <w:rPr>
          <w:rFonts w:ascii="Arial" w:eastAsia="Times New Roman" w:hAnsi="Arial" w:cs="Arial"/>
          <w:color w:val="000000" w:themeColor="text1"/>
          <w:sz w:val="22"/>
          <w:szCs w:val="22"/>
        </w:rPr>
        <w:t>výsledků</w:t>
      </w:r>
      <w:r w:rsidRPr="00EF49A0">
        <w:rPr>
          <w:rFonts w:ascii="Arial" w:eastAsia="Times New Roman" w:hAnsi="Arial" w:cs="Arial"/>
          <w:sz w:val="22"/>
          <w:szCs w:val="22"/>
        </w:rPr>
        <w:t xml:space="preserve">,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/</w:t>
      </w:r>
      <w:r>
        <w:rPr>
          <w:rFonts w:ascii="Arial" w:eastAsia="Times New Roman" w:hAnsi="Arial" w:cs="Arial"/>
          <w:color w:val="FF0000"/>
          <w:sz w:val="22"/>
          <w:szCs w:val="22"/>
        </w:rPr>
        <w:t>80/6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0/10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</w:p>
    <w:bookmarkEnd w:id="13"/>
    <w:p w14:paraId="505BFDDC" w14:textId="77777777" w:rsidR="00057FAB" w:rsidRPr="00EF49A0" w:rsidRDefault="00057FAB" w:rsidP="00057FA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bookmarkEnd w:id="14"/>
    <w:p w14:paraId="7F0E91BE" w14:textId="22394155" w:rsidR="00037812" w:rsidRPr="00EF49A0" w:rsidRDefault="00037812" w:rsidP="0003781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EF49A0">
        <w:rPr>
          <w:rFonts w:ascii="Arial" w:eastAsia="Times New Roman" w:hAnsi="Arial" w:cs="Arial"/>
          <w:sz w:val="22"/>
          <w:szCs w:val="22"/>
        </w:rPr>
        <w:t xml:space="preserve"> se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EF49A0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240805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EF49A0">
        <w:rPr>
          <w:rFonts w:ascii="Arial" w:hAnsi="Arial" w:cs="Arial"/>
          <w:color w:val="FF0000"/>
          <w:sz w:val="22"/>
          <w:szCs w:val="22"/>
        </w:rPr>
        <w:t> XXX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EF49A0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F71B40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zařazení vykonávat státní službu.</w:t>
      </w:r>
    </w:p>
    <w:p w14:paraId="6CFA18E3" w14:textId="77777777" w:rsidR="00037812" w:rsidRPr="00EF49A0" w:rsidRDefault="00037812" w:rsidP="0003781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5199A7D6" w14:textId="77777777" w:rsidR="00037812" w:rsidRPr="00FD131F" w:rsidRDefault="00037812" w:rsidP="0003781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D131F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0EC8A1D3" w14:textId="66365366" w:rsidR="00037812" w:rsidRDefault="00037812" w:rsidP="0003781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 w:rsidRPr="00FD131F">
        <w:rPr>
          <w:rFonts w:ascii="Arial" w:hAnsi="Arial" w:cs="Arial"/>
          <w:i/>
          <w:color w:val="FF0000"/>
        </w:rPr>
        <w:t>(</w:t>
      </w:r>
      <w:r>
        <w:rPr>
          <w:rFonts w:ascii="Arial" w:hAnsi="Arial" w:cs="Arial"/>
          <w:i/>
          <w:color w:val="FF0000"/>
        </w:rPr>
        <w:t>Stanovení osobního příplatku, z</w:t>
      </w:r>
      <w:r w:rsidRPr="00FD131F">
        <w:rPr>
          <w:rFonts w:ascii="Arial" w:hAnsi="Arial" w:cs="Arial"/>
          <w:i/>
          <w:color w:val="FF0000"/>
        </w:rPr>
        <w:t xml:space="preserve">ejména </w:t>
      </w:r>
      <w:r>
        <w:rPr>
          <w:rFonts w:ascii="Arial" w:hAnsi="Arial" w:cs="Arial"/>
          <w:i/>
          <w:color w:val="FF0000"/>
        </w:rPr>
        <w:t xml:space="preserve">pak </w:t>
      </w:r>
      <w:r w:rsidRPr="00FD131F">
        <w:rPr>
          <w:rFonts w:ascii="Arial" w:hAnsi="Arial" w:cs="Arial"/>
          <w:i/>
          <w:color w:val="FF0000"/>
        </w:rPr>
        <w:t xml:space="preserve">v případech, kdy se </w:t>
      </w:r>
      <w:r>
        <w:rPr>
          <w:rFonts w:ascii="Arial" w:hAnsi="Arial" w:cs="Arial"/>
          <w:i/>
          <w:color w:val="FF0000"/>
        </w:rPr>
        <w:t xml:space="preserve">v návaznosti na provedení služebního hodnocení </w:t>
      </w:r>
      <w:r w:rsidRPr="00FD131F">
        <w:rPr>
          <w:rFonts w:ascii="Arial" w:hAnsi="Arial" w:cs="Arial"/>
          <w:i/>
          <w:color w:val="FF0000"/>
        </w:rPr>
        <w:t xml:space="preserve">stanoví </w:t>
      </w:r>
      <w:r w:rsidRPr="00506F66">
        <w:rPr>
          <w:rFonts w:ascii="Arial" w:hAnsi="Arial" w:cs="Arial"/>
          <w:i/>
          <w:color w:val="FF0000"/>
          <w:u w:val="single"/>
        </w:rPr>
        <w:t>nižší</w:t>
      </w:r>
      <w:r>
        <w:rPr>
          <w:rFonts w:ascii="Arial" w:hAnsi="Arial" w:cs="Arial"/>
          <w:i/>
          <w:color w:val="FF0000"/>
          <w:u w:val="single"/>
        </w:rPr>
        <w:t xml:space="preserve"> </w:t>
      </w:r>
      <w:r w:rsidRPr="00506F66">
        <w:rPr>
          <w:rFonts w:ascii="Arial" w:hAnsi="Arial" w:cs="Arial"/>
          <w:i/>
          <w:color w:val="FF0000"/>
          <w:u w:val="single"/>
        </w:rPr>
        <w:t>osobní příplatek</w:t>
      </w:r>
      <w:r w:rsidRPr="00FD131F">
        <w:rPr>
          <w:rFonts w:ascii="Arial" w:hAnsi="Arial" w:cs="Arial"/>
          <w:i/>
          <w:color w:val="FF0000"/>
        </w:rPr>
        <w:t xml:space="preserve">, než měl státní zaměstnanec </w:t>
      </w:r>
      <w:r w:rsidR="00057FAB" w:rsidRPr="00FD131F">
        <w:rPr>
          <w:rFonts w:ascii="Arial" w:hAnsi="Arial" w:cs="Arial"/>
          <w:i/>
          <w:color w:val="FF0000"/>
        </w:rPr>
        <w:t>na</w:t>
      </w:r>
      <w:r w:rsidR="00057FAB">
        <w:rPr>
          <w:rFonts w:ascii="Arial" w:hAnsi="Arial" w:cs="Arial"/>
          <w:i/>
          <w:color w:val="FF0000"/>
        </w:rPr>
        <w:t> </w:t>
      </w:r>
      <w:r w:rsidRPr="00FD131F">
        <w:rPr>
          <w:rFonts w:ascii="Arial" w:hAnsi="Arial" w:cs="Arial"/>
          <w:i/>
          <w:color w:val="FF0000"/>
        </w:rPr>
        <w:t xml:space="preserve">předchozím služebním místě, je třeba </w:t>
      </w:r>
      <w:r w:rsidRPr="00506F66">
        <w:rPr>
          <w:rFonts w:ascii="Arial" w:hAnsi="Arial" w:cs="Arial"/>
          <w:i/>
          <w:color w:val="FF0000"/>
          <w:u w:val="single"/>
        </w:rPr>
        <w:t>detailněji odůvodnit</w:t>
      </w:r>
      <w:r w:rsidRPr="00FD131F">
        <w:rPr>
          <w:rFonts w:ascii="Arial" w:hAnsi="Arial" w:cs="Arial"/>
          <w:i/>
          <w:color w:val="FF0000"/>
        </w:rPr>
        <w:t xml:space="preserve"> podle okolností konkrétního případu</w:t>
      </w:r>
      <w:r>
        <w:rPr>
          <w:rFonts w:ascii="Arial" w:hAnsi="Arial" w:cs="Arial"/>
          <w:i/>
          <w:color w:val="FF0000"/>
        </w:rPr>
        <w:t xml:space="preserve"> a obsahu služebního hodnocení</w:t>
      </w:r>
      <w:r w:rsidRPr="00FD131F">
        <w:rPr>
          <w:rFonts w:ascii="Arial" w:hAnsi="Arial" w:cs="Arial"/>
          <w:i/>
          <w:color w:val="FF0000"/>
        </w:rPr>
        <w:t>. Stejně tak je třeba odůvodnění přizpůsobit, pokud se osobní příplatek stanoví ve stejné výši, jako měl státní zaměstnanec na předchozím služebním místě.)</w:t>
      </w:r>
    </w:p>
    <w:p w14:paraId="4D235AE2" w14:textId="77777777" w:rsidR="00193114" w:rsidRPr="00FE77F6" w:rsidRDefault="00193114" w:rsidP="00B343EE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60625E53" w14:textId="77777777" w:rsidR="00DE08B6" w:rsidRPr="00FE77F6" w:rsidRDefault="00DE08B6" w:rsidP="00DE08B6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 w:rsidR="003B733D"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 w:rsidR="003B733D"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38C98845" w14:textId="77777777" w:rsidR="006A2AB8" w:rsidRPr="00FE77F6" w:rsidRDefault="00DE08B6" w:rsidP="00DE08B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267D8B0C" w14:textId="77777777" w:rsidR="006A2AB8" w:rsidRPr="00FE77F6" w:rsidRDefault="006A2AB8" w:rsidP="00DE08B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94C05E1" w14:textId="77777777" w:rsidR="000E2EE1" w:rsidRPr="00FE77F6" w:rsidRDefault="007A4B46" w:rsidP="000E2EE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="000E2EE1"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48A5D42" w14:textId="77777777" w:rsidR="000E2EE1" w:rsidRPr="00FE77F6" w:rsidRDefault="000E2EE1" w:rsidP="000E2EE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B28829F" w14:textId="098C28EF" w:rsidR="000E2EE1" w:rsidRPr="00FE77F6" w:rsidRDefault="000E2EE1" w:rsidP="000E2EE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jmenováním na služební místo představeného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</w:t>
      </w:r>
      <w:r w:rsidR="00F71B40">
        <w:rPr>
          <w:rFonts w:ascii="Arial" w:eastAsia="Times New Roman" w:hAnsi="Arial" w:cs="Arial"/>
          <w:i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1C27D8D8" w14:textId="77777777" w:rsidR="000E2EE1" w:rsidRPr="00FE77F6" w:rsidRDefault="000E2EE1" w:rsidP="000E2EE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3FB68A18" w14:textId="6A60E186" w:rsidR="000E2EE1" w:rsidRPr="00FE77F6" w:rsidRDefault="000E2EE1" w:rsidP="000E2EE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návaznosti na návrh představeného s přihlédnutím k dosavadnímu výkonu služby a </w:t>
      </w:r>
      <w:r w:rsidR="00057FAB" w:rsidRPr="00B343EE">
        <w:rPr>
          <w:rFonts w:ascii="Arial" w:eastAsia="Times New Roman" w:hAnsi="Arial" w:cs="Arial"/>
          <w:sz w:val="22"/>
          <w:szCs w:val="22"/>
        </w:rPr>
        <w:t>ke</w:t>
      </w:r>
      <w:r w:rsidR="00057FAB"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="0035572F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jmenování vykonávat státní službu.</w:t>
      </w:r>
    </w:p>
    <w:p w14:paraId="58DC9A53" w14:textId="77777777" w:rsidR="000E2EE1" w:rsidRPr="00FE77F6" w:rsidRDefault="000E2EE1" w:rsidP="000E2EE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21959AA" w14:textId="77777777" w:rsidR="000E2EE1" w:rsidRPr="00FE77F6" w:rsidRDefault="000E2EE1" w:rsidP="000E2EE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41919DBC" w14:textId="77777777" w:rsidR="00DE08B6" w:rsidRPr="0035572F" w:rsidRDefault="0035572F" w:rsidP="000E2EE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lastRenderedPageBreak/>
        <w:t>(Stanovení osobního příplatku je třeba podle okolností konkrétního případu detailněji odůvodnit.)</w:t>
      </w:r>
    </w:p>
    <w:p w14:paraId="0A5CFA02" w14:textId="77777777" w:rsidR="00DE08B6" w:rsidRDefault="00DE08B6" w:rsidP="00DE08B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2BEFE7DC" w14:textId="42404EA8" w:rsidR="00D219B7" w:rsidRPr="00591E48" w:rsidRDefault="00D219B7" w:rsidP="00D219B7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</w:t>
      </w:r>
      <w:r w:rsidR="00057FAB">
        <w:rPr>
          <w:rFonts w:ascii="Arial" w:hAnsi="Arial" w:cs="Arial"/>
          <w:b/>
          <w:color w:val="FF0000"/>
          <w:sz w:val="22"/>
          <w:szCs w:val="22"/>
          <w:u w:val="single"/>
        </w:rPr>
        <w:t>. 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nikoli v bezprostřední návaznosti na služební hodnocení, ale z důvodu </w:t>
      </w:r>
      <w:r w:rsidR="00AA6999">
        <w:rPr>
          <w:rFonts w:ascii="Arial" w:hAnsi="Arial" w:cs="Arial"/>
          <w:b/>
          <w:color w:val="FF0000"/>
          <w:sz w:val="22"/>
          <w:szCs w:val="22"/>
          <w:u w:val="single"/>
        </w:rPr>
        <w:t>jmenování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  <w:r w:rsidR="00057FAB">
        <w:rPr>
          <w:rFonts w:ascii="Arial" w:hAnsi="Arial" w:cs="Arial"/>
          <w:b/>
          <w:color w:val="FF0000"/>
          <w:sz w:val="22"/>
          <w:szCs w:val="22"/>
          <w:u w:val="single"/>
        </w:rPr>
        <w:t>na 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6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2D9EA130" w14:textId="77777777" w:rsidR="00D219B7" w:rsidRDefault="00D219B7" w:rsidP="00D219B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399A861B" w14:textId="77777777" w:rsidR="00D219B7" w:rsidRDefault="00D219B7" w:rsidP="00D219B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8178136" w14:textId="77777777" w:rsidR="00D219B7" w:rsidRPr="00591E48" w:rsidRDefault="00D219B7" w:rsidP="00D219B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8C4F8CB" w14:textId="77777777" w:rsidR="00D219B7" w:rsidRPr="00A23225" w:rsidRDefault="00D219B7" w:rsidP="00D219B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4763144" w14:textId="77777777" w:rsidR="00057FAB" w:rsidRPr="00EF49A0" w:rsidRDefault="00057FAB" w:rsidP="00057FA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EF49A0">
        <w:rPr>
          <w:rFonts w:ascii="Arial" w:eastAsia="Times New Roman" w:hAnsi="Arial" w:cs="Arial"/>
          <w:sz w:val="22"/>
          <w:szCs w:val="22"/>
        </w:rPr>
        <w:t xml:space="preserve"> před zařazením na 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FD131F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 xml:space="preserve">ze dne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vynikajících/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dobrých/ dostačujících </w:t>
      </w:r>
      <w:r w:rsidRPr="008149D8">
        <w:rPr>
          <w:rFonts w:ascii="Arial" w:eastAsia="Times New Roman" w:hAnsi="Arial" w:cs="Arial"/>
          <w:color w:val="000000" w:themeColor="text1"/>
          <w:sz w:val="22"/>
          <w:szCs w:val="22"/>
        </w:rPr>
        <w:t>výsledků</w:t>
      </w:r>
      <w:r w:rsidRPr="00EF49A0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354CC4D0" w14:textId="77777777" w:rsidR="00057FAB" w:rsidRPr="00EF49A0" w:rsidRDefault="00057FAB" w:rsidP="00057FA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D27217F" w14:textId="77777777" w:rsidR="00057FAB" w:rsidRPr="00EF49A0" w:rsidRDefault="00057FAB" w:rsidP="00057FA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D0256C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písm. </w:t>
      </w:r>
      <w:r w:rsidRPr="00FD131F">
        <w:rPr>
          <w:rFonts w:ascii="Arial" w:eastAsia="Times New Roman" w:hAnsi="Arial" w:cs="Arial"/>
          <w:color w:val="FF0000"/>
          <w:sz w:val="22"/>
          <w:szCs w:val="22"/>
        </w:rPr>
        <w:t>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D131F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>nařízení vlády č. </w:t>
      </w:r>
      <w:r>
        <w:rPr>
          <w:rFonts w:ascii="Arial" w:eastAsia="Times New Roman" w:hAnsi="Arial" w:cs="Arial"/>
          <w:sz w:val="22"/>
          <w:szCs w:val="22"/>
        </w:rPr>
        <w:t>36</w:t>
      </w:r>
      <w:r w:rsidRPr="00EF49A0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EF49A0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platových poměrech státních zaměstnanců, ve znění pozdějších předpisů</w:t>
      </w:r>
      <w:r w:rsidRPr="00EF49A0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vynikajících/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dobrých/ dostačujících </w:t>
      </w:r>
      <w:r w:rsidRPr="008149D8">
        <w:rPr>
          <w:rFonts w:ascii="Arial" w:eastAsia="Times New Roman" w:hAnsi="Arial" w:cs="Arial"/>
          <w:color w:val="000000" w:themeColor="text1"/>
          <w:sz w:val="22"/>
          <w:szCs w:val="22"/>
        </w:rPr>
        <w:t>výsledků</w:t>
      </w:r>
      <w:r w:rsidRPr="00EF49A0">
        <w:rPr>
          <w:rFonts w:ascii="Arial" w:eastAsia="Times New Roman" w:hAnsi="Arial" w:cs="Arial"/>
          <w:sz w:val="22"/>
          <w:szCs w:val="22"/>
        </w:rPr>
        <w:t xml:space="preserve">,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/</w:t>
      </w:r>
      <w:r>
        <w:rPr>
          <w:rFonts w:ascii="Arial" w:eastAsia="Times New Roman" w:hAnsi="Arial" w:cs="Arial"/>
          <w:color w:val="FF0000"/>
          <w:sz w:val="22"/>
          <w:szCs w:val="22"/>
        </w:rPr>
        <w:t>80/6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0/10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EF49A0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 xml:space="preserve"> </w:t>
      </w:r>
    </w:p>
    <w:p w14:paraId="413CFF58" w14:textId="77777777" w:rsidR="00057FAB" w:rsidRPr="00EF49A0" w:rsidRDefault="00057FAB" w:rsidP="00057FA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F70753E" w14:textId="38530256" w:rsidR="00037812" w:rsidRPr="001D3085" w:rsidRDefault="00037812" w:rsidP="0003781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lastRenderedPageBreak/>
        <w:t xml:space="preserve">V souvislosti se zařazením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 xml:space="preserve">, tj. 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057FAB" w:rsidRPr="001D3085">
        <w:rPr>
          <w:rFonts w:ascii="Arial" w:eastAsia="Times New Roman" w:hAnsi="Arial" w:cs="Arial"/>
          <w:color w:val="auto"/>
          <w:sz w:val="22"/>
          <w:szCs w:val="22"/>
        </w:rPr>
        <w:t>po</w:t>
      </w:r>
      <w:r w:rsidR="00057FAB">
        <w:rPr>
          <w:rFonts w:ascii="Arial" w:eastAsia="Times New Roman" w:hAnsi="Arial" w:cs="Arial"/>
          <w:color w:val="auto"/>
          <w:sz w:val="22"/>
          <w:szCs w:val="22"/>
        </w:rPr>
        <w:t> </w:t>
      </w:r>
      <w:r w:rsidR="00AF5332">
        <w:rPr>
          <w:rFonts w:ascii="Arial" w:eastAsia="Times New Roman" w:hAnsi="Arial" w:cs="Arial"/>
          <w:color w:val="auto"/>
          <w:sz w:val="22"/>
          <w:szCs w:val="22"/>
        </w:rPr>
        <w:t>jmenování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684E84D7" w14:textId="77777777" w:rsidR="00037812" w:rsidRPr="001D3085" w:rsidRDefault="00037812" w:rsidP="00037812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74B2A96" w14:textId="4238FD4E" w:rsidR="00037812" w:rsidRPr="00240805" w:rsidRDefault="00037812" w:rsidP="0003781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40805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40805">
        <w:rPr>
          <w:rFonts w:ascii="Arial" w:hAnsi="Arial" w:cs="Arial"/>
          <w:color w:val="FF0000"/>
        </w:rPr>
        <w:t>vykonávaných správních činnostech a s tím souvisejících plněných služebních úkolů,</w:t>
      </w:r>
      <w:r>
        <w:rPr>
          <w:rFonts w:ascii="Arial" w:hAnsi="Arial" w:cs="Arial"/>
          <w:color w:val="FF0000"/>
        </w:rPr>
        <w:t xml:space="preserve"> resp. s ohledem </w:t>
      </w:r>
      <w:r w:rsidR="00AF5332">
        <w:rPr>
          <w:rFonts w:ascii="Arial" w:hAnsi="Arial" w:cs="Arial"/>
          <w:color w:val="FF0000"/>
        </w:rPr>
        <w:t>na </w:t>
      </w:r>
      <w:r>
        <w:rPr>
          <w:rFonts w:ascii="Arial" w:hAnsi="Arial" w:cs="Arial"/>
          <w:color w:val="FF0000"/>
        </w:rPr>
        <w:t>změnu ve složitosti, odpovědnosti a namáhavosti vykonávané služby,</w:t>
      </w:r>
      <w:r w:rsidRPr="00240805">
        <w:rPr>
          <w:rFonts w:ascii="Arial" w:hAnsi="Arial" w:cs="Arial"/>
          <w:color w:val="FF0000"/>
        </w:rPr>
        <w:t xml:space="preserve"> s přihlédnutím k výsledkům </w:t>
      </w:r>
      <w:r w:rsidRPr="00240805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40805">
        <w:rPr>
          <w:rFonts w:ascii="Arial" w:eastAsia="Times New Roman" w:hAnsi="Arial" w:cs="Arial"/>
          <w:color w:val="FF0000"/>
          <w:lang w:eastAsia="cs-CZ"/>
        </w:rPr>
        <w:t xml:space="preserve">též v souladu se zásadou rovnosti v odměňování při výkonu srovnatelných činností </w:t>
      </w:r>
      <w:r w:rsidR="00AF5332" w:rsidRPr="00240805">
        <w:rPr>
          <w:rFonts w:ascii="Arial" w:eastAsia="Times New Roman" w:hAnsi="Arial" w:cs="Arial"/>
          <w:color w:val="FF0000"/>
          <w:lang w:eastAsia="cs-CZ"/>
        </w:rPr>
        <w:t>za</w:t>
      </w:r>
      <w:r w:rsidR="00AF5332">
        <w:rPr>
          <w:rFonts w:ascii="Arial" w:eastAsia="Times New Roman" w:hAnsi="Arial" w:cs="Arial"/>
          <w:color w:val="FF0000"/>
          <w:lang w:eastAsia="cs-CZ"/>
        </w:rPr>
        <w:t> </w:t>
      </w:r>
      <w:r w:rsidRPr="00240805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09AD8759" w14:textId="6A0B8CD2" w:rsidR="00037812" w:rsidRPr="002513A3" w:rsidRDefault="00037812" w:rsidP="000378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 w:rsidRPr="002513A3">
        <w:rPr>
          <w:rFonts w:ascii="Arial" w:hAnsi="Arial" w:cs="Arial"/>
          <w:i/>
          <w:color w:val="FF0000"/>
        </w:rPr>
        <w:t xml:space="preserve">[Stanovení osobního příplatku, zejména pak v případech, kdy se v souvislosti se </w:t>
      </w:r>
      <w:r w:rsidR="00AF5332">
        <w:rPr>
          <w:rFonts w:ascii="Arial" w:hAnsi="Arial" w:cs="Arial"/>
          <w:i/>
          <w:color w:val="FF0000"/>
        </w:rPr>
        <w:t xml:space="preserve">jmenováním </w:t>
      </w:r>
      <w:r w:rsidRPr="002513A3">
        <w:rPr>
          <w:rFonts w:ascii="Arial" w:hAnsi="Arial" w:cs="Arial"/>
          <w:i/>
          <w:color w:val="FF0000"/>
        </w:rPr>
        <w:t>na služební místo</w:t>
      </w:r>
      <w:r w:rsidR="00AF5332">
        <w:rPr>
          <w:rFonts w:ascii="Arial" w:hAnsi="Arial" w:cs="Arial"/>
          <w:i/>
          <w:color w:val="FF0000"/>
        </w:rPr>
        <w:t xml:space="preserve"> představeného</w:t>
      </w:r>
      <w:r w:rsidRPr="002513A3">
        <w:rPr>
          <w:rFonts w:ascii="Arial" w:hAnsi="Arial" w:cs="Arial"/>
          <w:i/>
          <w:color w:val="FF0000"/>
        </w:rPr>
        <w:t xml:space="preserve"> stanoví </w:t>
      </w:r>
      <w:r w:rsidRPr="004D037D">
        <w:rPr>
          <w:rFonts w:ascii="Arial" w:hAnsi="Arial" w:cs="Arial"/>
          <w:i/>
          <w:color w:val="FF0000"/>
          <w:u w:val="single"/>
        </w:rPr>
        <w:t>nižší osobní příplatek</w:t>
      </w:r>
      <w:r w:rsidRPr="002513A3">
        <w:rPr>
          <w:rFonts w:ascii="Arial" w:hAnsi="Arial" w:cs="Arial"/>
          <w:i/>
          <w:color w:val="FF0000"/>
        </w:rPr>
        <w:t xml:space="preserve">, než měl státní zaměstnanec na předchozím služebním místě, je třeba </w:t>
      </w:r>
      <w:r w:rsidRPr="004D037D">
        <w:rPr>
          <w:rFonts w:ascii="Arial" w:hAnsi="Arial" w:cs="Arial"/>
          <w:i/>
          <w:color w:val="FF0000"/>
          <w:u w:val="single"/>
        </w:rPr>
        <w:t>detailněji odůvodnit</w:t>
      </w:r>
      <w:r w:rsidRPr="002513A3">
        <w:rPr>
          <w:rFonts w:ascii="Arial" w:hAnsi="Arial" w:cs="Arial"/>
          <w:i/>
          <w:color w:val="FF0000"/>
        </w:rPr>
        <w:t xml:space="preserve"> podle okolností konkrétního případu,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 Pokud je rozhodováno o snížení osobního příplatku, rozhodnutí by nemělo být pro státního zaměstnance překvapivé, tj. měl by být před vydáním rozhodnutí seznámen se skutečnostmi a podklady, na </w:t>
      </w:r>
      <w:proofErr w:type="gramStart"/>
      <w:r w:rsidRPr="002513A3">
        <w:rPr>
          <w:rFonts w:ascii="Arial" w:hAnsi="Arial" w:cs="Arial"/>
          <w:i/>
          <w:color w:val="FF0000"/>
        </w:rPr>
        <w:t>základě</w:t>
      </w:r>
      <w:proofErr w:type="gramEnd"/>
      <w:r w:rsidRPr="002513A3">
        <w:rPr>
          <w:rFonts w:ascii="Arial" w:hAnsi="Arial" w:cs="Arial"/>
          <w:i/>
          <w:color w:val="FF0000"/>
        </w:rPr>
        <w:t xml:space="preserve"> kterých bude služební orgán o snížení osobního příplatku rozhodovat.]</w:t>
      </w:r>
    </w:p>
    <w:p w14:paraId="1ED764DF" w14:textId="77777777" w:rsidR="00D219B7" w:rsidRPr="00FE77F6" w:rsidRDefault="00D219B7" w:rsidP="00DE08B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484591F5" w14:textId="77777777" w:rsidR="00DE08B6" w:rsidRPr="00FE77F6" w:rsidRDefault="00DE08B6" w:rsidP="00DE08B6">
      <w:pPr>
        <w:pStyle w:val="Default"/>
        <w:tabs>
          <w:tab w:val="left" w:pos="709"/>
        </w:tabs>
        <w:spacing w:after="120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>Příplatek za vedení</w:t>
      </w:r>
    </w:p>
    <w:p w14:paraId="2FFD40C4" w14:textId="6FDB5876" w:rsidR="00DE08B6" w:rsidRPr="00FE77F6" w:rsidRDefault="00DE08B6" w:rsidP="00DE08B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Příplatek za vedení se </w:t>
      </w:r>
      <w:r w:rsidRPr="00FE77F6">
        <w:rPr>
          <w:rFonts w:ascii="Arial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určuje podle § 146 odst. 1 zákona o státní službě a přílohy č. 2 k zákonu o státní službě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Kč</w:t>
      </w:r>
      <w:r w:rsidRPr="00FE77F6">
        <w:rPr>
          <w:rFonts w:ascii="Arial" w:eastAsia="Times New Roman" w:hAnsi="Arial" w:cs="Arial"/>
          <w:sz w:val="22"/>
          <w:szCs w:val="22"/>
        </w:rPr>
        <w:t xml:space="preserve">, tj. 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906BA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sz w:val="22"/>
          <w:szCs w:val="22"/>
        </w:rPr>
        <w:t xml:space="preserve">% platového tarifu nejvyššího platového stupně v platové třídě, do které je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zařazeno</w:t>
      </w:r>
      <w:r w:rsidRPr="00FE77F6">
        <w:rPr>
          <w:rFonts w:ascii="Arial" w:eastAsia="Times New Roman" w:hAnsi="Arial" w:cs="Arial"/>
          <w:sz w:val="22"/>
          <w:szCs w:val="22"/>
        </w:rPr>
        <w:t xml:space="preserve"> služební místo, na nějž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byl/a </w:t>
      </w:r>
      <w:r w:rsidRPr="00FE77F6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FE77F6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jmenován/a </w:t>
      </w:r>
      <w:r w:rsidRPr="00FE77F6">
        <w:rPr>
          <w:rFonts w:ascii="Arial" w:eastAsia="Times New Roman" w:hAnsi="Arial" w:cs="Arial"/>
          <w:sz w:val="22"/>
          <w:szCs w:val="22"/>
        </w:rPr>
        <w:t>(tj. podle 12.</w:t>
      </w:r>
      <w:r w:rsidR="00142AD5"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sz w:val="22"/>
          <w:szCs w:val="22"/>
        </w:rPr>
        <w:t xml:space="preserve">platového stupně v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FE77F6">
        <w:rPr>
          <w:rFonts w:ascii="Arial" w:eastAsia="Times New Roman" w:hAnsi="Arial" w:cs="Arial"/>
          <w:sz w:val="22"/>
          <w:szCs w:val="22"/>
        </w:rPr>
        <w:t xml:space="preserve">platové třídě). Výše příplatku za vedení v rámci rozpětí stanoveného v příloze č. 2 k zákonu o státní službě (tj. v rozpětí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E77F6">
        <w:rPr>
          <w:rFonts w:ascii="Arial" w:eastAsia="Times New Roman" w:hAnsi="Arial" w:cs="Arial"/>
          <w:sz w:val="22"/>
          <w:szCs w:val="22"/>
        </w:rPr>
        <w:t xml:space="preserve">až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FE77F6">
        <w:rPr>
          <w:rFonts w:ascii="Arial" w:eastAsia="Times New Roman" w:hAnsi="Arial" w:cs="Arial"/>
          <w:sz w:val="22"/>
          <w:szCs w:val="22"/>
        </w:rPr>
        <w:t>%) byla v souladu s § 4 nařízení vlády č. 304/2014 Sb. určena s přihlédnutím k počtu přímo podřízených státních zaměstnanců, zaměstnanců v základním pracovněprávním vztahu a představených.</w:t>
      </w:r>
      <w:r w:rsidR="00142AD5">
        <w:rPr>
          <w:rFonts w:ascii="Arial" w:eastAsia="Times New Roman" w:hAnsi="Arial" w:cs="Arial"/>
          <w:sz w:val="22"/>
          <w:szCs w:val="22"/>
        </w:rPr>
        <w:t xml:space="preserve"> </w:t>
      </w:r>
      <w:r w:rsidR="00142AD5" w:rsidRPr="00E679AE">
        <w:rPr>
          <w:rFonts w:ascii="Arial" w:eastAsia="Times New Roman" w:hAnsi="Arial" w:cs="Arial"/>
          <w:color w:val="auto"/>
          <w:sz w:val="22"/>
          <w:szCs w:val="22"/>
        </w:rPr>
        <w:t xml:space="preserve">Konkrétní výše příplatku za vedení v rámci stanoveného rozpětí byla určena s přihlédnutím k tomu, že organizační útvar, který </w:t>
      </w:r>
      <w:r w:rsidR="00142AD5" w:rsidRPr="00103F73">
        <w:rPr>
          <w:rFonts w:ascii="Arial" w:hAnsi="Arial" w:cs="Arial"/>
          <w:color w:val="auto"/>
          <w:sz w:val="22"/>
          <w:szCs w:val="22"/>
        </w:rPr>
        <w:t xml:space="preserve">státní </w:t>
      </w:r>
      <w:r w:rsidR="00142AD5" w:rsidRPr="00103F73">
        <w:rPr>
          <w:rFonts w:ascii="Arial" w:hAnsi="Arial" w:cs="Arial"/>
          <w:color w:val="FF0000"/>
          <w:sz w:val="22"/>
          <w:szCs w:val="22"/>
        </w:rPr>
        <w:t>zaměstnanec/zaměstnankyně</w:t>
      </w:r>
      <w:r w:rsidR="00142AD5" w:rsidRPr="00E679AE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142AD5" w:rsidRPr="00E679AE">
        <w:rPr>
          <w:rFonts w:ascii="Arial" w:eastAsia="Times New Roman" w:hAnsi="Arial" w:cs="Arial"/>
          <w:color w:val="auto"/>
          <w:sz w:val="22"/>
          <w:szCs w:val="22"/>
        </w:rPr>
        <w:t>povede, zahrnuje</w:t>
      </w:r>
      <w:r w:rsidR="00142AD5" w:rsidRPr="006006C1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142AD5"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142AD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142AD5"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 w:rsidR="00906BA6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142AD5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přímo podřízených státních zaměstnanců, X systemizovan</w:t>
      </w:r>
      <w:r w:rsidR="00906BA6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142AD5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zaměstnanců v základním pracovněprávním vztahu a</w:t>
      </w:r>
      <w:r w:rsidR="00142AD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142AD5"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142AD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142AD5"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 w:rsidR="00906BA6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142AD5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představených</w:t>
      </w:r>
      <w:r w:rsidR="00142AD5" w:rsidRPr="00C32F5E">
        <w:rPr>
          <w:rFonts w:ascii="Arial" w:eastAsia="Times New Roman" w:hAnsi="Arial" w:cs="Arial"/>
          <w:sz w:val="22"/>
          <w:szCs w:val="22"/>
        </w:rPr>
        <w:t>.</w:t>
      </w:r>
    </w:p>
    <w:p w14:paraId="21AA7419" w14:textId="77777777" w:rsidR="00DE08B6" w:rsidRPr="00FE77F6" w:rsidRDefault="00DE08B6" w:rsidP="00DE08B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6C27C95" w14:textId="0424D11D" w:rsidR="00F51A7C" w:rsidRPr="00FE77F6" w:rsidRDefault="00DE08B6" w:rsidP="00363F03">
      <w:pPr>
        <w:pStyle w:val="Default"/>
        <w:tabs>
          <w:tab w:val="left" w:pos="709"/>
        </w:tabs>
        <w:spacing w:before="120"/>
        <w:jc w:val="both"/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>Další příplatky s vazbou na charakter vykonávané práce na služebním místě: příplatek za službu ve ztíženém pracovním prostředí a zvláštní příplatek</w:t>
      </w:r>
    </w:p>
    <w:p w14:paraId="6054257E" w14:textId="77777777" w:rsidR="00F51A7C" w:rsidRDefault="00F51A7C" w:rsidP="00363F03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64BC0468" w14:textId="77777777" w:rsidR="00AF4E27" w:rsidRPr="00AF4E27" w:rsidRDefault="00AF4E27" w:rsidP="00F51A7C">
      <w:pPr>
        <w:spacing w:after="0" w:line="240" w:lineRule="auto"/>
        <w:jc w:val="both"/>
        <w:rPr>
          <w:rFonts w:ascii="Arial" w:eastAsia="Calibri" w:hAnsi="Arial" w:cs="Arial"/>
        </w:rPr>
      </w:pPr>
    </w:p>
    <w:p w14:paraId="1F2ED85E" w14:textId="292AEBB0" w:rsidR="00D647D1" w:rsidRPr="00FE77F6" w:rsidRDefault="00D647D1">
      <w:pPr>
        <w:spacing w:after="0" w:line="240" w:lineRule="auto"/>
        <w:jc w:val="both"/>
        <w:rPr>
          <w:rFonts w:ascii="Arial" w:hAnsi="Arial" w:cs="Arial"/>
        </w:rPr>
      </w:pPr>
      <w:r w:rsidRPr="00FE77F6">
        <w:rPr>
          <w:rFonts w:ascii="Arial" w:eastAsia="Times New Roman" w:hAnsi="Arial" w:cs="Arial"/>
          <w:color w:val="FF0000"/>
        </w:rPr>
        <w:t>Státnímu zaměstnanci/Státní zaměstnankyni</w:t>
      </w:r>
      <w:r w:rsidRPr="00FE77F6">
        <w:rPr>
          <w:rFonts w:ascii="Arial" w:hAnsi="Arial" w:cs="Arial"/>
        </w:rPr>
        <w:t xml:space="preserve"> se určuje podle </w:t>
      </w:r>
      <w:r w:rsidR="00256229">
        <w:rPr>
          <w:rFonts w:ascii="Arial" w:hAnsi="Arial" w:cs="Arial"/>
        </w:rPr>
        <w:t>§ 148 zákona o státní službě ve</w:t>
      </w:r>
      <w:r w:rsidR="00906BA6">
        <w:rPr>
          <w:rFonts w:ascii="Arial" w:hAnsi="Arial" w:cs="Arial"/>
        </w:rPr>
        <w:t> </w:t>
      </w:r>
      <w:r w:rsidR="00256229">
        <w:rPr>
          <w:rFonts w:ascii="Arial" w:hAnsi="Arial" w:cs="Arial"/>
        </w:rPr>
        <w:t xml:space="preserve">spojení s § 6 nařízení vlády č. 304/2014 Sb. a v souladu se služebním předpisem </w:t>
      </w:r>
      <w:r w:rsidR="00256229">
        <w:rPr>
          <w:rFonts w:ascii="Arial" w:hAnsi="Arial" w:cs="Arial"/>
          <w:color w:val="FF0000"/>
        </w:rPr>
        <w:t>(</w:t>
      </w:r>
      <w:r w:rsidR="00256229">
        <w:rPr>
          <w:rFonts w:ascii="Arial" w:hAnsi="Arial" w:cs="Arial"/>
          <w:i/>
          <w:color w:val="FF0000"/>
        </w:rPr>
        <w:t>označení a</w:t>
      </w:r>
      <w:r w:rsidR="00113656">
        <w:rPr>
          <w:rFonts w:ascii="Arial" w:hAnsi="Arial" w:cs="Arial"/>
          <w:i/>
          <w:color w:val="FF0000"/>
        </w:rPr>
        <w:t> </w:t>
      </w:r>
      <w:r w:rsidR="00256229">
        <w:rPr>
          <w:rFonts w:ascii="Arial" w:hAnsi="Arial" w:cs="Arial"/>
          <w:i/>
          <w:color w:val="FF0000"/>
        </w:rPr>
        <w:t>č.</w:t>
      </w:r>
      <w:r w:rsidR="00D0256C">
        <w:rPr>
          <w:rFonts w:ascii="Arial" w:hAnsi="Arial" w:cs="Arial"/>
          <w:i/>
          <w:color w:val="FF0000"/>
        </w:rPr>
        <w:t xml:space="preserve"> </w:t>
      </w:r>
      <w:r w:rsidR="00256229">
        <w:rPr>
          <w:rFonts w:ascii="Arial" w:hAnsi="Arial" w:cs="Arial"/>
          <w:i/>
          <w:color w:val="FF0000"/>
        </w:rPr>
        <w:t>j. služebního předpisu)</w:t>
      </w:r>
      <w:r w:rsidRPr="00FE77F6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</w:t>
      </w:r>
      <w:r w:rsidRPr="00FE77F6">
        <w:rPr>
          <w:rFonts w:ascii="Arial" w:hAnsi="Arial" w:cs="Arial"/>
        </w:rPr>
        <w:lastRenderedPageBreak/>
        <w:t xml:space="preserve">že podle přílohy č. </w:t>
      </w:r>
      <w:r w:rsidR="0008551A">
        <w:rPr>
          <w:rFonts w:ascii="Arial" w:hAnsi="Arial" w:cs="Arial"/>
        </w:rPr>
        <w:t>2</w:t>
      </w:r>
      <w:r w:rsidRPr="00FE77F6">
        <w:rPr>
          <w:rFonts w:ascii="Arial" w:hAnsi="Arial" w:cs="Arial"/>
        </w:rPr>
        <w:t xml:space="preserve"> nařízení </w:t>
      </w:r>
      <w:r w:rsidR="00987742">
        <w:rPr>
          <w:rFonts w:ascii="Arial" w:hAnsi="Arial" w:cs="Arial"/>
        </w:rPr>
        <w:t xml:space="preserve">vlády </w:t>
      </w:r>
      <w:r w:rsidRPr="00FE77F6">
        <w:rPr>
          <w:rFonts w:ascii="Arial" w:hAnsi="Arial" w:cs="Arial"/>
        </w:rPr>
        <w:t xml:space="preserve">č. 304/2014 Sb. je správní činnost, kterou bude </w:t>
      </w:r>
      <w:r w:rsidR="004C6F06" w:rsidRPr="00FE77F6">
        <w:rPr>
          <w:rFonts w:ascii="Arial" w:hAnsi="Arial" w:cs="Arial"/>
        </w:rPr>
        <w:t>s</w:t>
      </w:r>
      <w:r w:rsidRPr="00FE77F6">
        <w:rPr>
          <w:rFonts w:ascii="Arial" w:hAnsi="Arial" w:cs="Arial"/>
        </w:rPr>
        <w:t>tátní</w:t>
      </w:r>
      <w:r w:rsidRPr="00FE77F6">
        <w:rPr>
          <w:rFonts w:ascii="Arial" w:hAnsi="Arial" w:cs="Arial"/>
          <w:color w:val="FF0000"/>
        </w:rPr>
        <w:t xml:space="preserve"> zaměstnanec/zaměstnankyně </w:t>
      </w:r>
      <w:r w:rsidRPr="00FE77F6">
        <w:rPr>
          <w:rFonts w:ascii="Arial" w:hAnsi="Arial" w:cs="Arial"/>
        </w:rPr>
        <w:t>vykonávat, zařazena do skupiny</w:t>
      </w:r>
      <w:r w:rsidRPr="00FE77F6">
        <w:rPr>
          <w:rFonts w:ascii="Arial" w:hAnsi="Arial" w:cs="Arial"/>
          <w:color w:val="FF0000"/>
        </w:rPr>
        <w:t xml:space="preserve"> (doplňte dle názvu skupiny - např. I. skupina - služba se zvýšenou mírou neuropsychické zátěže nebo jiným možným rizikem ohrožení zdraví nebo života)</w:t>
      </w:r>
      <w:r w:rsidRPr="00FE77F6">
        <w:rPr>
          <w:rFonts w:ascii="Arial" w:hAnsi="Arial" w:cs="Arial"/>
        </w:rPr>
        <w:t xml:space="preserve">, </w:t>
      </w:r>
      <w:r w:rsidR="004C6F06" w:rsidRPr="00FE77F6">
        <w:rPr>
          <w:rFonts w:ascii="Arial" w:hAnsi="Arial" w:cs="Arial"/>
          <w:color w:val="FF0000"/>
        </w:rPr>
        <w:t>státnímu zaměstnanci/s</w:t>
      </w:r>
      <w:r w:rsidRPr="00FE77F6">
        <w:rPr>
          <w:rFonts w:ascii="Arial" w:hAnsi="Arial" w:cs="Arial"/>
          <w:color w:val="FF0000"/>
        </w:rPr>
        <w:t xml:space="preserve">tátní zaměstnankyni </w:t>
      </w:r>
      <w:r w:rsidRPr="00FE77F6">
        <w:rPr>
          <w:rFonts w:ascii="Arial" w:hAnsi="Arial" w:cs="Arial"/>
        </w:rPr>
        <w:t>se v rámci rozpětí stanoveného § 6 odst.</w:t>
      </w:r>
      <w:r w:rsidR="002E67A7" w:rsidRPr="00FE77F6">
        <w:rPr>
          <w:rFonts w:ascii="Arial" w:hAnsi="Arial" w:cs="Arial"/>
        </w:rPr>
        <w:t> </w:t>
      </w:r>
      <w:r w:rsidRPr="00FE77F6">
        <w:rPr>
          <w:rFonts w:ascii="Arial" w:hAnsi="Arial" w:cs="Arial"/>
        </w:rPr>
        <w:t xml:space="preserve">2 a v návaznosti na přílohu č. </w:t>
      </w:r>
      <w:r w:rsidR="0008551A">
        <w:rPr>
          <w:rFonts w:ascii="Arial" w:hAnsi="Arial" w:cs="Arial"/>
        </w:rPr>
        <w:t>2</w:t>
      </w:r>
      <w:r w:rsidRPr="00FE77F6">
        <w:rPr>
          <w:rFonts w:ascii="Arial" w:hAnsi="Arial" w:cs="Arial"/>
        </w:rPr>
        <w:t xml:space="preserve"> nařízení </w:t>
      </w:r>
      <w:r w:rsidR="002027F0">
        <w:rPr>
          <w:rFonts w:ascii="Arial" w:hAnsi="Arial" w:cs="Arial"/>
        </w:rPr>
        <w:t xml:space="preserve">vlády </w:t>
      </w:r>
      <w:r w:rsidRPr="00FE77F6">
        <w:rPr>
          <w:rFonts w:ascii="Arial" w:hAnsi="Arial" w:cs="Arial"/>
        </w:rPr>
        <w:t xml:space="preserve">č. 304/2014 Sb. určuje </w:t>
      </w:r>
      <w:r w:rsidR="00AF5332">
        <w:rPr>
          <w:rFonts w:ascii="Arial" w:hAnsi="Arial" w:cs="Arial"/>
        </w:rPr>
        <w:t xml:space="preserve">zvláštní </w:t>
      </w:r>
      <w:r w:rsidRPr="00FE77F6">
        <w:rPr>
          <w:rFonts w:ascii="Arial" w:hAnsi="Arial" w:cs="Arial"/>
        </w:rPr>
        <w:t xml:space="preserve">příplatek ve výši </w:t>
      </w:r>
      <w:r w:rsidRPr="00FE77F6">
        <w:rPr>
          <w:rFonts w:ascii="Arial" w:hAnsi="Arial" w:cs="Arial"/>
          <w:color w:val="FF0000"/>
        </w:rPr>
        <w:t>X XXX</w:t>
      </w:r>
      <w:r w:rsidRPr="00FE77F6">
        <w:rPr>
          <w:rFonts w:ascii="Arial" w:eastAsia="Times New Roman" w:hAnsi="Arial" w:cs="Arial"/>
          <w:color w:val="FF0000"/>
        </w:rPr>
        <w:t> </w:t>
      </w:r>
      <w:r w:rsidRPr="00FE77F6">
        <w:rPr>
          <w:rFonts w:ascii="Arial" w:hAnsi="Arial" w:cs="Arial"/>
        </w:rPr>
        <w:t xml:space="preserve"> Kč, a to podle </w:t>
      </w:r>
      <w:r w:rsidRPr="00FE77F6">
        <w:rPr>
          <w:rFonts w:ascii="Arial" w:hAnsi="Arial" w:cs="Arial"/>
          <w:color w:val="FF0000"/>
        </w:rPr>
        <w:t xml:space="preserve">(doplňte podle Přílohy č. </w:t>
      </w:r>
      <w:r w:rsidR="0008551A">
        <w:rPr>
          <w:rFonts w:ascii="Arial" w:hAnsi="Arial" w:cs="Arial"/>
          <w:color w:val="FF0000"/>
        </w:rPr>
        <w:t>2</w:t>
      </w:r>
      <w:r w:rsidRPr="00FE77F6">
        <w:rPr>
          <w:rFonts w:ascii="Arial" w:hAnsi="Arial" w:cs="Arial"/>
          <w:color w:val="FF0000"/>
        </w:rPr>
        <w:t xml:space="preserve"> – např. intenzity, četnosti</w:t>
      </w:r>
      <w:r w:rsidR="00AF5332">
        <w:rPr>
          <w:rFonts w:ascii="Arial" w:hAnsi="Arial" w:cs="Arial"/>
          <w:color w:val="FF0000"/>
        </w:rPr>
        <w:t xml:space="preserve">, </w:t>
      </w:r>
      <w:r w:rsidRPr="00FE77F6">
        <w:rPr>
          <w:rFonts w:ascii="Arial" w:hAnsi="Arial" w:cs="Arial"/>
          <w:color w:val="FF0000"/>
        </w:rPr>
        <w:t>apod</w:t>
      </w:r>
      <w:r w:rsidR="00AF5332">
        <w:rPr>
          <w:rFonts w:ascii="Arial" w:hAnsi="Arial" w:cs="Arial"/>
          <w:color w:val="FF0000"/>
        </w:rPr>
        <w:t>.</w:t>
      </w:r>
      <w:r w:rsidRPr="00FE77F6">
        <w:rPr>
          <w:rFonts w:ascii="Arial" w:hAnsi="Arial" w:cs="Arial"/>
        </w:rPr>
        <w:t>).</w:t>
      </w:r>
    </w:p>
    <w:p w14:paraId="632F4020" w14:textId="77777777" w:rsidR="00D647D1" w:rsidRPr="00FE77F6" w:rsidRDefault="00D647D1">
      <w:pPr>
        <w:spacing w:after="0" w:line="240" w:lineRule="auto"/>
        <w:ind w:firstLine="709"/>
        <w:contextualSpacing/>
        <w:jc w:val="both"/>
        <w:rPr>
          <w:rFonts w:ascii="Arial" w:hAnsi="Arial" w:cs="Arial"/>
          <w:i/>
        </w:rPr>
      </w:pPr>
    </w:p>
    <w:p w14:paraId="26BBEB63" w14:textId="77777777" w:rsidR="00D647D1" w:rsidRPr="00FE77F6" w:rsidRDefault="00D647D1" w:rsidP="002E67A7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</w:rPr>
        <w:t xml:space="preserve">Na základě výše uvedených kritérií se tedy </w:t>
      </w:r>
      <w:r w:rsidR="003F574D" w:rsidRPr="00FE77F6">
        <w:rPr>
          <w:rFonts w:ascii="Arial" w:eastAsia="Times New Roman" w:hAnsi="Arial" w:cs="Arial"/>
          <w:color w:val="FF0000"/>
        </w:rPr>
        <w:t>státnímu zaměstnanci/s</w:t>
      </w:r>
      <w:r w:rsidRPr="00FE77F6">
        <w:rPr>
          <w:rFonts w:ascii="Arial" w:eastAsia="Times New Roman" w:hAnsi="Arial" w:cs="Arial"/>
          <w:color w:val="FF0000"/>
        </w:rPr>
        <w:t xml:space="preserve">tátní zaměstnankyni </w:t>
      </w:r>
      <w:r w:rsidRPr="00FE77F6">
        <w:rPr>
          <w:rFonts w:ascii="Arial" w:eastAsia="Times New Roman" w:hAnsi="Arial" w:cs="Arial"/>
        </w:rPr>
        <w:t xml:space="preserve">určuje </w:t>
      </w:r>
      <w:r w:rsidR="002E67A7" w:rsidRPr="00FE77F6">
        <w:rPr>
          <w:rFonts w:ascii="Arial" w:eastAsia="Times New Roman" w:hAnsi="Arial" w:cs="Arial"/>
        </w:rPr>
        <w:t xml:space="preserve">s účinností ode dne </w:t>
      </w:r>
      <w:r w:rsidR="002E67A7" w:rsidRPr="00FE77F6">
        <w:rPr>
          <w:rFonts w:ascii="Arial" w:hAnsi="Arial" w:cs="Arial"/>
          <w:color w:val="FF0000"/>
        </w:rPr>
        <w:t xml:space="preserve">X. měsíc </w:t>
      </w:r>
      <w:r w:rsidR="002E67A7" w:rsidRPr="00FE77F6">
        <w:rPr>
          <w:rFonts w:ascii="Arial" w:hAnsi="Arial" w:cs="Arial"/>
        </w:rPr>
        <w:t>20</w:t>
      </w:r>
      <w:r w:rsidR="002E67A7" w:rsidRPr="00FE77F6">
        <w:rPr>
          <w:rFonts w:ascii="Arial" w:hAnsi="Arial" w:cs="Arial"/>
          <w:color w:val="FF0000"/>
        </w:rPr>
        <w:t>XX</w:t>
      </w:r>
      <w:r w:rsidR="002E67A7" w:rsidRPr="00FE77F6">
        <w:rPr>
          <w:rFonts w:ascii="Arial" w:eastAsia="Times New Roman" w:hAnsi="Arial" w:cs="Arial"/>
        </w:rPr>
        <w:t xml:space="preserve"> </w:t>
      </w:r>
      <w:r w:rsidRPr="00FE77F6">
        <w:rPr>
          <w:rFonts w:ascii="Arial" w:eastAsia="Times New Roman" w:hAnsi="Arial" w:cs="Arial"/>
        </w:rPr>
        <w:t xml:space="preserve">plat v celkové výši </w:t>
      </w:r>
      <w:r w:rsidRPr="00FE77F6">
        <w:rPr>
          <w:rFonts w:ascii="Arial" w:eastAsia="Times New Roman" w:hAnsi="Arial" w:cs="Arial"/>
          <w:color w:val="FF0000"/>
        </w:rPr>
        <w:t>X</w:t>
      </w:r>
      <w:r w:rsidRPr="00FE77F6">
        <w:rPr>
          <w:rFonts w:ascii="Arial" w:hAnsi="Arial" w:cs="Arial"/>
          <w:color w:val="FF0000"/>
        </w:rPr>
        <w:t>X XXX</w:t>
      </w:r>
      <w:r w:rsidRPr="00FE77F6">
        <w:rPr>
          <w:rFonts w:ascii="Arial" w:eastAsia="Times New Roman" w:hAnsi="Arial" w:cs="Arial"/>
          <w:color w:val="FF0000"/>
        </w:rPr>
        <w:t> </w:t>
      </w:r>
      <w:r w:rsidRPr="00FE77F6">
        <w:rPr>
          <w:rFonts w:ascii="Arial" w:eastAsia="Times New Roman" w:hAnsi="Arial" w:cs="Arial"/>
        </w:rPr>
        <w:t>Kč.</w:t>
      </w:r>
    </w:p>
    <w:p w14:paraId="1241EDB0" w14:textId="77777777" w:rsidR="00846236" w:rsidRPr="00FE77F6" w:rsidRDefault="00846236">
      <w:pPr>
        <w:tabs>
          <w:tab w:val="left" w:pos="993"/>
        </w:tabs>
        <w:overflowPunct w:val="0"/>
        <w:adjustRightInd w:val="0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06483FAC" w14:textId="77777777" w:rsidR="00D647D1" w:rsidRPr="00FE77F6" w:rsidRDefault="00D647D1" w:rsidP="00B449E6">
      <w:pPr>
        <w:tabs>
          <w:tab w:val="left" w:pos="993"/>
        </w:tabs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lang w:eastAsia="cs-CZ"/>
        </w:rPr>
      </w:pPr>
      <w:r w:rsidRPr="00FE77F6">
        <w:rPr>
          <w:rFonts w:ascii="Arial" w:eastAsia="Times New Roman" w:hAnsi="Arial" w:cs="Arial"/>
          <w:b/>
          <w:lang w:eastAsia="cs-CZ"/>
        </w:rPr>
        <w:t>P o u č e n í:</w:t>
      </w:r>
    </w:p>
    <w:p w14:paraId="1CBF6EF2" w14:textId="77777777" w:rsidR="00D647D1" w:rsidRPr="00FE77F6" w:rsidRDefault="00D647D1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E77F6">
        <w:rPr>
          <w:rFonts w:ascii="Arial" w:eastAsia="Times New Roman" w:hAnsi="Arial" w:cs="Arial"/>
          <w:lang w:eastAsia="cs-CZ"/>
        </w:rPr>
        <w:t>Proti tomuto rozhodnutí lze podle § 81 a n</w:t>
      </w:r>
      <w:r w:rsidR="002E67A7" w:rsidRPr="00FE77F6">
        <w:rPr>
          <w:rFonts w:ascii="Arial" w:eastAsia="Times New Roman" w:hAnsi="Arial" w:cs="Arial"/>
          <w:lang w:eastAsia="cs-CZ"/>
        </w:rPr>
        <w:t>ásl</w:t>
      </w:r>
      <w:r w:rsidRPr="00FE77F6">
        <w:rPr>
          <w:rFonts w:ascii="Arial" w:eastAsia="Times New Roman" w:hAnsi="Arial" w:cs="Arial"/>
          <w:lang w:eastAsia="cs-CZ"/>
        </w:rPr>
        <w:t>. zákona č. 500/2004 Sb., správní řád, ve znění pozdějších předpisů</w:t>
      </w:r>
      <w:r w:rsidR="00037C41" w:rsidRPr="00FE77F6">
        <w:rPr>
          <w:rFonts w:ascii="Arial" w:eastAsia="Times New Roman" w:hAnsi="Arial" w:cs="Arial"/>
          <w:lang w:eastAsia="cs-CZ"/>
        </w:rPr>
        <w:t>,</w:t>
      </w:r>
      <w:r w:rsidRPr="00FE77F6">
        <w:rPr>
          <w:rFonts w:ascii="Arial" w:eastAsia="Times New Roman" w:hAnsi="Arial" w:cs="Arial"/>
          <w:lang w:eastAsia="cs-CZ"/>
        </w:rPr>
        <w:t xml:space="preserve"> podat odvolání u </w:t>
      </w:r>
      <w:r w:rsidRPr="00FE77F6">
        <w:rPr>
          <w:rFonts w:ascii="Arial" w:eastAsia="Times New Roman" w:hAnsi="Arial" w:cs="Arial"/>
          <w:i/>
          <w:color w:val="FF0000"/>
          <w:lang w:eastAsia="cs-CZ"/>
        </w:rPr>
        <w:t>(označení služebního orgánu, který napadené rozhodnutí vydal)</w:t>
      </w:r>
      <w:r w:rsidRPr="00FE77F6">
        <w:rPr>
          <w:rFonts w:ascii="Arial" w:eastAsia="Times New Roman" w:hAnsi="Arial" w:cs="Arial"/>
          <w:lang w:eastAsia="cs-CZ"/>
        </w:rPr>
        <w:t xml:space="preserve">, a to do 15 dnů ode dne jeho oznámení. Odvolacím orgánem je </w:t>
      </w:r>
      <w:r w:rsidR="002E67A7" w:rsidRPr="00FE77F6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717965" w:rsidRPr="00717965">
        <w:rPr>
          <w:rFonts w:ascii="Arial" w:eastAsia="Times New Roman" w:hAnsi="Arial" w:cs="Arial"/>
          <w:lang w:eastAsia="cs-CZ"/>
        </w:rPr>
        <w:t>,</w:t>
      </w:r>
      <w:r w:rsidRPr="00FE77F6">
        <w:rPr>
          <w:rFonts w:ascii="Arial" w:eastAsia="Times New Roman" w:hAnsi="Arial" w:cs="Arial"/>
          <w:lang w:eastAsia="cs-CZ"/>
        </w:rPr>
        <w:t xml:space="preserve"> jako nadřízený služební orgán podle § 162 odst. 4 </w:t>
      </w:r>
      <w:r w:rsidR="002E67A7" w:rsidRPr="00FE77F6">
        <w:rPr>
          <w:rFonts w:ascii="Arial" w:eastAsia="Times New Roman" w:hAnsi="Arial" w:cs="Arial"/>
          <w:lang w:eastAsia="cs-CZ"/>
        </w:rPr>
        <w:t xml:space="preserve">písm. </w:t>
      </w:r>
      <w:r w:rsidR="002E67A7" w:rsidRPr="00FE77F6">
        <w:rPr>
          <w:rFonts w:ascii="Arial" w:eastAsia="Times New Roman" w:hAnsi="Arial" w:cs="Arial"/>
          <w:color w:val="FF0000"/>
          <w:lang w:eastAsia="cs-CZ"/>
        </w:rPr>
        <w:t>x</w:t>
      </w:r>
      <w:r w:rsidR="002E67A7" w:rsidRPr="00FE77F6">
        <w:rPr>
          <w:rFonts w:ascii="Arial" w:eastAsia="Times New Roman" w:hAnsi="Arial" w:cs="Arial"/>
          <w:lang w:eastAsia="cs-CZ"/>
        </w:rPr>
        <w:t>)</w:t>
      </w:r>
      <w:r w:rsidR="002E67A7" w:rsidRPr="00FE77F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E77F6">
        <w:rPr>
          <w:rFonts w:ascii="Arial" w:eastAsia="Times New Roman" w:hAnsi="Arial" w:cs="Arial"/>
          <w:lang w:eastAsia="cs-CZ"/>
        </w:rPr>
        <w:t>zákona o</w:t>
      </w:r>
      <w:r w:rsidR="002E67A7" w:rsidRPr="00FE77F6">
        <w:rPr>
          <w:rFonts w:ascii="Arial" w:eastAsia="Times New Roman" w:hAnsi="Arial" w:cs="Arial"/>
          <w:lang w:eastAsia="cs-CZ"/>
        </w:rPr>
        <w:t> </w:t>
      </w:r>
      <w:r w:rsidRPr="00FE77F6">
        <w:rPr>
          <w:rFonts w:ascii="Arial" w:eastAsia="Times New Roman" w:hAnsi="Arial" w:cs="Arial"/>
          <w:lang w:eastAsia="cs-CZ"/>
        </w:rPr>
        <w:t>státní službě. Odvolání proti tomuto rozhodnutí nemá v souladu s § 168 odst. 2 zákona o</w:t>
      </w:r>
      <w:r w:rsidR="002E67A7" w:rsidRPr="00FE77F6">
        <w:rPr>
          <w:rFonts w:ascii="Arial" w:eastAsia="Times New Roman" w:hAnsi="Arial" w:cs="Arial"/>
          <w:lang w:eastAsia="cs-CZ"/>
        </w:rPr>
        <w:t> </w:t>
      </w:r>
      <w:r w:rsidRPr="00FE77F6">
        <w:rPr>
          <w:rFonts w:ascii="Arial" w:eastAsia="Times New Roman" w:hAnsi="Arial" w:cs="Arial"/>
          <w:lang w:eastAsia="cs-CZ"/>
        </w:rPr>
        <w:t>státní službě odkladný účinek.</w:t>
      </w:r>
    </w:p>
    <w:p w14:paraId="770FFBFF" w14:textId="77777777" w:rsidR="00D647D1" w:rsidRPr="00FE77F6" w:rsidRDefault="00D647D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B436DC8" w14:textId="77777777" w:rsidR="00D647D1" w:rsidRPr="00FE77F6" w:rsidRDefault="00D647D1">
      <w:pPr>
        <w:spacing w:line="240" w:lineRule="auto"/>
        <w:contextualSpacing/>
        <w:jc w:val="both"/>
        <w:rPr>
          <w:rFonts w:ascii="Arial" w:hAnsi="Arial" w:cs="Arial"/>
        </w:rPr>
      </w:pPr>
    </w:p>
    <w:p w14:paraId="24D76D25" w14:textId="77777777" w:rsidR="00D647D1" w:rsidRPr="00FE77F6" w:rsidRDefault="00D647D1">
      <w:pPr>
        <w:spacing w:line="240" w:lineRule="auto"/>
        <w:contextualSpacing/>
        <w:jc w:val="both"/>
        <w:rPr>
          <w:rFonts w:ascii="Arial" w:hAnsi="Arial" w:cs="Arial"/>
        </w:rPr>
      </w:pPr>
    </w:p>
    <w:p w14:paraId="7782F5F6" w14:textId="77777777" w:rsidR="00717965" w:rsidRDefault="00717965" w:rsidP="00717965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 w:rsidRPr="00545A9B">
        <w:rPr>
          <w:rFonts w:ascii="Arial" w:hAnsi="Arial" w:cs="Arial"/>
          <w:color w:val="FF0000"/>
        </w:rPr>
        <w:t xml:space="preserve">Titul </w:t>
      </w:r>
      <w:r w:rsidR="00D647D1" w:rsidRPr="00FE77F6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D647D1" w:rsidRPr="00FE77F6">
        <w:rPr>
          <w:rFonts w:ascii="Arial" w:hAnsi="Arial" w:cs="Arial"/>
          <w:color w:val="FF0000"/>
        </w:rPr>
        <w:t xml:space="preserve">říjmení </w:t>
      </w:r>
    </w:p>
    <w:p w14:paraId="7622D02E" w14:textId="77777777" w:rsidR="00D647D1" w:rsidRPr="00FE77F6" w:rsidRDefault="00717965" w:rsidP="00717965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D647D1" w:rsidRPr="00FE77F6">
        <w:rPr>
          <w:rFonts w:ascii="Arial" w:hAnsi="Arial" w:cs="Arial"/>
          <w:color w:val="FF0000"/>
        </w:rPr>
        <w:t>funkce a podpis</w:t>
      </w:r>
    </w:p>
    <w:p w14:paraId="3099719E" w14:textId="77777777" w:rsidR="00D647D1" w:rsidRPr="00FE77F6" w:rsidRDefault="00717965" w:rsidP="00545A9B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D647D1" w:rsidRPr="00FE77F6">
        <w:rPr>
          <w:rFonts w:ascii="Arial" w:hAnsi="Arial" w:cs="Arial"/>
          <w:color w:val="FF0000"/>
        </w:rPr>
        <w:t>oprávněné úřední osoby</w:t>
      </w:r>
    </w:p>
    <w:p w14:paraId="09A88C73" w14:textId="77777777" w:rsidR="00D647D1" w:rsidRPr="00FE77F6" w:rsidRDefault="00717965" w:rsidP="00717965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D647D1" w:rsidRPr="00FE77F6">
        <w:rPr>
          <w:rFonts w:ascii="Arial" w:hAnsi="Arial" w:cs="Arial"/>
          <w:color w:val="FF0000"/>
        </w:rPr>
        <w:t>(služebního orgánu)</w:t>
      </w:r>
      <w:r w:rsidR="00D647D1" w:rsidRPr="00FE77F6">
        <w:rPr>
          <w:rStyle w:val="Znakapoznpodarou"/>
          <w:rFonts w:ascii="Arial" w:hAnsi="Arial" w:cs="Arial"/>
          <w:color w:val="FF0000"/>
        </w:rPr>
        <w:footnoteReference w:id="17"/>
      </w:r>
    </w:p>
    <w:p w14:paraId="2220C749" w14:textId="77777777" w:rsidR="002E67A7" w:rsidRPr="00FE77F6" w:rsidRDefault="002E67A7" w:rsidP="002E67A7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5E89F523" w14:textId="77777777" w:rsidR="00D647D1" w:rsidRPr="00FE77F6" w:rsidRDefault="002E67A7" w:rsidP="00846236">
      <w:pPr>
        <w:spacing w:line="240" w:lineRule="auto"/>
        <w:contextualSpacing/>
        <w:jc w:val="center"/>
      </w:pPr>
      <w:r w:rsidRPr="00FE77F6">
        <w:rPr>
          <w:rFonts w:ascii="Arial" w:hAnsi="Arial" w:cs="Arial"/>
          <w:color w:val="FF0000"/>
        </w:rPr>
        <w:t>Otisk úředního razítka</w:t>
      </w:r>
    </w:p>
    <w:sectPr w:rsidR="00D647D1" w:rsidRPr="00FE77F6" w:rsidSect="006A5B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4482A" w14:textId="77777777" w:rsidR="00560F3F" w:rsidRDefault="00560F3F" w:rsidP="00D54400">
      <w:pPr>
        <w:spacing w:after="0" w:line="240" w:lineRule="auto"/>
      </w:pPr>
      <w:r>
        <w:separator/>
      </w:r>
    </w:p>
  </w:endnote>
  <w:endnote w:type="continuationSeparator" w:id="0">
    <w:p w14:paraId="319CE3D3" w14:textId="77777777" w:rsidR="00560F3F" w:rsidRDefault="00560F3F" w:rsidP="00D54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2970C" w14:textId="77777777" w:rsidR="00B52CCB" w:rsidRDefault="00B52C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F1BB8" w14:textId="77777777" w:rsidR="0056272E" w:rsidRPr="00406D51" w:rsidRDefault="00E44E08" w:rsidP="00406D51">
    <w:pPr>
      <w:pStyle w:val="Zpat"/>
      <w:jc w:val="center"/>
      <w:rPr>
        <w:rFonts w:ascii="Arial" w:hAnsi="Arial" w:cs="Arial"/>
        <w:sz w:val="24"/>
        <w:szCs w:val="24"/>
      </w:rPr>
    </w:pPr>
    <w:r w:rsidRPr="00406D51">
      <w:rPr>
        <w:rFonts w:ascii="Arial" w:hAnsi="Arial" w:cs="Arial"/>
        <w:sz w:val="24"/>
        <w:szCs w:val="24"/>
      </w:rPr>
      <w:fldChar w:fldCharType="begin"/>
    </w:r>
    <w:r w:rsidRPr="00406D51">
      <w:rPr>
        <w:rFonts w:ascii="Arial" w:hAnsi="Arial" w:cs="Arial"/>
        <w:sz w:val="24"/>
        <w:szCs w:val="24"/>
      </w:rPr>
      <w:instrText xml:space="preserve"> PAGE   \* MERGEFORMAT </w:instrText>
    </w:r>
    <w:r w:rsidRPr="00406D51">
      <w:rPr>
        <w:rFonts w:ascii="Arial" w:hAnsi="Arial" w:cs="Arial"/>
        <w:sz w:val="24"/>
        <w:szCs w:val="24"/>
      </w:rPr>
      <w:fldChar w:fldCharType="separate"/>
    </w:r>
    <w:r w:rsidR="00342117">
      <w:rPr>
        <w:rFonts w:ascii="Arial" w:hAnsi="Arial" w:cs="Arial"/>
        <w:noProof/>
        <w:sz w:val="24"/>
        <w:szCs w:val="24"/>
      </w:rPr>
      <w:t>8</w:t>
    </w:r>
    <w:r w:rsidRPr="00406D51">
      <w:rPr>
        <w:rFonts w:ascii="Arial" w:hAnsi="Arial" w:cs="Arial"/>
        <w:noProof/>
        <w:sz w:val="24"/>
        <w:szCs w:val="24"/>
      </w:rPr>
      <w:fldChar w:fldCharType="end"/>
    </w:r>
  </w:p>
  <w:p w14:paraId="47971AF0" w14:textId="77777777" w:rsidR="0056272E" w:rsidRDefault="0056272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9BE48" w14:textId="77777777" w:rsidR="00B52CCB" w:rsidRDefault="00B52C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CB0EA" w14:textId="77777777" w:rsidR="00560F3F" w:rsidRDefault="00560F3F" w:rsidP="00D54400">
      <w:pPr>
        <w:spacing w:after="0" w:line="240" w:lineRule="auto"/>
      </w:pPr>
      <w:r>
        <w:separator/>
      </w:r>
    </w:p>
  </w:footnote>
  <w:footnote w:type="continuationSeparator" w:id="0">
    <w:p w14:paraId="72074830" w14:textId="77777777" w:rsidR="00560F3F" w:rsidRDefault="00560F3F" w:rsidP="00D54400">
      <w:pPr>
        <w:spacing w:after="0" w:line="240" w:lineRule="auto"/>
      </w:pPr>
      <w:r>
        <w:continuationSeparator/>
      </w:r>
    </w:p>
  </w:footnote>
  <w:footnote w:id="1">
    <w:p w14:paraId="26BA3569" w14:textId="77777777" w:rsidR="00AB0626" w:rsidRPr="006722EF" w:rsidRDefault="00AB0626" w:rsidP="00BD1F4F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509FCD51" w14:textId="77777777" w:rsidR="00D647D1" w:rsidRDefault="00D647D1" w:rsidP="00BD1F4F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BD1F4F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1D9483E7" w14:textId="20A72B70" w:rsidR="004D4D48" w:rsidRPr="004D4D48" w:rsidRDefault="004D4D48" w:rsidP="004D4D48">
      <w:pPr>
        <w:pStyle w:val="Textpoznpodarou"/>
        <w:spacing w:after="120"/>
        <w:ind w:left="142" w:hanging="142"/>
        <w:jc w:val="both"/>
        <w:rPr>
          <w:color w:val="FF0000"/>
        </w:rPr>
      </w:pPr>
      <w:r w:rsidRPr="004D4D48">
        <w:rPr>
          <w:rStyle w:val="Znakapoznpodarou"/>
          <w:color w:val="FF0000"/>
        </w:rPr>
        <w:footnoteRef/>
      </w:r>
      <w:r w:rsidRPr="004D4D48">
        <w:rPr>
          <w:color w:val="FF0000"/>
        </w:rPr>
        <w:t xml:space="preserve"> </w:t>
      </w:r>
      <w:r w:rsidRPr="004D4D48">
        <w:rPr>
          <w:rFonts w:ascii="Arial" w:hAnsi="Arial" w:cs="Arial"/>
          <w:color w:val="FF0000"/>
          <w:sz w:val="18"/>
          <w:szCs w:val="18"/>
        </w:rPr>
        <w:t xml:space="preserve">Podle okolností případu </w:t>
      </w:r>
      <w:r w:rsidR="00216C99">
        <w:rPr>
          <w:rFonts w:ascii="Arial" w:hAnsi="Arial" w:cs="Arial"/>
          <w:color w:val="FF0000"/>
          <w:sz w:val="18"/>
          <w:szCs w:val="18"/>
        </w:rPr>
        <w:t>ustanovení o příslušnosti ke jmenování být jiné</w:t>
      </w:r>
      <w:r w:rsidRPr="004D4D48">
        <w:rPr>
          <w:rFonts w:ascii="Arial" w:hAnsi="Arial" w:cs="Arial"/>
          <w:color w:val="FF0000"/>
          <w:sz w:val="18"/>
          <w:szCs w:val="18"/>
        </w:rPr>
        <w:t xml:space="preserve"> v návaznosti na to, kdo představeného jmenuje, a to i s odkazem na zvláštní právní předpis (u vedoucích služebních úřadů).</w:t>
      </w:r>
    </w:p>
  </w:footnote>
  <w:footnote w:id="4">
    <w:p w14:paraId="554D8B12" w14:textId="2A9B7AE0" w:rsidR="0045453E" w:rsidRDefault="0045453E" w:rsidP="0045453E">
      <w:pPr>
        <w:pStyle w:val="Textpoznpodarou"/>
        <w:spacing w:after="120"/>
        <w:ind w:left="142" w:hanging="142"/>
        <w:jc w:val="both"/>
      </w:pPr>
      <w:r w:rsidRPr="008769B5">
        <w:rPr>
          <w:rStyle w:val="Znakapoznpodarou"/>
          <w:color w:val="FF0000"/>
        </w:rPr>
        <w:footnoteRef/>
      </w:r>
      <w:r w:rsidRPr="008769B5">
        <w:rPr>
          <w:color w:val="FF0000"/>
        </w:rPr>
        <w:t xml:space="preserve"> </w:t>
      </w:r>
      <w:r w:rsidRPr="008769B5">
        <w:rPr>
          <w:rFonts w:ascii="Arial" w:hAnsi="Arial" w:cs="Arial"/>
          <w:color w:val="FF0000"/>
          <w:sz w:val="18"/>
          <w:szCs w:val="18"/>
        </w:rPr>
        <w:t xml:space="preserve">Délka funkčního období je stanovena pro všechny </w:t>
      </w:r>
      <w:proofErr w:type="gramStart"/>
      <w:r w:rsidRPr="008769B5">
        <w:rPr>
          <w:rFonts w:ascii="Arial" w:hAnsi="Arial" w:cs="Arial"/>
          <w:color w:val="FF0000"/>
          <w:sz w:val="18"/>
          <w:szCs w:val="18"/>
        </w:rPr>
        <w:t>představené</w:t>
      </w:r>
      <w:r>
        <w:rPr>
          <w:rFonts w:ascii="Arial" w:hAnsi="Arial" w:cs="Arial"/>
          <w:color w:val="FF0000"/>
          <w:sz w:val="18"/>
          <w:szCs w:val="18"/>
        </w:rPr>
        <w:t xml:space="preserve"> -</w:t>
      </w:r>
      <w:r w:rsidR="00CF25D2">
        <w:rPr>
          <w:rFonts w:ascii="Arial" w:hAnsi="Arial" w:cs="Arial"/>
          <w:color w:val="FF0000"/>
          <w:sz w:val="18"/>
          <w:szCs w:val="18"/>
        </w:rPr>
        <w:t xml:space="preserve"> </w:t>
      </w:r>
      <w:r w:rsidRPr="008769B5">
        <w:rPr>
          <w:rFonts w:ascii="Arial" w:hAnsi="Arial" w:cs="Arial"/>
          <w:color w:val="FF0000"/>
          <w:sz w:val="18"/>
          <w:szCs w:val="18"/>
        </w:rPr>
        <w:t>vyjma</w:t>
      </w:r>
      <w:proofErr w:type="gramEnd"/>
      <w:r w:rsidRPr="008769B5">
        <w:rPr>
          <w:rFonts w:ascii="Arial" w:hAnsi="Arial" w:cs="Arial"/>
          <w:color w:val="FF0000"/>
          <w:sz w:val="18"/>
          <w:szCs w:val="18"/>
        </w:rPr>
        <w:t xml:space="preserve"> služebního místa vedoucího oddělení</w:t>
      </w:r>
      <w:r>
        <w:rPr>
          <w:rFonts w:ascii="Arial" w:hAnsi="Arial" w:cs="Arial"/>
          <w:color w:val="FF0000"/>
          <w:sz w:val="18"/>
          <w:szCs w:val="18"/>
        </w:rPr>
        <w:t>, kdy se délka funkčního období neuvede</w:t>
      </w:r>
      <w:r w:rsidRPr="008769B5">
        <w:rPr>
          <w:rFonts w:ascii="Arial" w:hAnsi="Arial" w:cs="Arial"/>
          <w:color w:val="FF0000"/>
          <w:sz w:val="18"/>
          <w:szCs w:val="18"/>
        </w:rPr>
        <w:t>. V případě odlišné délky funkčního období (např. u vedoucího služebního úřadu, kdy tak stanoví speciální zákon), uveďte správný časový údaj.</w:t>
      </w:r>
      <w:r w:rsidRPr="008769B5">
        <w:rPr>
          <w:color w:val="FF0000"/>
        </w:rPr>
        <w:t xml:space="preserve"> </w:t>
      </w:r>
    </w:p>
  </w:footnote>
  <w:footnote w:id="5">
    <w:p w14:paraId="659508D6" w14:textId="1FCDA339" w:rsidR="00DC23AF" w:rsidRPr="00401198" w:rsidRDefault="00DC23AF" w:rsidP="00BD1F4F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r w:rsidR="00CF25D2" w:rsidRPr="00401198">
        <w:rPr>
          <w:rFonts w:ascii="Arial" w:hAnsi="Arial" w:cs="Arial"/>
          <w:color w:val="FF0000"/>
          <w:sz w:val="18"/>
          <w:szCs w:val="18"/>
        </w:rPr>
        <w:t>Podle § 2 odst. 2 písm. a) nařízení vlády č. 92/2015 Sb.</w:t>
      </w:r>
      <w:r w:rsidR="00CF25D2">
        <w:rPr>
          <w:rFonts w:ascii="Arial" w:hAnsi="Arial" w:cs="Arial"/>
          <w:color w:val="FF0000"/>
          <w:sz w:val="18"/>
          <w:szCs w:val="18"/>
        </w:rPr>
        <w:t>,</w:t>
      </w:r>
      <w:r w:rsidR="00CF25D2" w:rsidRPr="00401198">
        <w:rPr>
          <w:rFonts w:ascii="Arial" w:hAnsi="Arial" w:cs="Arial"/>
          <w:color w:val="FF0000"/>
          <w:sz w:val="18"/>
          <w:szCs w:val="18"/>
        </w:rPr>
        <w:t xml:space="preserve">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</w:t>
      </w:r>
      <w:r w:rsidR="00CF25D2" w:rsidRPr="00644DF3">
        <w:rPr>
          <w:rFonts w:ascii="Arial" w:hAnsi="Arial" w:cs="Arial"/>
          <w:color w:val="FF0000"/>
          <w:sz w:val="18"/>
          <w:szCs w:val="18"/>
        </w:rPr>
        <w:t>U představených se jako vhodné jeví označení prostřednictvím jeho služebního označení podle § 9 odst. 2 a 3 zákona o státní službě (např. vedoucí oddělení) s uvedením názvu konkrétního organizačního útvaru (např. názvu oddělení) správního úřadu, jehož je účastník představeným.</w:t>
      </w:r>
      <w:r w:rsidR="00CF25D2" w:rsidRPr="00644DF3">
        <w:rPr>
          <w:rFonts w:ascii="Arial" w:hAnsi="Arial" w:cs="Arial"/>
          <w:color w:val="FF0000"/>
        </w:rPr>
        <w:t xml:space="preserve"> </w:t>
      </w:r>
      <w:r w:rsidR="00CF25D2" w:rsidRPr="00401198">
        <w:rPr>
          <w:rFonts w:ascii="Arial" w:hAnsi="Arial" w:cs="Arial"/>
          <w:color w:val="FF0000"/>
          <w:sz w:val="18"/>
          <w:szCs w:val="18"/>
        </w:rPr>
        <w:t>Lze rovněž využít i</w:t>
      </w:r>
      <w:r w:rsidR="00CF25D2">
        <w:rPr>
          <w:rFonts w:ascii="Arial" w:hAnsi="Arial" w:cs="Arial"/>
          <w:color w:val="FF0000"/>
          <w:sz w:val="18"/>
          <w:szCs w:val="18"/>
        </w:rPr>
        <w:t> </w:t>
      </w:r>
      <w:r w:rsidR="00CF25D2" w:rsidRPr="00401198">
        <w:rPr>
          <w:rFonts w:ascii="Arial" w:hAnsi="Arial" w:cs="Arial"/>
          <w:color w:val="FF0000"/>
          <w:sz w:val="18"/>
          <w:szCs w:val="18"/>
        </w:rPr>
        <w:t>jiný identifikátor služebního místa uvedený ve vnitřní systemizaci správního úřadu (např. číselné označení služebního místa, pokud je takto služební místo ve vnitřní systemizaci označeno).</w:t>
      </w:r>
    </w:p>
  </w:footnote>
  <w:footnote w:id="6">
    <w:p w14:paraId="2180E45E" w14:textId="6827E308" w:rsidR="0031451D" w:rsidRPr="00CA6BE5" w:rsidRDefault="0031451D" w:rsidP="00BD1F4F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CA6BE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6BE5">
        <w:rPr>
          <w:rFonts w:ascii="Arial" w:hAnsi="Arial" w:cs="Arial"/>
          <w:color w:val="FF0000"/>
          <w:sz w:val="18"/>
          <w:szCs w:val="18"/>
        </w:rPr>
        <w:t xml:space="preserve"> </w:t>
      </w:r>
      <w:r w:rsidR="0045453E">
        <w:rPr>
          <w:rFonts w:ascii="Arial" w:hAnsi="Arial" w:cs="Arial"/>
          <w:color w:val="FF0000"/>
          <w:sz w:val="18"/>
          <w:szCs w:val="18"/>
        </w:rPr>
        <w:t>Uvede se</w:t>
      </w:r>
      <w:r w:rsidRPr="00CA6BE5">
        <w:rPr>
          <w:rFonts w:ascii="Arial" w:hAnsi="Arial" w:cs="Arial"/>
          <w:color w:val="FF0000"/>
          <w:sz w:val="18"/>
          <w:szCs w:val="18"/>
        </w:rPr>
        <w:t xml:space="preserve"> služební označení představeného podle § 9 zákona o státní službě.</w:t>
      </w:r>
    </w:p>
  </w:footnote>
  <w:footnote w:id="7">
    <w:p w14:paraId="64556589" w14:textId="77777777" w:rsidR="00D0256C" w:rsidRPr="008149D8" w:rsidRDefault="00D0256C" w:rsidP="00D0256C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8149D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8149D8">
        <w:rPr>
          <w:rFonts w:ascii="Arial" w:hAnsi="Arial" w:cs="Arial"/>
          <w:color w:val="FF0000"/>
          <w:sz w:val="18"/>
          <w:szCs w:val="18"/>
        </w:rPr>
        <w:t xml:space="preserve"> Je-li den účinnosti zařazení na služební místo dnem pracovního klidu, je třeba stanovit jako den nástupu do služby na služebním místě nejbližší následující pracovní den – to se projeví též v odůvodnění rozhodnutí.</w:t>
      </w:r>
    </w:p>
  </w:footnote>
  <w:footnote w:id="8">
    <w:p w14:paraId="68C5AFD4" w14:textId="77777777" w:rsidR="00EB2BD1" w:rsidRPr="00FC60F6" w:rsidRDefault="00EB2BD1" w:rsidP="00BD1F4F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C60F6">
        <w:rPr>
          <w:rStyle w:val="Znakapoznpodarou"/>
          <w:color w:val="FF0000"/>
        </w:rPr>
        <w:footnoteRef/>
      </w:r>
      <w:r w:rsidRPr="00FC60F6">
        <w:rPr>
          <w:color w:val="FF0000"/>
        </w:rPr>
        <w:t xml:space="preserve"> </w:t>
      </w:r>
      <w:r w:rsidR="00550F0A" w:rsidRPr="00B449E6">
        <w:rPr>
          <w:rFonts w:ascii="Arial" w:hAnsi="Arial" w:cs="Arial"/>
          <w:color w:val="FF0000"/>
          <w:sz w:val="18"/>
          <w:szCs w:val="18"/>
        </w:rPr>
        <w:t>Ačkoli § 30 odst. 2 písm. g) zákona o státní službě stanoví tuto náležitost pouze pro rozhodnutí o jmenování státního zaměstnance, který doposud vykonává službu ve služebním poměru na dobu určitou, jeví se z hlediska principu právní jistoty jako vhodné, uvést údaj o době trvání služebního poměru v souvislosti se jmenováním i</w:t>
      </w:r>
      <w:r w:rsidR="00B93781">
        <w:rPr>
          <w:rFonts w:ascii="Arial" w:hAnsi="Arial" w:cs="Arial"/>
          <w:color w:val="FF0000"/>
          <w:sz w:val="18"/>
          <w:szCs w:val="18"/>
        </w:rPr>
        <w:t> </w:t>
      </w:r>
      <w:r w:rsidR="00550F0A" w:rsidRPr="00B449E6">
        <w:rPr>
          <w:rFonts w:ascii="Arial" w:hAnsi="Arial" w:cs="Arial"/>
          <w:color w:val="FF0000"/>
          <w:sz w:val="18"/>
          <w:szCs w:val="18"/>
        </w:rPr>
        <w:t>tehdy, pokud je jmenován státní zaměstnanec ve služebním poměru na dobu neurčitou.</w:t>
      </w:r>
      <w:r w:rsidR="00550F0A">
        <w:rPr>
          <w:color w:val="FF0000"/>
        </w:rPr>
        <w:t xml:space="preserve">  </w:t>
      </w:r>
      <w:r w:rsidR="00595D38" w:rsidRPr="00BA0755">
        <w:rPr>
          <w:rFonts w:ascii="Arial" w:hAnsi="Arial" w:cs="Arial"/>
          <w:color w:val="FF0000"/>
          <w:sz w:val="18"/>
          <w:szCs w:val="18"/>
        </w:rPr>
        <w:t>Je třeba vybrat variantu, která se hodí pro daný případ podle toho</w:t>
      </w:r>
      <w:r w:rsidR="00595D38">
        <w:rPr>
          <w:rFonts w:ascii="Arial" w:hAnsi="Arial" w:cs="Arial"/>
          <w:color w:val="FF0000"/>
          <w:sz w:val="18"/>
          <w:szCs w:val="18"/>
        </w:rPr>
        <w:t xml:space="preserve">, zda </w:t>
      </w:r>
      <w:r w:rsidRPr="0023326D">
        <w:rPr>
          <w:rFonts w:ascii="Arial" w:hAnsi="Arial" w:cs="Arial"/>
          <w:color w:val="FF0000"/>
          <w:sz w:val="18"/>
          <w:szCs w:val="18"/>
        </w:rPr>
        <w:t>se státnímu zaměstnanci</w:t>
      </w:r>
      <w:r w:rsidR="00550F0A">
        <w:rPr>
          <w:rFonts w:ascii="Arial" w:hAnsi="Arial" w:cs="Arial"/>
          <w:color w:val="FF0000"/>
          <w:sz w:val="18"/>
          <w:szCs w:val="18"/>
        </w:rPr>
        <w:t xml:space="preserve">, který doposud vykonával službu ve služebním poměru na dobu určitou, </w:t>
      </w:r>
      <w:r w:rsidRPr="0023326D">
        <w:rPr>
          <w:rFonts w:ascii="Arial" w:hAnsi="Arial" w:cs="Arial"/>
          <w:color w:val="FF0000"/>
          <w:sz w:val="18"/>
          <w:szCs w:val="18"/>
        </w:rPr>
        <w:t xml:space="preserve">v souvislosti s jeho jmenování na služební místo představeného </w:t>
      </w:r>
      <w:r w:rsidR="00550F0A">
        <w:rPr>
          <w:rFonts w:ascii="Arial" w:hAnsi="Arial" w:cs="Arial"/>
          <w:color w:val="FF0000"/>
          <w:sz w:val="18"/>
          <w:szCs w:val="18"/>
        </w:rPr>
        <w:t xml:space="preserve">podle § 50 odst. 2 zákona o státní službě </w:t>
      </w:r>
      <w:r w:rsidRPr="0023326D">
        <w:rPr>
          <w:rFonts w:ascii="Arial" w:hAnsi="Arial" w:cs="Arial"/>
          <w:color w:val="FF0000"/>
          <w:sz w:val="18"/>
          <w:szCs w:val="18"/>
        </w:rPr>
        <w:t>jeho dosavadní doba trvání služebního poměru na dobu určitou změní na dobu neurčitou nebo na dobu určitou, která uplyne později než jeho dosavadní služební poměr na dobu určitou</w:t>
      </w:r>
      <w:r w:rsidR="00550F0A">
        <w:rPr>
          <w:rFonts w:ascii="Arial" w:hAnsi="Arial" w:cs="Arial"/>
          <w:color w:val="FF0000"/>
          <w:sz w:val="18"/>
          <w:szCs w:val="18"/>
        </w:rPr>
        <w:t>,</w:t>
      </w:r>
      <w:r w:rsidR="00595D38">
        <w:rPr>
          <w:rFonts w:ascii="Arial" w:hAnsi="Arial" w:cs="Arial"/>
          <w:color w:val="FF0000"/>
          <w:sz w:val="18"/>
          <w:szCs w:val="18"/>
        </w:rPr>
        <w:t xml:space="preserve"> anebo zda doba trvání služebního poměru zůstává nedotčena</w:t>
      </w:r>
      <w:r w:rsidR="00550F0A">
        <w:rPr>
          <w:rFonts w:ascii="Arial" w:hAnsi="Arial" w:cs="Arial"/>
          <w:color w:val="FF0000"/>
          <w:sz w:val="18"/>
          <w:szCs w:val="18"/>
        </w:rPr>
        <w:t xml:space="preserve"> (doba trvání služebního poměru</w:t>
      </w:r>
      <w:r w:rsidR="00B93781">
        <w:rPr>
          <w:rFonts w:ascii="Arial" w:hAnsi="Arial" w:cs="Arial"/>
          <w:color w:val="FF0000"/>
          <w:sz w:val="18"/>
          <w:szCs w:val="18"/>
        </w:rPr>
        <w:t>,</w:t>
      </w:r>
      <w:r w:rsidR="00550F0A">
        <w:rPr>
          <w:rFonts w:ascii="Arial" w:hAnsi="Arial" w:cs="Arial"/>
          <w:color w:val="FF0000"/>
          <w:sz w:val="18"/>
          <w:szCs w:val="18"/>
        </w:rPr>
        <w:t xml:space="preserve"> </w:t>
      </w:r>
      <w:r w:rsidR="00B93781">
        <w:rPr>
          <w:rFonts w:ascii="Arial" w:hAnsi="Arial" w:cs="Arial"/>
          <w:color w:val="FF0000"/>
          <w:sz w:val="18"/>
          <w:szCs w:val="18"/>
        </w:rPr>
        <w:t xml:space="preserve">ať již doba určitá nebo neurčitá, </w:t>
      </w:r>
      <w:r w:rsidR="00550F0A">
        <w:rPr>
          <w:rFonts w:ascii="Arial" w:hAnsi="Arial" w:cs="Arial"/>
          <w:color w:val="FF0000"/>
          <w:sz w:val="18"/>
          <w:szCs w:val="18"/>
        </w:rPr>
        <w:t>se v souvislosti se jmenováním na služební místo představeného nezkracuje)</w:t>
      </w:r>
      <w:r w:rsidRPr="0023326D">
        <w:rPr>
          <w:rFonts w:ascii="Arial" w:hAnsi="Arial" w:cs="Arial"/>
          <w:color w:val="FF0000"/>
          <w:sz w:val="18"/>
          <w:szCs w:val="18"/>
        </w:rPr>
        <w:t>.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</w:p>
  </w:footnote>
  <w:footnote w:id="9">
    <w:p w14:paraId="1FE6B7E1" w14:textId="0E2DCC66" w:rsidR="00216C99" w:rsidRDefault="00216C99" w:rsidP="00216C99">
      <w:pPr>
        <w:pStyle w:val="Textpoznpodarou"/>
        <w:spacing w:after="120"/>
        <w:ind w:left="142" w:hanging="142"/>
        <w:jc w:val="both"/>
        <w:rPr>
          <w:color w:val="FF0000"/>
        </w:rPr>
      </w:pPr>
      <w:r>
        <w:rPr>
          <w:rStyle w:val="Znakapoznpodarou"/>
          <w:color w:val="FF0000"/>
        </w:rPr>
        <w:footnoteRef/>
      </w:r>
      <w:r>
        <w:rPr>
          <w:color w:val="FF0000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Podle § </w:t>
      </w:r>
      <w:r w:rsidR="00AF5332">
        <w:rPr>
          <w:rFonts w:ascii="Arial" w:hAnsi="Arial" w:cs="Arial"/>
          <w:color w:val="FF0000"/>
          <w:sz w:val="18"/>
          <w:szCs w:val="18"/>
        </w:rPr>
        <w:t>51</w:t>
      </w:r>
      <w:r>
        <w:rPr>
          <w:rFonts w:ascii="Arial" w:hAnsi="Arial" w:cs="Arial"/>
          <w:color w:val="FF0000"/>
          <w:sz w:val="18"/>
          <w:szCs w:val="18"/>
        </w:rPr>
        <w:t xml:space="preserve"> odst. </w:t>
      </w:r>
      <w:r w:rsidR="00AF5332">
        <w:rPr>
          <w:rFonts w:ascii="Arial" w:hAnsi="Arial" w:cs="Arial"/>
          <w:color w:val="FF0000"/>
          <w:sz w:val="18"/>
          <w:szCs w:val="18"/>
        </w:rPr>
        <w:t>4</w:t>
      </w:r>
      <w:r>
        <w:rPr>
          <w:rFonts w:ascii="Arial" w:hAnsi="Arial" w:cs="Arial"/>
          <w:color w:val="FF0000"/>
          <w:sz w:val="18"/>
          <w:szCs w:val="18"/>
        </w:rPr>
        <w:t xml:space="preserve"> zákona o státní službě lze stanovit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dobu pouze pro stávající státní zaměstnance při jejich </w:t>
      </w:r>
      <w:r w:rsidR="00AF5332">
        <w:rPr>
          <w:rFonts w:ascii="Arial" w:hAnsi="Arial" w:cs="Arial"/>
          <w:color w:val="FF0000"/>
          <w:sz w:val="18"/>
          <w:szCs w:val="18"/>
        </w:rPr>
        <w:t xml:space="preserve">jmenování </w:t>
      </w:r>
      <w:r>
        <w:rPr>
          <w:rFonts w:ascii="Arial" w:hAnsi="Arial" w:cs="Arial"/>
          <w:color w:val="FF0000"/>
          <w:sz w:val="18"/>
          <w:szCs w:val="18"/>
        </w:rPr>
        <w:t xml:space="preserve">na služební místo </w:t>
      </w:r>
      <w:r w:rsidR="00AF5332">
        <w:rPr>
          <w:rFonts w:ascii="Arial" w:hAnsi="Arial" w:cs="Arial"/>
          <w:color w:val="FF0000"/>
          <w:sz w:val="18"/>
          <w:szCs w:val="18"/>
        </w:rPr>
        <w:t xml:space="preserve">představeného </w:t>
      </w:r>
      <w:r w:rsidRPr="00EE75E0">
        <w:rPr>
          <w:rFonts w:ascii="Arial" w:hAnsi="Arial" w:cs="Arial"/>
          <w:color w:val="FF0000"/>
          <w:sz w:val="18"/>
          <w:szCs w:val="18"/>
          <w:u w:val="single"/>
        </w:rPr>
        <w:t>v jiném služebním úřadu</w:t>
      </w:r>
      <w:r>
        <w:rPr>
          <w:rFonts w:ascii="Arial" w:hAnsi="Arial" w:cs="Arial"/>
          <w:color w:val="FF0000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doba se stanoví v maximální délce 3 měsíce. Služební orgán tedy může stanovit kratší délku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doby, nebo ji nestanoví</w:t>
      </w:r>
      <w:r w:rsidRPr="00664466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vůbec. </w:t>
      </w:r>
    </w:p>
  </w:footnote>
  <w:footnote w:id="10">
    <w:p w14:paraId="02F75560" w14:textId="77777777" w:rsidR="00052E78" w:rsidRPr="00195525" w:rsidRDefault="00052E78" w:rsidP="00BD1F4F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195525">
        <w:rPr>
          <w:rFonts w:ascii="Arial" w:hAnsi="Arial" w:cs="Arial"/>
          <w:color w:val="FF0000"/>
          <w:sz w:val="18"/>
          <w:szCs w:val="18"/>
        </w:rPr>
        <w:t xml:space="preserve"> V případě povolení kratší délky služební doby podle § 116 zákona o státní službě je uvedené nutno odrazit i</w:t>
      </w:r>
      <w:r w:rsidR="00AC00EE">
        <w:rPr>
          <w:rFonts w:ascii="Arial" w:hAnsi="Arial" w:cs="Arial"/>
          <w:color w:val="FF0000"/>
          <w:sz w:val="18"/>
          <w:szCs w:val="18"/>
        </w:rPr>
        <w:t> </w:t>
      </w:r>
      <w:r w:rsidRPr="00195525">
        <w:rPr>
          <w:rFonts w:ascii="Arial" w:hAnsi="Arial" w:cs="Arial"/>
          <w:color w:val="FF0000"/>
          <w:sz w:val="18"/>
          <w:szCs w:val="18"/>
        </w:rPr>
        <w:t>v odůvodnění rozhodnutí.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195525">
        <w:rPr>
          <w:rFonts w:ascii="Arial" w:hAnsi="Arial" w:cs="Arial"/>
          <w:color w:val="FF0000"/>
          <w:sz w:val="18"/>
          <w:szCs w:val="18"/>
        </w:rPr>
        <w:t xml:space="preserve"> </w:t>
      </w:r>
    </w:p>
  </w:footnote>
  <w:footnote w:id="11">
    <w:p w14:paraId="6592F2EE" w14:textId="20524644" w:rsidR="009D4FE9" w:rsidRDefault="009D4FE9" w:rsidP="00D0256C">
      <w:pPr>
        <w:pStyle w:val="Textpoznpodarou"/>
        <w:spacing w:after="120"/>
        <w:ind w:left="142" w:hanging="142"/>
        <w:jc w:val="both"/>
      </w:pPr>
      <w:r w:rsidRPr="00FE61A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E61AF">
        <w:rPr>
          <w:rFonts w:ascii="Arial" w:hAnsi="Arial" w:cs="Arial"/>
          <w:color w:val="FF0000"/>
          <w:sz w:val="18"/>
          <w:szCs w:val="18"/>
        </w:rPr>
        <w:t xml:space="preserve"> </w:t>
      </w:r>
      <w:r w:rsidR="00D0256C">
        <w:rPr>
          <w:rFonts w:ascii="Arial" w:hAnsi="Arial" w:cs="Arial"/>
          <w:color w:val="FF0000"/>
          <w:sz w:val="18"/>
          <w:szCs w:val="18"/>
        </w:rPr>
        <w:t>Větu upravte, pokud se den nástupu neshoduje se dnem zařazení na služebním místě.</w:t>
      </w:r>
    </w:p>
  </w:footnote>
  <w:footnote w:id="12">
    <w:p w14:paraId="517E7100" w14:textId="2E0DBEB9" w:rsidR="00143E91" w:rsidRDefault="00143E91" w:rsidP="00BD1F4F">
      <w:pPr>
        <w:pStyle w:val="Textpoznpodarou"/>
        <w:spacing w:after="120"/>
        <w:ind w:left="142" w:hanging="142"/>
      </w:pPr>
      <w:r w:rsidRPr="00B449E6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B449E6">
        <w:rPr>
          <w:rFonts w:ascii="Arial" w:hAnsi="Arial" w:cs="Arial"/>
          <w:color w:val="FF0000"/>
          <w:sz w:val="18"/>
          <w:szCs w:val="18"/>
        </w:rPr>
        <w:t xml:space="preserve"> Podle okolností případu je případně třeba </w:t>
      </w:r>
      <w:r w:rsidR="00D0256C">
        <w:rPr>
          <w:rFonts w:ascii="Arial" w:hAnsi="Arial" w:cs="Arial"/>
          <w:color w:val="FF0000"/>
          <w:sz w:val="18"/>
          <w:szCs w:val="18"/>
        </w:rPr>
        <w:t xml:space="preserve">dále </w:t>
      </w:r>
      <w:r w:rsidRPr="00B449E6">
        <w:rPr>
          <w:rFonts w:ascii="Arial" w:hAnsi="Arial" w:cs="Arial"/>
          <w:color w:val="FF0000"/>
          <w:sz w:val="18"/>
          <w:szCs w:val="18"/>
        </w:rPr>
        <w:t>odůvodnit.</w:t>
      </w:r>
    </w:p>
  </w:footnote>
  <w:footnote w:id="13">
    <w:p w14:paraId="05642B00" w14:textId="77777777" w:rsidR="00C704EA" w:rsidRPr="00CF25D2" w:rsidRDefault="00C704EA" w:rsidP="00C704EA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CF25D2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F25D2">
        <w:rPr>
          <w:rFonts w:ascii="Arial" w:hAnsi="Arial" w:cs="Arial"/>
          <w:color w:val="FF0000"/>
          <w:sz w:val="18"/>
          <w:szCs w:val="18"/>
        </w:rPr>
        <w:t xml:space="preserve"> </w:t>
      </w:r>
      <w:bookmarkStart w:id="6" w:name="_Hlk187419347"/>
      <w:r w:rsidRPr="00CF25D2">
        <w:rPr>
          <w:rFonts w:ascii="Arial" w:hAnsi="Arial" w:cs="Arial"/>
          <w:color w:val="FF0000"/>
          <w:sz w:val="18"/>
          <w:szCs w:val="18"/>
        </w:rPr>
        <w:t xml:space="preserve">Tato věta se neuvede v případě jmenování vedoucího oddělení. V případě odlišné délky funkčního období (např. u vedoucího služebního úřadu, kdy tak stanoví speciální </w:t>
      </w:r>
      <w:r w:rsidRPr="0008551A">
        <w:rPr>
          <w:rFonts w:ascii="Arial" w:hAnsi="Arial" w:cs="Arial"/>
          <w:color w:val="FF0000"/>
          <w:sz w:val="18"/>
          <w:szCs w:val="18"/>
        </w:rPr>
        <w:t>zákon), uveďte správný časový údaj. V případě, kdy státní zaměstnanec je jmenován pouze na část funkčního období, neboť bude na služebním místě zastupovat jiného státního zaměstnance, je třeba uvedené promítnout v odůvodnění rozhodnutí.</w:t>
      </w:r>
      <w:r w:rsidRPr="00CF25D2">
        <w:rPr>
          <w:rFonts w:ascii="Arial" w:hAnsi="Arial" w:cs="Arial"/>
          <w:color w:val="FF0000"/>
          <w:sz w:val="18"/>
          <w:szCs w:val="18"/>
        </w:rPr>
        <w:t xml:space="preserve"> </w:t>
      </w:r>
      <w:bookmarkEnd w:id="6"/>
    </w:p>
  </w:footnote>
  <w:footnote w:id="14">
    <w:p w14:paraId="7AC1E3FD" w14:textId="4EAB229E" w:rsidR="005C74C5" w:rsidRPr="00507C43" w:rsidRDefault="005C74C5" w:rsidP="00BD1F4F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507C43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507C43">
        <w:rPr>
          <w:rFonts w:ascii="Arial" w:hAnsi="Arial" w:cs="Arial"/>
          <w:color w:val="FF0000"/>
          <w:sz w:val="18"/>
          <w:szCs w:val="18"/>
        </w:rPr>
        <w:t xml:space="preserve"> Podle okolností případu je případně třeba d</w:t>
      </w:r>
      <w:r w:rsidR="00057FAB">
        <w:rPr>
          <w:rFonts w:ascii="Arial" w:hAnsi="Arial" w:cs="Arial"/>
          <w:color w:val="FF0000"/>
          <w:sz w:val="18"/>
          <w:szCs w:val="18"/>
        </w:rPr>
        <w:t xml:space="preserve">ále </w:t>
      </w:r>
      <w:r w:rsidRPr="00507C43">
        <w:rPr>
          <w:rFonts w:ascii="Arial" w:hAnsi="Arial" w:cs="Arial"/>
          <w:color w:val="FF0000"/>
          <w:sz w:val="18"/>
          <w:szCs w:val="18"/>
        </w:rPr>
        <w:t>odůvodnit, zejména ve vztahu k</w:t>
      </w:r>
      <w:r w:rsidRPr="00707C3D">
        <w:rPr>
          <w:rFonts w:ascii="Arial" w:hAnsi="Arial" w:cs="Arial"/>
          <w:color w:val="FF0000"/>
          <w:sz w:val="18"/>
          <w:szCs w:val="18"/>
        </w:rPr>
        <w:t xml:space="preserve"> fakticky vykonávaným činnostem na služebním místě a ke služebnímu předpisu, který obor/obory služby na daném služebním místě stanoví, případně s přihlédnutím k příslušnému dílu katalogu správních činností a k vyhlášce </w:t>
      </w:r>
      <w:r w:rsidRPr="00507C43">
        <w:rPr>
          <w:rFonts w:ascii="Arial" w:hAnsi="Arial" w:cs="Arial"/>
          <w:color w:val="FF0000"/>
          <w:sz w:val="18"/>
          <w:szCs w:val="18"/>
        </w:rPr>
        <w:t>č. 162/2015 Sb., o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507C43">
        <w:rPr>
          <w:rFonts w:ascii="Arial" w:hAnsi="Arial" w:cs="Arial"/>
          <w:color w:val="FF0000"/>
          <w:sz w:val="18"/>
          <w:szCs w:val="18"/>
        </w:rPr>
        <w:t>podrobnostech úřednické zkoušky.</w:t>
      </w:r>
    </w:p>
  </w:footnote>
  <w:footnote w:id="15">
    <w:p w14:paraId="458BE992" w14:textId="77777777" w:rsidR="00037812" w:rsidRPr="00644DF3" w:rsidRDefault="00037812" w:rsidP="00037812">
      <w:pPr>
        <w:pStyle w:val="Textpoznpodarou"/>
        <w:spacing w:after="120"/>
        <w:ind w:left="142" w:hanging="142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EE20CA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E20CA">
        <w:rPr>
          <w:rFonts w:ascii="Arial" w:hAnsi="Arial" w:cs="Arial"/>
          <w:color w:val="FF0000"/>
          <w:sz w:val="18"/>
          <w:szCs w:val="18"/>
        </w:rPr>
        <w:t xml:space="preserve"> Použije se pouze v případě, že je povolována kratší služební doba současně s přijetím do služebního poměru. </w:t>
      </w:r>
    </w:p>
  </w:footnote>
  <w:footnote w:id="16">
    <w:p w14:paraId="6E74CED6" w14:textId="22AF5D90" w:rsidR="00D219B7" w:rsidRPr="002D331B" w:rsidRDefault="00D219B7" w:rsidP="00D219B7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 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č.</w:t>
      </w:r>
      <w:r w:rsidR="00D0256C">
        <w:rPr>
          <w:rFonts w:ascii="Arial" w:hAnsi="Arial" w:cs="Arial"/>
          <w:color w:val="FF0000"/>
          <w:sz w:val="18"/>
          <w:szCs w:val="18"/>
        </w:rPr>
        <w:t xml:space="preserve"> </w:t>
      </w:r>
      <w:r w:rsidRPr="002D331B">
        <w:rPr>
          <w:rFonts w:ascii="Arial" w:hAnsi="Arial" w:cs="Arial"/>
          <w:color w:val="FF0000"/>
          <w:sz w:val="18"/>
          <w:szCs w:val="18"/>
        </w:rPr>
        <w:t>j.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17">
    <w:p w14:paraId="122FCE2C" w14:textId="77777777" w:rsidR="00D647D1" w:rsidRPr="00CA27AC" w:rsidRDefault="00D647D1" w:rsidP="00BD1F4F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D5202" w14:textId="77777777" w:rsidR="00B52CCB" w:rsidRDefault="00B52C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F30FE" w14:textId="382C9AB7" w:rsidR="00AB0626" w:rsidRPr="008130CC" w:rsidRDefault="00AB0626" w:rsidP="00AB0626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FE45E8">
      <w:rPr>
        <w:rFonts w:ascii="Arial" w:hAnsi="Arial" w:cs="Arial"/>
      </w:rPr>
      <w:t>1</w:t>
    </w:r>
    <w:r w:rsidR="00B52CCB">
      <w:rPr>
        <w:rFonts w:ascii="Arial" w:hAnsi="Arial" w:cs="Arial"/>
      </w:rPr>
      <w:t>6</w:t>
    </w:r>
  </w:p>
  <w:p w14:paraId="326773D0" w14:textId="77777777" w:rsidR="00AB0626" w:rsidRDefault="00AB0626" w:rsidP="00AB0626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> Metodickému pokynu č</w:t>
    </w:r>
    <w:r w:rsidRPr="00993301">
      <w:rPr>
        <w:rFonts w:ascii="Arial" w:hAnsi="Arial" w:cs="Arial"/>
      </w:rPr>
      <w:t xml:space="preserve">. </w:t>
    </w:r>
    <w:r w:rsidR="00FE45E8">
      <w:rPr>
        <w:rFonts w:ascii="Arial" w:hAnsi="Arial" w:cs="Arial"/>
      </w:rPr>
      <w:t>2</w:t>
    </w:r>
    <w:r w:rsidRPr="00993301">
      <w:rPr>
        <w:rFonts w:ascii="Arial" w:hAnsi="Arial" w:cs="Arial"/>
      </w:rPr>
      <w:t>/</w:t>
    </w:r>
    <w:r w:rsidRPr="008130CC">
      <w:rPr>
        <w:rFonts w:ascii="Arial" w:hAnsi="Arial" w:cs="Arial"/>
      </w:rPr>
      <w:t>201</w:t>
    </w:r>
    <w:r w:rsidR="00FE45E8">
      <w:rPr>
        <w:rFonts w:ascii="Arial" w:hAnsi="Arial" w:cs="Arial"/>
      </w:rPr>
      <w:t>9</w:t>
    </w:r>
  </w:p>
  <w:p w14:paraId="45D2CFD9" w14:textId="77777777" w:rsidR="00AB0626" w:rsidRDefault="00AB062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A0EC0" w14:textId="77777777" w:rsidR="00B52CCB" w:rsidRDefault="00B52C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E5D0D"/>
    <w:multiLevelType w:val="hybridMultilevel"/>
    <w:tmpl w:val="2AB0EA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037"/>
    <w:multiLevelType w:val="hybridMultilevel"/>
    <w:tmpl w:val="BFD83962"/>
    <w:lvl w:ilvl="0" w:tplc="75BE978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01A7052"/>
    <w:multiLevelType w:val="hybridMultilevel"/>
    <w:tmpl w:val="5C42E9E8"/>
    <w:lvl w:ilvl="0" w:tplc="0888ADDC">
      <w:start w:val="1"/>
      <w:numFmt w:val="decimal"/>
      <w:pStyle w:val="ZmenBod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A6C5A"/>
    <w:multiLevelType w:val="hybridMultilevel"/>
    <w:tmpl w:val="28E2CA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D3049"/>
    <w:multiLevelType w:val="hybridMultilevel"/>
    <w:tmpl w:val="218C5838"/>
    <w:lvl w:ilvl="0" w:tplc="EFF41656">
      <w:start w:val="2"/>
      <w:numFmt w:val="upperRoman"/>
      <w:lvlText w:val="%1."/>
      <w:lvlJc w:val="righ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24C2F"/>
    <w:multiLevelType w:val="hybridMultilevel"/>
    <w:tmpl w:val="C7A491F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D875B02"/>
    <w:multiLevelType w:val="hybridMultilevel"/>
    <w:tmpl w:val="54FCE048"/>
    <w:lvl w:ilvl="0" w:tplc="CEFE63C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13358D"/>
    <w:multiLevelType w:val="hybridMultilevel"/>
    <w:tmpl w:val="91FAA49C"/>
    <w:lvl w:ilvl="0" w:tplc="5F584270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C60F48"/>
    <w:multiLevelType w:val="hybridMultilevel"/>
    <w:tmpl w:val="CF9070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5165C"/>
    <w:multiLevelType w:val="hybridMultilevel"/>
    <w:tmpl w:val="0CAC77DC"/>
    <w:lvl w:ilvl="0" w:tplc="B9F69CAC">
      <w:start w:val="1"/>
      <w:numFmt w:val="lowerLetter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8A1181"/>
    <w:multiLevelType w:val="hybridMultilevel"/>
    <w:tmpl w:val="CCBA86B8"/>
    <w:lvl w:ilvl="0" w:tplc="2A3C9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6062D"/>
    <w:multiLevelType w:val="hybridMultilevel"/>
    <w:tmpl w:val="8B885246"/>
    <w:lvl w:ilvl="0" w:tplc="DEF04E34">
      <w:start w:val="1"/>
      <w:numFmt w:val="upperRoman"/>
      <w:lvlText w:val="%1."/>
      <w:lvlJc w:val="right"/>
      <w:pPr>
        <w:ind w:left="1080" w:hanging="720"/>
      </w:pPr>
      <w:rPr>
        <w:rFonts w:ascii="Arial" w:hAnsi="Arial" w:cs="Arial"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D3F01"/>
    <w:multiLevelType w:val="hybridMultilevel"/>
    <w:tmpl w:val="64D0FFBA"/>
    <w:lvl w:ilvl="0" w:tplc="14AECF16">
      <w:start w:val="1"/>
      <w:numFmt w:val="upperRoman"/>
      <w:lvlText w:val="%1."/>
      <w:lvlJc w:val="right"/>
      <w:pPr>
        <w:ind w:left="720" w:hanging="360"/>
      </w:pPr>
      <w:rPr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33">
    <w:abstractNumId w:val="2"/>
  </w:num>
  <w:num w:numId="2" w16cid:durableId="299268484">
    <w:abstractNumId w:val="7"/>
  </w:num>
  <w:num w:numId="3" w16cid:durableId="1562250765">
    <w:abstractNumId w:val="8"/>
  </w:num>
  <w:num w:numId="4" w16cid:durableId="870144282">
    <w:abstractNumId w:val="12"/>
  </w:num>
  <w:num w:numId="5" w16cid:durableId="2095082236">
    <w:abstractNumId w:val="5"/>
  </w:num>
  <w:num w:numId="6" w16cid:durableId="643897364">
    <w:abstractNumId w:val="14"/>
  </w:num>
  <w:num w:numId="7" w16cid:durableId="1544710880">
    <w:abstractNumId w:val="10"/>
  </w:num>
  <w:num w:numId="8" w16cid:durableId="967473852">
    <w:abstractNumId w:val="1"/>
  </w:num>
  <w:num w:numId="9" w16cid:durableId="353924165">
    <w:abstractNumId w:val="9"/>
  </w:num>
  <w:num w:numId="10" w16cid:durableId="376124752">
    <w:abstractNumId w:val="3"/>
  </w:num>
  <w:num w:numId="11" w16cid:durableId="1453017608">
    <w:abstractNumId w:val="0"/>
  </w:num>
  <w:num w:numId="12" w16cid:durableId="1400136520">
    <w:abstractNumId w:val="6"/>
  </w:num>
  <w:num w:numId="13" w16cid:durableId="2104378797">
    <w:abstractNumId w:val="11"/>
  </w:num>
  <w:num w:numId="14" w16cid:durableId="643588424">
    <w:abstractNumId w:val="13"/>
  </w:num>
  <w:num w:numId="15" w16cid:durableId="1752197527">
    <w:abstractNumId w:val="4"/>
  </w:num>
  <w:num w:numId="16" w16cid:durableId="4115908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láhová Pavla, Mgr.">
    <w15:presenceInfo w15:providerId="AD" w15:userId="S::pavla.blahova@mvcr.cz::dd2c4fdb-4eb7-4667-bc84-fb654dafa1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80D"/>
    <w:rsid w:val="00000726"/>
    <w:rsid w:val="000019BA"/>
    <w:rsid w:val="0000500A"/>
    <w:rsid w:val="00011A08"/>
    <w:rsid w:val="00022C52"/>
    <w:rsid w:val="00025FED"/>
    <w:rsid w:val="00034048"/>
    <w:rsid w:val="00037812"/>
    <w:rsid w:val="00037C41"/>
    <w:rsid w:val="00043635"/>
    <w:rsid w:val="00052E78"/>
    <w:rsid w:val="00053936"/>
    <w:rsid w:val="00055454"/>
    <w:rsid w:val="00057FAB"/>
    <w:rsid w:val="0008551A"/>
    <w:rsid w:val="000C5700"/>
    <w:rsid w:val="000D11D5"/>
    <w:rsid w:val="000D572D"/>
    <w:rsid w:val="000E2EE1"/>
    <w:rsid w:val="00113656"/>
    <w:rsid w:val="00141D23"/>
    <w:rsid w:val="00142AD5"/>
    <w:rsid w:val="00143E91"/>
    <w:rsid w:val="00144B6A"/>
    <w:rsid w:val="00147BAF"/>
    <w:rsid w:val="00157F04"/>
    <w:rsid w:val="00162B62"/>
    <w:rsid w:val="00164B8E"/>
    <w:rsid w:val="00184E70"/>
    <w:rsid w:val="00193114"/>
    <w:rsid w:val="001A0AFE"/>
    <w:rsid w:val="001B7FBA"/>
    <w:rsid w:val="001C4062"/>
    <w:rsid w:val="001F3505"/>
    <w:rsid w:val="00200E0D"/>
    <w:rsid w:val="002027F0"/>
    <w:rsid w:val="00216C99"/>
    <w:rsid w:val="0023326D"/>
    <w:rsid w:val="00242176"/>
    <w:rsid w:val="00246C9C"/>
    <w:rsid w:val="00256229"/>
    <w:rsid w:val="00263091"/>
    <w:rsid w:val="00271893"/>
    <w:rsid w:val="0027742E"/>
    <w:rsid w:val="00277D19"/>
    <w:rsid w:val="002864DD"/>
    <w:rsid w:val="002A550C"/>
    <w:rsid w:val="002B2463"/>
    <w:rsid w:val="002B35AF"/>
    <w:rsid w:val="002B54F6"/>
    <w:rsid w:val="002C1285"/>
    <w:rsid w:val="002C2EAF"/>
    <w:rsid w:val="002D2DE8"/>
    <w:rsid w:val="002D3E3A"/>
    <w:rsid w:val="002D47D1"/>
    <w:rsid w:val="002D4DEF"/>
    <w:rsid w:val="002E67A7"/>
    <w:rsid w:val="00312424"/>
    <w:rsid w:val="0031451D"/>
    <w:rsid w:val="00321805"/>
    <w:rsid w:val="003279E9"/>
    <w:rsid w:val="003345C7"/>
    <w:rsid w:val="00342117"/>
    <w:rsid w:val="0035572F"/>
    <w:rsid w:val="00357C80"/>
    <w:rsid w:val="00363F03"/>
    <w:rsid w:val="00365904"/>
    <w:rsid w:val="003702A1"/>
    <w:rsid w:val="003803BD"/>
    <w:rsid w:val="00382E5E"/>
    <w:rsid w:val="00390D84"/>
    <w:rsid w:val="0039124E"/>
    <w:rsid w:val="003A13AA"/>
    <w:rsid w:val="003B3CD1"/>
    <w:rsid w:val="003B733D"/>
    <w:rsid w:val="003B74E7"/>
    <w:rsid w:val="003C0322"/>
    <w:rsid w:val="003D517A"/>
    <w:rsid w:val="003D524A"/>
    <w:rsid w:val="003D6A7D"/>
    <w:rsid w:val="003F574D"/>
    <w:rsid w:val="00436A6F"/>
    <w:rsid w:val="004379F4"/>
    <w:rsid w:val="004521EB"/>
    <w:rsid w:val="0045453E"/>
    <w:rsid w:val="00454DF9"/>
    <w:rsid w:val="00460E1E"/>
    <w:rsid w:val="00470571"/>
    <w:rsid w:val="00472D01"/>
    <w:rsid w:val="00477D72"/>
    <w:rsid w:val="004824FC"/>
    <w:rsid w:val="00491E52"/>
    <w:rsid w:val="004A044E"/>
    <w:rsid w:val="004C6F06"/>
    <w:rsid w:val="004D4D48"/>
    <w:rsid w:val="004E13E9"/>
    <w:rsid w:val="00507FBC"/>
    <w:rsid w:val="00510EAB"/>
    <w:rsid w:val="005110F7"/>
    <w:rsid w:val="00516FE8"/>
    <w:rsid w:val="00533971"/>
    <w:rsid w:val="00535BD0"/>
    <w:rsid w:val="00545A9B"/>
    <w:rsid w:val="00550F0A"/>
    <w:rsid w:val="00560F3F"/>
    <w:rsid w:val="0056272E"/>
    <w:rsid w:val="005669C7"/>
    <w:rsid w:val="00566EC3"/>
    <w:rsid w:val="005839AE"/>
    <w:rsid w:val="00587895"/>
    <w:rsid w:val="00595D38"/>
    <w:rsid w:val="005A55C9"/>
    <w:rsid w:val="005B3304"/>
    <w:rsid w:val="005B45A6"/>
    <w:rsid w:val="005C1116"/>
    <w:rsid w:val="005C74C5"/>
    <w:rsid w:val="005D1C51"/>
    <w:rsid w:val="005E6A42"/>
    <w:rsid w:val="005F05FD"/>
    <w:rsid w:val="005F6140"/>
    <w:rsid w:val="00603A43"/>
    <w:rsid w:val="00625EB6"/>
    <w:rsid w:val="006271CC"/>
    <w:rsid w:val="00640AA1"/>
    <w:rsid w:val="00651F2D"/>
    <w:rsid w:val="00670215"/>
    <w:rsid w:val="00677F36"/>
    <w:rsid w:val="00680346"/>
    <w:rsid w:val="006879E8"/>
    <w:rsid w:val="00693F99"/>
    <w:rsid w:val="006A2AB8"/>
    <w:rsid w:val="006A428B"/>
    <w:rsid w:val="006B41E5"/>
    <w:rsid w:val="006B46E0"/>
    <w:rsid w:val="006B7861"/>
    <w:rsid w:val="006F7904"/>
    <w:rsid w:val="00700FE3"/>
    <w:rsid w:val="007018F1"/>
    <w:rsid w:val="00717965"/>
    <w:rsid w:val="0072103D"/>
    <w:rsid w:val="007227E9"/>
    <w:rsid w:val="00722C88"/>
    <w:rsid w:val="00730917"/>
    <w:rsid w:val="0073091A"/>
    <w:rsid w:val="00731897"/>
    <w:rsid w:val="00736A08"/>
    <w:rsid w:val="007447E6"/>
    <w:rsid w:val="007505FD"/>
    <w:rsid w:val="0075591F"/>
    <w:rsid w:val="00760747"/>
    <w:rsid w:val="007631C0"/>
    <w:rsid w:val="00766248"/>
    <w:rsid w:val="00775812"/>
    <w:rsid w:val="007A2ADA"/>
    <w:rsid w:val="007A4B46"/>
    <w:rsid w:val="007A7606"/>
    <w:rsid w:val="007C0ACA"/>
    <w:rsid w:val="007C5157"/>
    <w:rsid w:val="007D104A"/>
    <w:rsid w:val="007F07CB"/>
    <w:rsid w:val="00801C26"/>
    <w:rsid w:val="00801EE4"/>
    <w:rsid w:val="00815A26"/>
    <w:rsid w:val="00821457"/>
    <w:rsid w:val="00826126"/>
    <w:rsid w:val="008343E5"/>
    <w:rsid w:val="00837127"/>
    <w:rsid w:val="00846236"/>
    <w:rsid w:val="008649BD"/>
    <w:rsid w:val="008930CB"/>
    <w:rsid w:val="008A20CE"/>
    <w:rsid w:val="008B3584"/>
    <w:rsid w:val="008B3ED0"/>
    <w:rsid w:val="008B550D"/>
    <w:rsid w:val="008C2615"/>
    <w:rsid w:val="008C33DB"/>
    <w:rsid w:val="008C45A6"/>
    <w:rsid w:val="008C61D2"/>
    <w:rsid w:val="008E75A6"/>
    <w:rsid w:val="008F68CC"/>
    <w:rsid w:val="00904C6E"/>
    <w:rsid w:val="00906BA6"/>
    <w:rsid w:val="00920AC0"/>
    <w:rsid w:val="009248EB"/>
    <w:rsid w:val="009308C8"/>
    <w:rsid w:val="00947136"/>
    <w:rsid w:val="0096362E"/>
    <w:rsid w:val="00985EF2"/>
    <w:rsid w:val="0098763E"/>
    <w:rsid w:val="00987742"/>
    <w:rsid w:val="00991C9D"/>
    <w:rsid w:val="00993301"/>
    <w:rsid w:val="009A72E9"/>
    <w:rsid w:val="009D071A"/>
    <w:rsid w:val="009D4FE9"/>
    <w:rsid w:val="00A3191D"/>
    <w:rsid w:val="00A34FC1"/>
    <w:rsid w:val="00A37AC9"/>
    <w:rsid w:val="00A6750E"/>
    <w:rsid w:val="00A95743"/>
    <w:rsid w:val="00AA5883"/>
    <w:rsid w:val="00AA6999"/>
    <w:rsid w:val="00AB0626"/>
    <w:rsid w:val="00AC00EE"/>
    <w:rsid w:val="00AC167F"/>
    <w:rsid w:val="00AF4E27"/>
    <w:rsid w:val="00AF5332"/>
    <w:rsid w:val="00B07001"/>
    <w:rsid w:val="00B10C96"/>
    <w:rsid w:val="00B343EE"/>
    <w:rsid w:val="00B36B93"/>
    <w:rsid w:val="00B449E6"/>
    <w:rsid w:val="00B4744A"/>
    <w:rsid w:val="00B52CCB"/>
    <w:rsid w:val="00B54FA2"/>
    <w:rsid w:val="00B578CF"/>
    <w:rsid w:val="00B80842"/>
    <w:rsid w:val="00B831A7"/>
    <w:rsid w:val="00B9070F"/>
    <w:rsid w:val="00B93781"/>
    <w:rsid w:val="00B94489"/>
    <w:rsid w:val="00BB270A"/>
    <w:rsid w:val="00BB7DC1"/>
    <w:rsid w:val="00BD1F4F"/>
    <w:rsid w:val="00BD7EC5"/>
    <w:rsid w:val="00BE5C04"/>
    <w:rsid w:val="00C02F15"/>
    <w:rsid w:val="00C14B52"/>
    <w:rsid w:val="00C3399D"/>
    <w:rsid w:val="00C543B5"/>
    <w:rsid w:val="00C56008"/>
    <w:rsid w:val="00C61735"/>
    <w:rsid w:val="00C704EA"/>
    <w:rsid w:val="00C81D3A"/>
    <w:rsid w:val="00C8462A"/>
    <w:rsid w:val="00C85276"/>
    <w:rsid w:val="00CA17A6"/>
    <w:rsid w:val="00CA182B"/>
    <w:rsid w:val="00CC0C2D"/>
    <w:rsid w:val="00CC1F35"/>
    <w:rsid w:val="00CC20D5"/>
    <w:rsid w:val="00CC3716"/>
    <w:rsid w:val="00CC3E38"/>
    <w:rsid w:val="00CC63B4"/>
    <w:rsid w:val="00CD10F2"/>
    <w:rsid w:val="00CF25D2"/>
    <w:rsid w:val="00D01AA2"/>
    <w:rsid w:val="00D0256C"/>
    <w:rsid w:val="00D04C45"/>
    <w:rsid w:val="00D12EB4"/>
    <w:rsid w:val="00D219B7"/>
    <w:rsid w:val="00D24C40"/>
    <w:rsid w:val="00D370FC"/>
    <w:rsid w:val="00D41269"/>
    <w:rsid w:val="00D54400"/>
    <w:rsid w:val="00D647D1"/>
    <w:rsid w:val="00D64C25"/>
    <w:rsid w:val="00D718F1"/>
    <w:rsid w:val="00DC0E23"/>
    <w:rsid w:val="00DC23AF"/>
    <w:rsid w:val="00DC2DD8"/>
    <w:rsid w:val="00DD4154"/>
    <w:rsid w:val="00DD728D"/>
    <w:rsid w:val="00DE08B6"/>
    <w:rsid w:val="00DF263E"/>
    <w:rsid w:val="00DF2AA0"/>
    <w:rsid w:val="00E00F9B"/>
    <w:rsid w:val="00E17F14"/>
    <w:rsid w:val="00E31567"/>
    <w:rsid w:val="00E37BFB"/>
    <w:rsid w:val="00E44E08"/>
    <w:rsid w:val="00E45411"/>
    <w:rsid w:val="00E64BBC"/>
    <w:rsid w:val="00E676C8"/>
    <w:rsid w:val="00E71BAD"/>
    <w:rsid w:val="00E81191"/>
    <w:rsid w:val="00E84302"/>
    <w:rsid w:val="00E86D21"/>
    <w:rsid w:val="00EA0E49"/>
    <w:rsid w:val="00EB0177"/>
    <w:rsid w:val="00EB2BD1"/>
    <w:rsid w:val="00EC780D"/>
    <w:rsid w:val="00EC79B5"/>
    <w:rsid w:val="00EF2536"/>
    <w:rsid w:val="00F02B08"/>
    <w:rsid w:val="00F04B44"/>
    <w:rsid w:val="00F24805"/>
    <w:rsid w:val="00F25AD6"/>
    <w:rsid w:val="00F51A7C"/>
    <w:rsid w:val="00F51CD9"/>
    <w:rsid w:val="00F549EC"/>
    <w:rsid w:val="00F65EC4"/>
    <w:rsid w:val="00F71B40"/>
    <w:rsid w:val="00F90F77"/>
    <w:rsid w:val="00F949B5"/>
    <w:rsid w:val="00FA2A53"/>
    <w:rsid w:val="00FD7CD9"/>
    <w:rsid w:val="00FE45E8"/>
    <w:rsid w:val="00FE77F6"/>
    <w:rsid w:val="00FF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2827778"/>
  <w15:docId w15:val="{3BB431EC-5560-49A4-A9E6-76BF363C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4400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D5440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5440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D54400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5440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menBod">
    <w:name w:val="ZmenBod"/>
    <w:basedOn w:val="Normln"/>
    <w:link w:val="ZmenBodChar"/>
    <w:rsid w:val="00D54400"/>
    <w:pPr>
      <w:numPr>
        <w:numId w:val="1"/>
      </w:numPr>
      <w:spacing w:before="4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menBodChar">
    <w:name w:val="ZmenBod Char"/>
    <w:link w:val="ZmenBod"/>
    <w:rsid w:val="00D5440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D5440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440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D54400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C0C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C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C2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C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C2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C2D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521EB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AB0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B0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6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0AE89-DBBC-4E78-A045-D13A63B3A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3374</Words>
  <Characters>19908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</dc:creator>
  <cp:lastModifiedBy>Bláhová Pavla, Mgr.</cp:lastModifiedBy>
  <cp:revision>2</cp:revision>
  <dcterms:created xsi:type="dcterms:W3CDTF">2025-05-19T08:39:00Z</dcterms:created>
  <dcterms:modified xsi:type="dcterms:W3CDTF">2025-05-19T08:39:00Z</dcterms:modified>
</cp:coreProperties>
</file>