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8BA4E" w14:textId="77777777" w:rsidR="0013102F" w:rsidRPr="00EF49A0" w:rsidRDefault="0013102F" w:rsidP="00FD131F">
      <w:pPr>
        <w:spacing w:after="120" w:line="240" w:lineRule="auto"/>
        <w:jc w:val="center"/>
        <w:rPr>
          <w:rFonts w:ascii="Arial" w:hAnsi="Arial" w:cs="Arial"/>
          <w:b/>
          <w:color w:val="FF0000"/>
        </w:rPr>
      </w:pPr>
      <w:r w:rsidRPr="00EF49A0">
        <w:rPr>
          <w:rFonts w:ascii="Arial" w:hAnsi="Arial" w:cs="Arial"/>
          <w:b/>
          <w:color w:val="FF0000"/>
        </w:rPr>
        <w:t>VZOR</w:t>
      </w:r>
      <w:r w:rsidR="00FA0135" w:rsidRPr="00EF49A0">
        <w:rPr>
          <w:rStyle w:val="Znakapoznpodarou"/>
          <w:rFonts w:ascii="Arial" w:hAnsi="Arial" w:cs="Arial"/>
          <w:b/>
          <w:color w:val="FF0000"/>
        </w:rPr>
        <w:footnoteReference w:id="1"/>
      </w:r>
      <w:r w:rsidRPr="00EF49A0">
        <w:rPr>
          <w:rFonts w:ascii="Arial" w:hAnsi="Arial" w:cs="Arial"/>
          <w:b/>
          <w:color w:val="FF0000"/>
        </w:rPr>
        <w:t xml:space="preserve"> </w:t>
      </w:r>
    </w:p>
    <w:p w14:paraId="67901BB9" w14:textId="77777777" w:rsidR="0013102F" w:rsidRPr="00EF49A0" w:rsidRDefault="001326C6" w:rsidP="0013102F">
      <w:pPr>
        <w:spacing w:line="240" w:lineRule="auto"/>
        <w:contextualSpacing/>
        <w:jc w:val="center"/>
        <w:rPr>
          <w:rFonts w:ascii="Arial" w:hAnsi="Arial" w:cs="Arial"/>
          <w:b/>
          <w:color w:val="FF0000"/>
        </w:rPr>
      </w:pPr>
      <w:r w:rsidRPr="00EF49A0">
        <w:rPr>
          <w:rFonts w:ascii="Arial" w:hAnsi="Arial" w:cs="Arial"/>
          <w:b/>
          <w:color w:val="FF0000"/>
        </w:rPr>
        <w:t xml:space="preserve">Rozhodnutí o zařazení na služební místo podle § 49 </w:t>
      </w:r>
      <w:r w:rsidR="003446B0">
        <w:rPr>
          <w:rFonts w:ascii="Arial" w:hAnsi="Arial" w:cs="Arial"/>
          <w:b/>
          <w:color w:val="FF0000"/>
        </w:rPr>
        <w:t xml:space="preserve">odst. </w:t>
      </w:r>
      <w:r w:rsidR="00F0098A">
        <w:rPr>
          <w:rFonts w:ascii="Arial" w:hAnsi="Arial" w:cs="Arial"/>
          <w:b/>
          <w:color w:val="FF0000"/>
        </w:rPr>
        <w:t>3</w:t>
      </w:r>
      <w:r w:rsidR="00240805">
        <w:rPr>
          <w:rFonts w:ascii="Arial" w:hAnsi="Arial" w:cs="Arial"/>
          <w:b/>
          <w:color w:val="FF0000"/>
        </w:rPr>
        <w:t xml:space="preserve"> </w:t>
      </w:r>
      <w:r w:rsidRPr="00EF49A0">
        <w:rPr>
          <w:rFonts w:ascii="Arial" w:hAnsi="Arial" w:cs="Arial"/>
          <w:b/>
          <w:color w:val="FF0000"/>
        </w:rPr>
        <w:t>zákona o státní službě</w:t>
      </w:r>
      <w:r w:rsidR="007D633B">
        <w:rPr>
          <w:rFonts w:ascii="Arial" w:hAnsi="Arial" w:cs="Arial"/>
          <w:b/>
          <w:color w:val="FF0000"/>
        </w:rPr>
        <w:t xml:space="preserve"> – zařazení na služební místo v</w:t>
      </w:r>
      <w:r w:rsidR="00F0098A">
        <w:rPr>
          <w:rFonts w:ascii="Arial" w:hAnsi="Arial" w:cs="Arial"/>
          <w:b/>
          <w:color w:val="FF0000"/>
        </w:rPr>
        <w:t xml:space="preserve"> jiném </w:t>
      </w:r>
      <w:r w:rsidR="007D633B">
        <w:rPr>
          <w:rFonts w:ascii="Arial" w:hAnsi="Arial" w:cs="Arial"/>
          <w:b/>
          <w:color w:val="FF0000"/>
        </w:rPr>
        <w:t xml:space="preserve">služebním úřadu ve </w:t>
      </w:r>
      <w:r w:rsidR="005B5AD6">
        <w:rPr>
          <w:rFonts w:ascii="Arial" w:hAnsi="Arial" w:cs="Arial"/>
          <w:b/>
          <w:color w:val="FF0000"/>
        </w:rPr>
        <w:t>vyšší</w:t>
      </w:r>
      <w:r w:rsidR="007D633B">
        <w:rPr>
          <w:rFonts w:ascii="Arial" w:hAnsi="Arial" w:cs="Arial"/>
          <w:b/>
          <w:color w:val="FF0000"/>
        </w:rPr>
        <w:t xml:space="preserve"> platové třídě</w:t>
      </w:r>
    </w:p>
    <w:p w14:paraId="1E847CCC" w14:textId="77777777" w:rsidR="001326C6" w:rsidRPr="00EF49A0" w:rsidRDefault="001326C6" w:rsidP="0013102F">
      <w:pPr>
        <w:spacing w:line="240" w:lineRule="auto"/>
        <w:contextualSpacing/>
        <w:jc w:val="center"/>
        <w:rPr>
          <w:rFonts w:ascii="Arial" w:hAnsi="Arial" w:cs="Arial"/>
          <w:b/>
          <w:color w:val="FF0000"/>
        </w:rPr>
      </w:pPr>
    </w:p>
    <w:p w14:paraId="5BB469DC" w14:textId="77777777" w:rsidR="0013102F" w:rsidRPr="00EF49A0" w:rsidRDefault="0013102F" w:rsidP="0013102F">
      <w:pPr>
        <w:spacing w:line="240" w:lineRule="auto"/>
        <w:contextualSpacing/>
        <w:jc w:val="center"/>
        <w:rPr>
          <w:rFonts w:ascii="Arial" w:hAnsi="Arial" w:cs="Arial"/>
          <w:b/>
          <w:color w:val="FF0000"/>
        </w:rPr>
      </w:pPr>
      <w:r w:rsidRPr="00EF49A0">
        <w:rPr>
          <w:rFonts w:ascii="Arial" w:hAnsi="Arial" w:cs="Arial"/>
          <w:b/>
          <w:color w:val="FF0000"/>
        </w:rPr>
        <w:t>Označení služebního orgánu</w:t>
      </w:r>
      <w:r w:rsidRPr="00EF49A0">
        <w:rPr>
          <w:rStyle w:val="Znakapoznpodarou"/>
          <w:rFonts w:ascii="Arial" w:hAnsi="Arial" w:cs="Arial"/>
          <w:b/>
          <w:color w:val="FF0000"/>
        </w:rPr>
        <w:footnoteReference w:id="2"/>
      </w:r>
    </w:p>
    <w:p w14:paraId="334E0F43" w14:textId="77777777" w:rsidR="0013102F" w:rsidRPr="00EF49A0" w:rsidRDefault="0013102F" w:rsidP="0013102F">
      <w:pPr>
        <w:pBdr>
          <w:bottom w:val="single" w:sz="4" w:space="1" w:color="auto"/>
        </w:pBdr>
        <w:spacing w:line="240" w:lineRule="auto"/>
        <w:contextualSpacing/>
        <w:jc w:val="center"/>
        <w:rPr>
          <w:rFonts w:ascii="Arial" w:hAnsi="Arial" w:cs="Arial"/>
          <w:b/>
          <w:color w:val="FF0000"/>
        </w:rPr>
      </w:pPr>
      <w:r w:rsidRPr="00EF49A0">
        <w:rPr>
          <w:rFonts w:ascii="Arial" w:hAnsi="Arial" w:cs="Arial"/>
          <w:b/>
          <w:color w:val="FF0000"/>
        </w:rPr>
        <w:t>adresa služebního úřadu</w:t>
      </w:r>
    </w:p>
    <w:p w14:paraId="54AC5E39" w14:textId="77777777" w:rsidR="00B90CCA" w:rsidRDefault="0013102F" w:rsidP="00B90CCA">
      <w:pPr>
        <w:spacing w:after="0" w:line="240" w:lineRule="auto"/>
        <w:ind w:left="6521"/>
        <w:rPr>
          <w:rFonts w:ascii="Arial" w:eastAsia="Times New Roman" w:hAnsi="Arial" w:cs="Arial"/>
          <w:color w:val="FF0000"/>
        </w:rPr>
      </w:pPr>
      <w:r w:rsidRPr="00EF49A0">
        <w:rPr>
          <w:rFonts w:ascii="Arial" w:eastAsia="Times New Roman" w:hAnsi="Arial" w:cs="Arial"/>
        </w:rPr>
        <w:tab/>
      </w:r>
    </w:p>
    <w:p w14:paraId="73A78539" w14:textId="77777777" w:rsidR="00B90CCA" w:rsidRPr="004E6199" w:rsidRDefault="00B90CCA" w:rsidP="00B90CCA">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CAED7B6" w14:textId="62558ABB" w:rsidR="00B90CCA" w:rsidRDefault="00B90CCA" w:rsidP="00702971">
      <w:pPr>
        <w:spacing w:after="0" w:line="240" w:lineRule="auto"/>
        <w:ind w:left="6521"/>
        <w:rPr>
          <w:rFonts w:ascii="Arial" w:eastAsia="Times New Roman" w:hAnsi="Arial" w:cs="Arial"/>
          <w:color w:val="FF0000"/>
        </w:rPr>
      </w:pPr>
      <w:r w:rsidRPr="00240D34">
        <w:rPr>
          <w:rFonts w:ascii="Arial" w:eastAsia="Times New Roman" w:hAnsi="Arial" w:cs="Arial"/>
        </w:rPr>
        <w:t>Č.</w:t>
      </w:r>
      <w:r w:rsidR="007F2B9E">
        <w:rPr>
          <w:rFonts w:ascii="Arial" w:eastAsia="Times New Roman" w:hAnsi="Arial" w:cs="Arial"/>
        </w:rPr>
        <w:t xml:space="preserve"> </w:t>
      </w:r>
      <w:r w:rsidRPr="00240D34">
        <w:rPr>
          <w:rFonts w:ascii="Arial" w:eastAsia="Times New Roman" w:hAnsi="Arial" w:cs="Arial"/>
        </w:rPr>
        <w:t xml:space="preserve">j.: </w:t>
      </w:r>
      <w:r>
        <w:rPr>
          <w:rFonts w:ascii="Arial" w:eastAsia="Times New Roman" w:hAnsi="Arial" w:cs="Arial"/>
          <w:color w:val="FF0000"/>
        </w:rPr>
        <w:t>XXXX</w:t>
      </w:r>
    </w:p>
    <w:p w14:paraId="5A9652A2" w14:textId="77777777" w:rsidR="0013102F" w:rsidRPr="00EF49A0" w:rsidRDefault="00B90CCA" w:rsidP="00240805">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0013102F" w:rsidRPr="00EF49A0">
        <w:rPr>
          <w:rFonts w:ascii="Arial" w:eastAsia="Times New Roman" w:hAnsi="Arial" w:cs="Arial"/>
        </w:rPr>
        <w:tab/>
      </w:r>
      <w:r w:rsidR="0013102F" w:rsidRPr="00EF49A0">
        <w:rPr>
          <w:rFonts w:ascii="Arial" w:eastAsia="Times New Roman" w:hAnsi="Arial" w:cs="Arial"/>
        </w:rPr>
        <w:tab/>
      </w:r>
      <w:r w:rsidR="0013102F" w:rsidRPr="00EF49A0">
        <w:rPr>
          <w:rFonts w:ascii="Arial" w:eastAsia="Times New Roman" w:hAnsi="Arial" w:cs="Arial"/>
        </w:rPr>
        <w:tab/>
      </w:r>
    </w:p>
    <w:p w14:paraId="53ECF1E2" w14:textId="77777777" w:rsidR="0013102F" w:rsidRPr="00EF49A0" w:rsidRDefault="00FA0135"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EF49A0">
        <w:rPr>
          <w:rFonts w:ascii="Arial" w:eastAsia="Times New Roman" w:hAnsi="Arial" w:cs="Arial"/>
          <w:u w:val="single"/>
          <w:lang w:eastAsia="cs-CZ"/>
        </w:rPr>
        <w:t>Účastník řízení</w:t>
      </w:r>
      <w:r w:rsidRPr="00EF49A0">
        <w:rPr>
          <w:rFonts w:ascii="Arial" w:eastAsia="Times New Roman" w:hAnsi="Arial" w:cs="Arial"/>
          <w:lang w:eastAsia="cs-CZ"/>
        </w:rPr>
        <w:t>:</w:t>
      </w:r>
    </w:p>
    <w:p w14:paraId="44084D8F"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0D94345B"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09A92C87" w14:textId="77777777" w:rsidR="00B90CCA" w:rsidRDefault="00B90CCA" w:rsidP="00B90CCA">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3A1DE3A0"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27B24DE3"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7E62D25B" w14:textId="77777777" w:rsidR="0013102F" w:rsidRPr="00EF49A0" w:rsidRDefault="00B90CCA"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302CE58B" w14:textId="77777777" w:rsidR="0013102F" w:rsidRPr="00EF49A0" w:rsidRDefault="0013102F" w:rsidP="00240805">
      <w:pPr>
        <w:overflowPunct w:val="0"/>
        <w:autoSpaceDE w:val="0"/>
        <w:autoSpaceDN w:val="0"/>
        <w:adjustRightInd w:val="0"/>
        <w:spacing w:after="0" w:line="240" w:lineRule="auto"/>
        <w:jc w:val="both"/>
        <w:outlineLvl w:val="0"/>
        <w:rPr>
          <w:rFonts w:ascii="Arial" w:eastAsia="Times New Roman" w:hAnsi="Arial" w:cs="Arial"/>
          <w:lang w:eastAsia="cs-CZ"/>
        </w:rPr>
      </w:pPr>
    </w:p>
    <w:p w14:paraId="456EE255" w14:textId="77777777" w:rsidR="0013102F" w:rsidRPr="00240805" w:rsidRDefault="0013102F" w:rsidP="0013102F">
      <w:pPr>
        <w:spacing w:after="120" w:line="240" w:lineRule="auto"/>
        <w:jc w:val="center"/>
        <w:rPr>
          <w:rFonts w:ascii="Arial" w:eastAsia="Times New Roman" w:hAnsi="Arial" w:cs="Arial"/>
          <w:b/>
          <w:spacing w:val="56"/>
          <w:sz w:val="36"/>
          <w:szCs w:val="36"/>
          <w:lang w:eastAsia="cs-CZ"/>
        </w:rPr>
      </w:pPr>
      <w:r w:rsidRPr="00240805">
        <w:rPr>
          <w:rFonts w:ascii="Arial" w:eastAsia="Times New Roman" w:hAnsi="Arial" w:cs="Arial"/>
          <w:b/>
          <w:spacing w:val="56"/>
          <w:sz w:val="36"/>
          <w:szCs w:val="36"/>
          <w:lang w:eastAsia="cs-CZ"/>
        </w:rPr>
        <w:t>ROZHODNUTÍ</w:t>
      </w:r>
    </w:p>
    <w:p w14:paraId="49EDB2BE" w14:textId="77777777" w:rsidR="00A40649" w:rsidRPr="00240805" w:rsidRDefault="0013102F" w:rsidP="00CD3A86">
      <w:pPr>
        <w:tabs>
          <w:tab w:val="left" w:pos="993"/>
        </w:tabs>
        <w:overflowPunct w:val="0"/>
        <w:autoSpaceDE w:val="0"/>
        <w:autoSpaceDN w:val="0"/>
        <w:adjustRightInd w:val="0"/>
        <w:spacing w:after="240" w:line="240" w:lineRule="auto"/>
        <w:jc w:val="center"/>
        <w:rPr>
          <w:rFonts w:ascii="Arial" w:eastAsia="Times New Roman" w:hAnsi="Arial" w:cs="Arial"/>
          <w:sz w:val="24"/>
          <w:szCs w:val="24"/>
          <w:lang w:eastAsia="cs-CZ"/>
        </w:rPr>
      </w:pPr>
      <w:r w:rsidRPr="00240805">
        <w:rPr>
          <w:rFonts w:ascii="Arial" w:eastAsia="Times New Roman" w:hAnsi="Arial" w:cs="Arial"/>
          <w:b/>
          <w:spacing w:val="56"/>
          <w:sz w:val="24"/>
          <w:szCs w:val="24"/>
          <w:lang w:eastAsia="cs-CZ"/>
        </w:rPr>
        <w:t>o zařazení na služební místo</w:t>
      </w:r>
    </w:p>
    <w:p w14:paraId="3EEEF106" w14:textId="6BD3CA9E" w:rsidR="00A40649" w:rsidRPr="00EF49A0" w:rsidRDefault="00FA0135" w:rsidP="00834B9B">
      <w:pPr>
        <w:spacing w:after="0" w:line="240" w:lineRule="auto"/>
        <w:jc w:val="both"/>
        <w:rPr>
          <w:rFonts w:ascii="Arial" w:eastAsia="Times New Roman" w:hAnsi="Arial" w:cs="Arial"/>
          <w:lang w:eastAsia="cs-CZ"/>
        </w:rPr>
      </w:pPr>
      <w:r w:rsidRPr="00240805">
        <w:rPr>
          <w:rFonts w:ascii="Arial" w:eastAsia="Times New Roman" w:hAnsi="Arial" w:cs="Arial"/>
          <w:i/>
          <w:color w:val="FF0000"/>
          <w:lang w:eastAsia="cs-CZ"/>
        </w:rPr>
        <w:t>(Označení služebního orgánu)</w:t>
      </w:r>
      <w:r w:rsidR="009D5E9F" w:rsidRPr="00EF49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 xml:space="preserve">jako příslušný </w:t>
      </w:r>
      <w:r w:rsidRPr="00EF49A0">
        <w:rPr>
          <w:rFonts w:ascii="Arial" w:eastAsia="Times New Roman" w:hAnsi="Arial" w:cs="Arial"/>
        </w:rPr>
        <w:t xml:space="preserve">služební orgán podle § 162 odst. </w:t>
      </w:r>
      <w:r w:rsidR="00E41232">
        <w:rPr>
          <w:rFonts w:ascii="Arial" w:eastAsia="Times New Roman" w:hAnsi="Arial" w:cs="Arial"/>
        </w:rPr>
        <w:t>1</w:t>
      </w:r>
      <w:r w:rsidRPr="00EF49A0">
        <w:rPr>
          <w:rFonts w:ascii="Arial" w:eastAsia="Times New Roman" w:hAnsi="Arial" w:cs="Arial"/>
        </w:rPr>
        <w:t xml:space="preserve"> ve spojení s § 10 odst. 1 písm. </w:t>
      </w:r>
      <w:r w:rsidRPr="00EF49A0">
        <w:rPr>
          <w:rFonts w:ascii="Arial" w:eastAsia="Times New Roman" w:hAnsi="Arial" w:cs="Arial"/>
          <w:color w:val="FF0000"/>
        </w:rPr>
        <w:t>x</w:t>
      </w:r>
      <w:r w:rsidRPr="00EF49A0">
        <w:rPr>
          <w:rFonts w:ascii="Arial" w:eastAsia="Times New Roman" w:hAnsi="Arial" w:cs="Arial"/>
        </w:rPr>
        <w:t>)</w:t>
      </w:r>
      <w:r w:rsidRPr="00EF49A0">
        <w:rPr>
          <w:rFonts w:ascii="Arial" w:eastAsia="Times New Roman" w:hAnsi="Arial" w:cs="Arial"/>
          <w:color w:val="FF0000"/>
        </w:rPr>
        <w:t xml:space="preserve"> </w:t>
      </w:r>
      <w:r w:rsidR="00F0098A" w:rsidRPr="00365625">
        <w:rPr>
          <w:rFonts w:ascii="Arial" w:eastAsia="Times New Roman" w:hAnsi="Arial" w:cs="Arial"/>
        </w:rPr>
        <w:t xml:space="preserve">a </w:t>
      </w:r>
      <w:r w:rsidR="00F0098A" w:rsidRPr="00DA49D9">
        <w:rPr>
          <w:rFonts w:ascii="Arial" w:eastAsia="Times New Roman" w:hAnsi="Arial" w:cs="Arial"/>
        </w:rPr>
        <w:t>§ 49 odst. 3 věty druhé</w:t>
      </w:r>
      <w:r w:rsidR="00F0098A" w:rsidRPr="00DA49D9">
        <w:rPr>
          <w:rFonts w:ascii="Arial" w:eastAsia="Times New Roman" w:hAnsi="Arial" w:cs="Arial"/>
          <w:lang w:eastAsia="cs-CZ"/>
        </w:rPr>
        <w:t xml:space="preserve"> </w:t>
      </w:r>
      <w:r w:rsidRPr="00DA49D9">
        <w:rPr>
          <w:rFonts w:ascii="Arial" w:eastAsia="Times New Roman" w:hAnsi="Arial" w:cs="Arial"/>
          <w:lang w:eastAsia="cs-CZ"/>
        </w:rPr>
        <w:t>zákona</w:t>
      </w:r>
      <w:r w:rsidRPr="00EF49A0">
        <w:rPr>
          <w:rFonts w:ascii="Arial" w:eastAsia="Times New Roman" w:hAnsi="Arial" w:cs="Arial"/>
          <w:lang w:eastAsia="cs-CZ"/>
        </w:rPr>
        <w:t xml:space="preserve"> č. 234/2014 Sb., o státní službě</w:t>
      </w:r>
      <w:r w:rsidR="00006A56">
        <w:rPr>
          <w:rFonts w:ascii="Arial" w:eastAsia="Times New Roman" w:hAnsi="Arial" w:cs="Arial"/>
          <w:lang w:eastAsia="cs-CZ"/>
        </w:rPr>
        <w:t xml:space="preserve">, </w:t>
      </w:r>
      <w:r w:rsidR="007F2B9E">
        <w:rPr>
          <w:rFonts w:ascii="Arial" w:eastAsia="Times New Roman" w:hAnsi="Arial" w:cs="Arial"/>
        </w:rPr>
        <w:t>ve </w:t>
      </w:r>
      <w:r w:rsidR="00006A56">
        <w:rPr>
          <w:rFonts w:ascii="Arial" w:eastAsia="Times New Roman" w:hAnsi="Arial" w:cs="Arial"/>
        </w:rPr>
        <w:t>znění pozdějších předpisů</w:t>
      </w:r>
      <w:r w:rsidRPr="00EF49A0">
        <w:rPr>
          <w:rFonts w:ascii="Arial" w:eastAsia="Times New Roman" w:hAnsi="Arial" w:cs="Arial"/>
          <w:lang w:eastAsia="cs-CZ"/>
        </w:rPr>
        <w:t xml:space="preserve"> (dále jen „z</w:t>
      </w:r>
      <w:r w:rsidR="00ED2939">
        <w:rPr>
          <w:rFonts w:ascii="Arial" w:eastAsia="Times New Roman" w:hAnsi="Arial" w:cs="Arial"/>
          <w:lang w:eastAsia="cs-CZ"/>
        </w:rPr>
        <w:t>ákon o státní službě“), ve věci</w:t>
      </w:r>
      <w:r w:rsidR="00ED2939" w:rsidRPr="00103F73">
        <w:rPr>
          <w:rFonts w:ascii="Arial" w:eastAsia="Times New Roman" w:hAnsi="Arial" w:cs="Arial"/>
          <w:lang w:eastAsia="cs-CZ"/>
        </w:rPr>
        <w:t xml:space="preserve"> služby </w:t>
      </w:r>
      <w:r w:rsidRPr="008D4B18">
        <w:rPr>
          <w:rFonts w:ascii="Arial" w:eastAsia="Times New Roman" w:hAnsi="Arial" w:cs="Arial"/>
          <w:color w:val="FF0000"/>
          <w:lang w:eastAsia="cs-CZ"/>
        </w:rPr>
        <w:t>státního</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zaměstnance/státní zaměstnankyně</w:t>
      </w:r>
      <w:r w:rsidRPr="00EF49A0">
        <w:rPr>
          <w:rFonts w:ascii="Arial" w:eastAsia="Times New Roman" w:hAnsi="Arial" w:cs="Arial"/>
          <w:lang w:eastAsia="cs-CZ"/>
        </w:rPr>
        <w:t xml:space="preserve"> </w:t>
      </w:r>
      <w:r w:rsidRPr="00EF49A0">
        <w:rPr>
          <w:rFonts w:ascii="Arial" w:hAnsi="Arial" w:cs="Arial"/>
          <w:color w:val="FF0000"/>
        </w:rPr>
        <w:t xml:space="preserve">pana/paní </w:t>
      </w:r>
      <w:r w:rsidRPr="00EF49A0">
        <w:rPr>
          <w:rFonts w:ascii="Arial" w:hAnsi="Arial" w:cs="Arial"/>
          <w:b/>
          <w:color w:val="FF0000"/>
        </w:rPr>
        <w:t>Tit</w:t>
      </w:r>
      <w:r w:rsidR="00006A56">
        <w:rPr>
          <w:rFonts w:ascii="Arial" w:hAnsi="Arial" w:cs="Arial"/>
          <w:b/>
          <w:color w:val="FF0000"/>
        </w:rPr>
        <w:t>u</w:t>
      </w:r>
      <w:r w:rsidRPr="00EF49A0">
        <w:rPr>
          <w:rFonts w:ascii="Arial" w:hAnsi="Arial" w:cs="Arial"/>
          <w:b/>
          <w:color w:val="FF0000"/>
        </w:rPr>
        <w:t>l Jméno Příjmení</w:t>
      </w:r>
      <w:r w:rsidRPr="00A733B1">
        <w:rPr>
          <w:rFonts w:ascii="Arial" w:eastAsia="Times New Roman" w:hAnsi="Arial" w:cs="Arial"/>
          <w:lang w:eastAsia="cs-CZ"/>
        </w:rPr>
        <w:t>,</w:t>
      </w:r>
      <w:r w:rsidRPr="00EF49A0">
        <w:rPr>
          <w:rFonts w:ascii="Arial" w:eastAsia="Times New Roman" w:hAnsi="Arial" w:cs="Arial"/>
          <w:lang w:eastAsia="cs-CZ"/>
        </w:rPr>
        <w:t xml:space="preserve"> </w:t>
      </w:r>
      <w:r w:rsidRPr="00EF49A0">
        <w:rPr>
          <w:rFonts w:ascii="Arial" w:eastAsia="Times New Roman" w:hAnsi="Arial" w:cs="Arial"/>
          <w:color w:val="FF0000"/>
        </w:rPr>
        <w:t xml:space="preserve">narozeného/narozené </w:t>
      </w:r>
      <w:r w:rsidRPr="00EF49A0">
        <w:rPr>
          <w:rFonts w:ascii="Arial" w:eastAsia="Times New Roman" w:hAnsi="Arial" w:cs="Arial"/>
        </w:rPr>
        <w:t xml:space="preserve">dne </w:t>
      </w:r>
      <w:r w:rsidRPr="00EF49A0">
        <w:rPr>
          <w:rFonts w:ascii="Arial" w:eastAsia="Times New Roman" w:hAnsi="Arial" w:cs="Arial"/>
          <w:color w:val="FF0000"/>
        </w:rPr>
        <w:t>X. měsíc 19XX</w:t>
      </w:r>
      <w:r w:rsidRPr="00EF49A0">
        <w:rPr>
          <w:rFonts w:ascii="Arial" w:eastAsia="Times New Roman" w:hAnsi="Arial" w:cs="Arial"/>
        </w:rPr>
        <w:t xml:space="preserve"> v </w:t>
      </w:r>
      <w:r w:rsidRPr="00EF49A0">
        <w:rPr>
          <w:rFonts w:ascii="Arial" w:eastAsia="Times New Roman" w:hAnsi="Arial" w:cs="Arial"/>
          <w:color w:val="FF0000"/>
        </w:rPr>
        <w:t>Město</w:t>
      </w:r>
      <w:r w:rsidRPr="00EF49A0">
        <w:rPr>
          <w:rFonts w:ascii="Arial" w:eastAsia="Times New Roman" w:hAnsi="Arial" w:cs="Arial"/>
        </w:rPr>
        <w:t xml:space="preserve">, trvale bytem </w:t>
      </w:r>
      <w:r w:rsidRPr="00EF49A0">
        <w:rPr>
          <w:rFonts w:ascii="Arial" w:eastAsia="Times New Roman" w:hAnsi="Arial" w:cs="Arial"/>
          <w:color w:val="FF0000"/>
          <w:lang w:eastAsia="cs-CZ"/>
        </w:rPr>
        <w:t>Ulice č.p.</w:t>
      </w:r>
      <w:r w:rsidRPr="00EF49A0">
        <w:rPr>
          <w:rFonts w:ascii="Arial" w:eastAsia="Times New Roman" w:hAnsi="Arial" w:cs="Arial"/>
          <w:color w:val="FF0000"/>
        </w:rPr>
        <w:t>, PSČ Město</w:t>
      </w:r>
      <w:r w:rsidRPr="00EF49A0">
        <w:rPr>
          <w:rFonts w:ascii="Arial" w:eastAsia="Times New Roman" w:hAnsi="Arial" w:cs="Arial"/>
          <w:lang w:eastAsia="cs-CZ"/>
        </w:rPr>
        <w:t xml:space="preserve"> (dále jen „státní </w:t>
      </w:r>
      <w:r w:rsidRPr="00EF49A0">
        <w:rPr>
          <w:rFonts w:ascii="Arial" w:eastAsia="Times New Roman" w:hAnsi="Arial" w:cs="Arial"/>
          <w:color w:val="FF0000"/>
          <w:lang w:eastAsia="cs-CZ"/>
        </w:rPr>
        <w:t>zaměstnanec/zaměstnankyně</w:t>
      </w:r>
      <w:r w:rsidRPr="00EF49A0">
        <w:rPr>
          <w:rFonts w:ascii="Arial" w:eastAsia="Times New Roman" w:hAnsi="Arial" w:cs="Arial"/>
          <w:lang w:eastAsia="cs-CZ"/>
        </w:rPr>
        <w:t>“), rozhodl takto:</w:t>
      </w:r>
    </w:p>
    <w:p w14:paraId="6FA15063" w14:textId="77777777" w:rsidR="0013102F" w:rsidRPr="00EF49A0" w:rsidRDefault="0013102F" w:rsidP="000E3B15">
      <w:pPr>
        <w:spacing w:after="0" w:line="240" w:lineRule="auto"/>
        <w:contextualSpacing/>
        <w:jc w:val="both"/>
        <w:rPr>
          <w:rFonts w:ascii="Arial" w:hAnsi="Arial" w:cs="Arial"/>
          <w:b/>
        </w:rPr>
      </w:pPr>
    </w:p>
    <w:p w14:paraId="1A95E4AC" w14:textId="77777777" w:rsidR="00FA0135" w:rsidRPr="00FD131F" w:rsidRDefault="00FA0135" w:rsidP="00FA0135">
      <w:pPr>
        <w:pStyle w:val="Odstavecseseznamem"/>
        <w:numPr>
          <w:ilvl w:val="0"/>
          <w:numId w:val="14"/>
        </w:numPr>
        <w:ind w:left="709" w:hanging="349"/>
        <w:jc w:val="both"/>
        <w:rPr>
          <w:sz w:val="22"/>
          <w:szCs w:val="22"/>
        </w:rPr>
      </w:pPr>
      <w:r w:rsidRPr="00EF49A0">
        <w:rPr>
          <w:rFonts w:ascii="Arial" w:hAnsi="Arial" w:cs="Arial"/>
          <w:b/>
          <w:sz w:val="22"/>
          <w:szCs w:val="22"/>
        </w:rPr>
        <w:t>podle § 49</w:t>
      </w:r>
      <w:r w:rsidR="00D77F31">
        <w:rPr>
          <w:rFonts w:ascii="Arial" w:hAnsi="Arial" w:cs="Arial"/>
          <w:b/>
          <w:sz w:val="22"/>
          <w:szCs w:val="22"/>
        </w:rPr>
        <w:t xml:space="preserve"> odst. </w:t>
      </w:r>
      <w:r w:rsidR="00F0098A">
        <w:rPr>
          <w:rFonts w:ascii="Arial" w:hAnsi="Arial" w:cs="Arial"/>
          <w:b/>
          <w:sz w:val="22"/>
          <w:szCs w:val="22"/>
        </w:rPr>
        <w:t>3</w:t>
      </w:r>
      <w:r w:rsidR="00D77F31">
        <w:rPr>
          <w:rFonts w:ascii="Arial" w:hAnsi="Arial" w:cs="Arial"/>
          <w:b/>
          <w:color w:val="FF0000"/>
          <w:sz w:val="22"/>
          <w:szCs w:val="22"/>
        </w:rPr>
        <w:t xml:space="preserve"> </w:t>
      </w:r>
      <w:r w:rsidRPr="00EF49A0">
        <w:rPr>
          <w:rFonts w:ascii="Arial" w:hAnsi="Arial" w:cs="Arial"/>
          <w:b/>
          <w:sz w:val="22"/>
          <w:szCs w:val="22"/>
        </w:rPr>
        <w:t xml:space="preserve">zákona o státní službě se státní </w:t>
      </w:r>
      <w:r w:rsidRPr="00EF49A0">
        <w:rPr>
          <w:rFonts w:ascii="Arial" w:hAnsi="Arial" w:cs="Arial"/>
          <w:b/>
          <w:color w:val="FF0000"/>
          <w:sz w:val="22"/>
          <w:szCs w:val="22"/>
        </w:rPr>
        <w:t>zaměstnanec/zaměstnankyně</w:t>
      </w:r>
      <w:r w:rsidRPr="00EF49A0">
        <w:rPr>
          <w:rFonts w:ascii="Arial" w:hAnsi="Arial" w:cs="Arial"/>
          <w:b/>
          <w:sz w:val="22"/>
          <w:szCs w:val="22"/>
        </w:rPr>
        <w:t xml:space="preserv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Pr="00EF49A0">
        <w:rPr>
          <w:rFonts w:ascii="Arial" w:hAnsi="Arial" w:cs="Arial"/>
          <w:b/>
          <w:sz w:val="22"/>
          <w:szCs w:val="22"/>
        </w:rPr>
        <w:t xml:space="preserve"> zařazuje</w:t>
      </w:r>
    </w:p>
    <w:p w14:paraId="037253F5"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na služební místo: </w:t>
      </w:r>
      <w:r w:rsidRPr="00EF49A0">
        <w:rPr>
          <w:rFonts w:ascii="Arial" w:hAnsi="Arial" w:cs="Arial"/>
          <w:b/>
          <w:i/>
          <w:color w:val="FF0000"/>
          <w:sz w:val="22"/>
          <w:szCs w:val="22"/>
        </w:rPr>
        <w:t>(označení služebního místa)</w:t>
      </w:r>
      <w:r w:rsidRPr="00EF49A0">
        <w:rPr>
          <w:rStyle w:val="Znakapoznpodarou"/>
          <w:rFonts w:ascii="Arial" w:hAnsi="Arial" w:cs="Arial"/>
          <w:b/>
          <w:color w:val="FF0000"/>
          <w:sz w:val="22"/>
          <w:szCs w:val="22"/>
        </w:rPr>
        <w:footnoteReference w:id="3"/>
      </w:r>
      <w:r w:rsidRPr="00EF49A0">
        <w:rPr>
          <w:rFonts w:ascii="Arial" w:hAnsi="Arial" w:cs="Arial"/>
          <w:b/>
          <w:sz w:val="22"/>
          <w:szCs w:val="22"/>
        </w:rPr>
        <w:t xml:space="preserve">, s výkonem služby </w:t>
      </w:r>
      <w:r w:rsidRPr="00EF49A0">
        <w:rPr>
          <w:rFonts w:ascii="Arial" w:hAnsi="Arial" w:cs="Arial"/>
          <w:b/>
          <w:color w:val="FF0000"/>
          <w:sz w:val="22"/>
          <w:szCs w:val="22"/>
        </w:rPr>
        <w:t>na/v </w:t>
      </w:r>
      <w:r w:rsidRPr="00EF49A0">
        <w:rPr>
          <w:rFonts w:ascii="Arial" w:hAnsi="Arial" w:cs="Arial"/>
          <w:b/>
          <w:i/>
          <w:color w:val="FF0000"/>
          <w:sz w:val="22"/>
          <w:szCs w:val="22"/>
        </w:rPr>
        <w:t>(označení služebního úřadu</w:t>
      </w:r>
      <w:r w:rsidRPr="00EF49A0">
        <w:rPr>
          <w:rFonts w:ascii="Arial" w:hAnsi="Arial" w:cs="Arial"/>
          <w:b/>
          <w:color w:val="FF0000"/>
          <w:sz w:val="22"/>
          <w:szCs w:val="22"/>
        </w:rPr>
        <w:t>)</w:t>
      </w:r>
      <w:r w:rsidRPr="00EF49A0">
        <w:rPr>
          <w:rFonts w:ascii="Arial" w:hAnsi="Arial" w:cs="Arial"/>
          <w:b/>
          <w:sz w:val="22"/>
          <w:szCs w:val="22"/>
        </w:rPr>
        <w:t>,</w:t>
      </w:r>
    </w:p>
    <w:p w14:paraId="540B9DB1"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v </w:t>
      </w:r>
      <w:r w:rsidRPr="00EF49A0">
        <w:rPr>
          <w:rFonts w:ascii="Arial" w:hAnsi="Arial" w:cs="Arial"/>
          <w:b/>
          <w:color w:val="FF0000"/>
          <w:sz w:val="22"/>
          <w:szCs w:val="22"/>
        </w:rPr>
        <w:t xml:space="preserve">oboru/oborech </w:t>
      </w:r>
      <w:r w:rsidRPr="00EF49A0">
        <w:rPr>
          <w:rFonts w:ascii="Arial" w:hAnsi="Arial" w:cs="Arial"/>
          <w:b/>
          <w:sz w:val="22"/>
          <w:szCs w:val="22"/>
        </w:rPr>
        <w:t xml:space="preserve">služby: </w:t>
      </w:r>
      <w:r w:rsidRPr="00EF49A0">
        <w:rPr>
          <w:rFonts w:ascii="Arial" w:hAnsi="Arial" w:cs="Arial"/>
          <w:b/>
          <w:i/>
          <w:color w:val="FF0000"/>
          <w:sz w:val="22"/>
          <w:szCs w:val="22"/>
        </w:rPr>
        <w:t>(označení oboru/oborů služby)</w:t>
      </w:r>
      <w:r w:rsidRPr="00EF49A0">
        <w:rPr>
          <w:rFonts w:ascii="Arial" w:hAnsi="Arial" w:cs="Arial"/>
          <w:b/>
          <w:sz w:val="22"/>
          <w:szCs w:val="22"/>
        </w:rPr>
        <w:t>,</w:t>
      </w:r>
    </w:p>
    <w:p w14:paraId="5CAD7846" w14:textId="77777777" w:rsidR="00FA0135" w:rsidRPr="00FD131F" w:rsidRDefault="00FA0135" w:rsidP="00CD3A86">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službou na služebním místě na dobu </w:t>
      </w:r>
      <w:r w:rsidRPr="00EF49A0">
        <w:rPr>
          <w:rFonts w:ascii="Arial" w:hAnsi="Arial" w:cs="Arial"/>
          <w:b/>
          <w:color w:val="FF0000"/>
          <w:sz w:val="22"/>
          <w:szCs w:val="22"/>
        </w:rPr>
        <w:t xml:space="preserve">určitou s trváním do X. měsíc </w:t>
      </w:r>
      <w:r w:rsidRPr="00EF49A0">
        <w:rPr>
          <w:rFonts w:ascii="Arial" w:hAnsi="Arial" w:cs="Arial"/>
          <w:b/>
          <w:sz w:val="22"/>
          <w:szCs w:val="22"/>
        </w:rPr>
        <w:t>20</w:t>
      </w:r>
      <w:r w:rsidRPr="00EF49A0">
        <w:rPr>
          <w:rFonts w:ascii="Arial" w:hAnsi="Arial" w:cs="Arial"/>
          <w:b/>
          <w:color w:val="FF0000"/>
          <w:sz w:val="22"/>
          <w:szCs w:val="22"/>
        </w:rPr>
        <w:t>XX / neurčitou</w:t>
      </w:r>
      <w:r w:rsidRPr="00EF49A0">
        <w:rPr>
          <w:rFonts w:ascii="Arial" w:hAnsi="Arial" w:cs="Arial"/>
          <w:b/>
          <w:sz w:val="22"/>
          <w:szCs w:val="22"/>
        </w:rPr>
        <w:t>,</w:t>
      </w:r>
    </w:p>
    <w:p w14:paraId="03C95005" w14:textId="77777777" w:rsidR="00E41232" w:rsidRPr="00EF49A0" w:rsidRDefault="00FA0135" w:rsidP="00E41232">
      <w:pPr>
        <w:pStyle w:val="Odstavecseseznamem"/>
        <w:numPr>
          <w:ilvl w:val="0"/>
          <w:numId w:val="13"/>
        </w:numPr>
        <w:ind w:left="1134" w:hanging="425"/>
        <w:jc w:val="both"/>
        <w:outlineLvl w:val="0"/>
        <w:rPr>
          <w:rFonts w:ascii="Arial" w:hAnsi="Arial" w:cs="Arial"/>
          <w:b/>
          <w:sz w:val="22"/>
          <w:szCs w:val="22"/>
        </w:rPr>
      </w:pPr>
      <w:r w:rsidRPr="00E41232">
        <w:rPr>
          <w:rFonts w:ascii="Arial" w:hAnsi="Arial" w:cs="Arial"/>
          <w:b/>
          <w:sz w:val="22"/>
          <w:szCs w:val="22"/>
        </w:rPr>
        <w:t xml:space="preserve">se služebním označením: </w:t>
      </w:r>
      <w:bookmarkStart w:id="0" w:name="_Hlk187394389"/>
      <w:r w:rsidR="00E41232" w:rsidRPr="00EF49A0">
        <w:rPr>
          <w:rFonts w:ascii="Arial" w:hAnsi="Arial" w:cs="Arial"/>
          <w:b/>
          <w:i/>
          <w:color w:val="FF0000"/>
          <w:sz w:val="22"/>
          <w:szCs w:val="22"/>
        </w:rPr>
        <w:t>(</w:t>
      </w:r>
      <w:r w:rsidR="00E41232" w:rsidRPr="00195525">
        <w:rPr>
          <w:rFonts w:ascii="Arial" w:hAnsi="Arial" w:cs="Arial"/>
          <w:b/>
          <w:i/>
          <w:color w:val="FF0000"/>
          <w:sz w:val="22"/>
          <w:szCs w:val="22"/>
        </w:rPr>
        <w:t>referent/rada</w:t>
      </w:r>
      <w:r w:rsidR="00E41232">
        <w:rPr>
          <w:rFonts w:ascii="Arial" w:hAnsi="Arial" w:cs="Arial"/>
          <w:b/>
          <w:i/>
          <w:color w:val="FF0000"/>
          <w:sz w:val="22"/>
          <w:szCs w:val="22"/>
        </w:rPr>
        <w:t>/ministerský rada</w:t>
      </w:r>
      <w:r w:rsidR="00E41232" w:rsidRPr="00EF49A0">
        <w:rPr>
          <w:rFonts w:ascii="Arial" w:hAnsi="Arial" w:cs="Arial"/>
          <w:b/>
          <w:i/>
          <w:color w:val="FF0000"/>
          <w:sz w:val="22"/>
          <w:szCs w:val="22"/>
        </w:rPr>
        <w:t>)</w:t>
      </w:r>
      <w:r w:rsidR="00E41232" w:rsidRPr="00EF49A0">
        <w:rPr>
          <w:rFonts w:ascii="Arial" w:hAnsi="Arial" w:cs="Arial"/>
          <w:b/>
          <w:sz w:val="22"/>
          <w:szCs w:val="22"/>
        </w:rPr>
        <w:t>,</w:t>
      </w:r>
      <w:bookmarkEnd w:id="0"/>
    </w:p>
    <w:p w14:paraId="4A073C0E" w14:textId="5D0F7EDF" w:rsidR="00FA0135" w:rsidRPr="00E41232" w:rsidRDefault="00FA0135" w:rsidP="00BB40E1">
      <w:pPr>
        <w:pStyle w:val="Odstavecseseznamem"/>
        <w:numPr>
          <w:ilvl w:val="0"/>
          <w:numId w:val="13"/>
        </w:numPr>
        <w:ind w:left="1134" w:hanging="425"/>
        <w:jc w:val="both"/>
        <w:outlineLvl w:val="0"/>
        <w:rPr>
          <w:rFonts w:ascii="Arial" w:hAnsi="Arial" w:cs="Arial"/>
          <w:b/>
          <w:sz w:val="22"/>
          <w:szCs w:val="22"/>
        </w:rPr>
      </w:pPr>
      <w:r w:rsidRPr="00E41232">
        <w:rPr>
          <w:rFonts w:ascii="Arial" w:hAnsi="Arial" w:cs="Arial"/>
          <w:b/>
          <w:color w:val="000000"/>
          <w:sz w:val="22"/>
          <w:szCs w:val="22"/>
        </w:rPr>
        <w:lastRenderedPageBreak/>
        <w:t xml:space="preserve">se služebním působištěm v </w:t>
      </w:r>
      <w:r w:rsidRPr="00E41232">
        <w:rPr>
          <w:rFonts w:ascii="Arial" w:hAnsi="Arial" w:cs="Arial"/>
          <w:b/>
          <w:i/>
          <w:color w:val="FF0000"/>
          <w:sz w:val="22"/>
          <w:szCs w:val="22"/>
        </w:rPr>
        <w:t>(např. Praze)</w:t>
      </w:r>
      <w:r w:rsidRPr="00E41232">
        <w:rPr>
          <w:rFonts w:ascii="Arial" w:hAnsi="Arial" w:cs="Arial"/>
          <w:b/>
          <w:sz w:val="22"/>
          <w:szCs w:val="22"/>
        </w:rPr>
        <w:t>,</w:t>
      </w:r>
    </w:p>
    <w:p w14:paraId="1297B244" w14:textId="249230CF"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 nástupem do služby na služebním místě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007F2B9E">
        <w:rPr>
          <w:rStyle w:val="Znakapoznpodarou"/>
          <w:rFonts w:ascii="Arial" w:hAnsi="Arial" w:cs="Arial"/>
          <w:b/>
          <w:color w:val="FF0000"/>
          <w:sz w:val="22"/>
          <w:szCs w:val="22"/>
        </w:rPr>
        <w:footnoteReference w:id="4"/>
      </w:r>
      <w:r w:rsidRPr="00EF49A0">
        <w:rPr>
          <w:rFonts w:ascii="Arial" w:hAnsi="Arial" w:cs="Arial"/>
          <w:b/>
          <w:sz w:val="22"/>
          <w:szCs w:val="22"/>
        </w:rPr>
        <w:t>.</w:t>
      </w:r>
    </w:p>
    <w:p w14:paraId="609E91A0" w14:textId="77777777" w:rsidR="00FA0135" w:rsidRPr="00EF49A0" w:rsidRDefault="00FA0135" w:rsidP="00FA0135">
      <w:pPr>
        <w:pStyle w:val="Odstavecseseznamem"/>
        <w:ind w:left="1134"/>
        <w:jc w:val="both"/>
        <w:outlineLvl w:val="0"/>
        <w:rPr>
          <w:rFonts w:ascii="Arial" w:hAnsi="Arial" w:cs="Arial"/>
          <w:b/>
          <w:sz w:val="22"/>
          <w:szCs w:val="22"/>
        </w:rPr>
      </w:pPr>
    </w:p>
    <w:p w14:paraId="3E45866F" w14:textId="23B022C8" w:rsidR="00FA0135" w:rsidRPr="00EF49A0" w:rsidRDefault="00FA0135" w:rsidP="00FA0135">
      <w:pPr>
        <w:pStyle w:val="Odstavecseseznamem"/>
        <w:numPr>
          <w:ilvl w:val="0"/>
          <w:numId w:val="15"/>
        </w:numPr>
        <w:jc w:val="both"/>
        <w:rPr>
          <w:rFonts w:ascii="Arial" w:hAnsi="Arial" w:cs="Arial"/>
          <w:b/>
          <w:color w:val="FF0000"/>
          <w:sz w:val="22"/>
          <w:szCs w:val="22"/>
        </w:rPr>
      </w:pPr>
      <w:r w:rsidRPr="00EF49A0">
        <w:rPr>
          <w:rFonts w:ascii="Arial" w:hAnsi="Arial" w:cs="Arial"/>
          <w:b/>
          <w:sz w:val="22"/>
          <w:szCs w:val="22"/>
        </w:rPr>
        <w:t xml:space="preserve">Doba trvání služebního poměru </w:t>
      </w:r>
      <w:r w:rsidRPr="00EF49A0">
        <w:rPr>
          <w:rFonts w:ascii="Arial" w:hAnsi="Arial" w:cs="Arial"/>
          <w:b/>
          <w:color w:val="FF0000"/>
          <w:sz w:val="22"/>
          <w:szCs w:val="22"/>
        </w:rPr>
        <w:t>státního zaměstnance/státní zaměstnankyně</w:t>
      </w:r>
      <w:r w:rsidRPr="00EF49A0">
        <w:rPr>
          <w:rFonts w:ascii="Arial" w:hAnsi="Arial" w:cs="Arial"/>
          <w:b/>
          <w:sz w:val="22"/>
          <w:szCs w:val="22"/>
        </w:rPr>
        <w:t xml:space="preserve"> na</w:t>
      </w:r>
      <w:r w:rsidR="007F2B9E">
        <w:rPr>
          <w:rFonts w:ascii="Arial" w:hAnsi="Arial" w:cs="Arial"/>
          <w:b/>
          <w:sz w:val="22"/>
          <w:szCs w:val="22"/>
        </w:rPr>
        <w:t> </w:t>
      </w:r>
      <w:r w:rsidRPr="00EF49A0">
        <w:rPr>
          <w:rFonts w:ascii="Arial" w:hAnsi="Arial" w:cs="Arial"/>
          <w:b/>
          <w:sz w:val="22"/>
          <w:szCs w:val="22"/>
        </w:rPr>
        <w:t>dobu</w:t>
      </w:r>
      <w:r w:rsidRPr="00EF49A0">
        <w:rPr>
          <w:rFonts w:ascii="Arial" w:hAnsi="Arial" w:cs="Arial"/>
          <w:b/>
          <w:color w:val="FF0000"/>
          <w:sz w:val="22"/>
          <w:szCs w:val="22"/>
        </w:rPr>
        <w:t xml:space="preserve"> určitou do X. měsíc 20XX / neurčitou</w:t>
      </w:r>
      <w:r w:rsidRPr="00EF49A0">
        <w:rPr>
          <w:rFonts w:ascii="Arial" w:hAnsi="Arial" w:cs="Arial"/>
          <w:b/>
          <w:sz w:val="22"/>
          <w:szCs w:val="22"/>
        </w:rPr>
        <w:t>, stanovená rozhodnutím</w:t>
      </w:r>
      <w:r w:rsidR="00667681">
        <w:rPr>
          <w:rFonts w:ascii="Arial" w:hAnsi="Arial" w:cs="Arial"/>
          <w:b/>
          <w:sz w:val="22"/>
          <w:szCs w:val="22"/>
        </w:rPr>
        <w:t>,</w:t>
      </w:r>
      <w:r w:rsidRPr="00EF49A0">
        <w:rPr>
          <w:rFonts w:ascii="Arial" w:hAnsi="Arial" w:cs="Arial"/>
          <w:b/>
          <w:sz w:val="22"/>
          <w:szCs w:val="22"/>
        </w:rPr>
        <w:t xml:space="preserve"> č.</w:t>
      </w:r>
      <w:r w:rsidR="007F2B9E">
        <w:rPr>
          <w:rFonts w:ascii="Arial" w:hAnsi="Arial" w:cs="Arial"/>
          <w:b/>
          <w:sz w:val="22"/>
          <w:szCs w:val="22"/>
        </w:rPr>
        <w:t xml:space="preserve"> </w:t>
      </w:r>
      <w:r w:rsidRPr="00EF49A0">
        <w:rPr>
          <w:rFonts w:ascii="Arial" w:hAnsi="Arial" w:cs="Arial"/>
          <w:b/>
          <w:sz w:val="22"/>
          <w:szCs w:val="22"/>
        </w:rPr>
        <w:t xml:space="preserve">j. </w:t>
      </w:r>
      <w:r w:rsidRPr="00EF49A0">
        <w:rPr>
          <w:rFonts w:ascii="Arial" w:hAnsi="Arial" w:cs="Arial"/>
          <w:b/>
          <w:color w:val="FF0000"/>
          <w:sz w:val="22"/>
          <w:szCs w:val="22"/>
        </w:rPr>
        <w:t>XXXX</w:t>
      </w:r>
      <w:r w:rsidR="00667681">
        <w:rPr>
          <w:rFonts w:ascii="Arial" w:hAnsi="Arial" w:cs="Arial"/>
          <w:b/>
          <w:color w:val="FF0000"/>
          <w:sz w:val="22"/>
          <w:szCs w:val="22"/>
        </w:rPr>
        <w:t xml:space="preserve"> </w:t>
      </w:r>
      <w:r w:rsidR="00667681" w:rsidRPr="00EF49A0">
        <w:rPr>
          <w:rFonts w:ascii="Arial" w:hAnsi="Arial" w:cs="Arial"/>
          <w:b/>
          <w:sz w:val="22"/>
          <w:szCs w:val="22"/>
        </w:rPr>
        <w:t>ze</w:t>
      </w:r>
      <w:r w:rsidR="007F2B9E">
        <w:rPr>
          <w:rFonts w:ascii="Arial" w:hAnsi="Arial" w:cs="Arial"/>
          <w:b/>
          <w:sz w:val="22"/>
          <w:szCs w:val="22"/>
        </w:rPr>
        <w:t> </w:t>
      </w:r>
      <w:r w:rsidR="00667681" w:rsidRPr="00EF49A0">
        <w:rPr>
          <w:rFonts w:ascii="Arial" w:hAnsi="Arial" w:cs="Arial"/>
          <w:b/>
          <w:sz w:val="22"/>
          <w:szCs w:val="22"/>
        </w:rPr>
        <w:t xml:space="preserve">dne </w:t>
      </w:r>
      <w:r w:rsidR="00667681" w:rsidRPr="00EF49A0">
        <w:rPr>
          <w:rFonts w:ascii="Arial" w:hAnsi="Arial" w:cs="Arial"/>
          <w:b/>
          <w:color w:val="FF0000"/>
          <w:sz w:val="22"/>
          <w:szCs w:val="22"/>
        </w:rPr>
        <w:t xml:space="preserve">X. měsíc </w:t>
      </w:r>
      <w:r w:rsidR="00667681" w:rsidRPr="00EF49A0">
        <w:rPr>
          <w:rFonts w:ascii="Arial" w:hAnsi="Arial" w:cs="Arial"/>
          <w:b/>
          <w:sz w:val="22"/>
          <w:szCs w:val="22"/>
        </w:rPr>
        <w:t>20</w:t>
      </w:r>
      <w:r w:rsidR="00667681" w:rsidRPr="00EF49A0">
        <w:rPr>
          <w:rFonts w:ascii="Arial" w:hAnsi="Arial" w:cs="Arial"/>
          <w:b/>
          <w:color w:val="FF0000"/>
          <w:sz w:val="22"/>
          <w:szCs w:val="22"/>
        </w:rPr>
        <w:t>XX</w:t>
      </w:r>
      <w:r w:rsidR="00667681" w:rsidRPr="00667681">
        <w:rPr>
          <w:rFonts w:ascii="Arial" w:hAnsi="Arial" w:cs="Arial"/>
          <w:b/>
          <w:sz w:val="22"/>
          <w:szCs w:val="22"/>
        </w:rPr>
        <w:t>,</w:t>
      </w:r>
      <w:r w:rsidRPr="00EF49A0">
        <w:rPr>
          <w:rFonts w:ascii="Arial" w:hAnsi="Arial" w:cs="Arial"/>
          <w:b/>
          <w:sz w:val="22"/>
          <w:szCs w:val="22"/>
        </w:rPr>
        <w:t xml:space="preserve"> </w:t>
      </w:r>
      <w:r w:rsidRPr="00EF49A0">
        <w:rPr>
          <w:rFonts w:ascii="Arial" w:hAnsi="Arial" w:cs="Arial"/>
          <w:b/>
          <w:color w:val="FF0000"/>
          <w:sz w:val="22"/>
          <w:szCs w:val="22"/>
        </w:rPr>
        <w:t>do dne X. měsíc 20XX</w:t>
      </w:r>
      <w:r w:rsidRPr="00EF49A0">
        <w:rPr>
          <w:rFonts w:ascii="Arial" w:hAnsi="Arial" w:cs="Arial"/>
          <w:b/>
          <w:sz w:val="22"/>
          <w:szCs w:val="22"/>
        </w:rPr>
        <w:t>, se zařazením na služební místo uvedené ve výroku I</w:t>
      </w:r>
      <w:r w:rsidRPr="00EF49A0">
        <w:rPr>
          <w:rFonts w:ascii="Arial" w:hAnsi="Arial" w:cs="Arial"/>
          <w:b/>
          <w:color w:val="FF0000"/>
          <w:sz w:val="22"/>
          <w:szCs w:val="22"/>
        </w:rPr>
        <w:t xml:space="preserve"> </w:t>
      </w:r>
    </w:p>
    <w:p w14:paraId="0C432BF7" w14:textId="58F9DD1A" w:rsidR="00FA0135" w:rsidRPr="00EF49A0" w:rsidRDefault="00FA0135" w:rsidP="00FA0135">
      <w:pPr>
        <w:pStyle w:val="Odstavecseseznamem"/>
        <w:ind w:left="1134" w:hanging="414"/>
        <w:jc w:val="both"/>
        <w:rPr>
          <w:rFonts w:ascii="Arial" w:hAnsi="Arial" w:cs="Arial"/>
          <w:b/>
          <w:color w:val="FF0000"/>
          <w:sz w:val="22"/>
          <w:szCs w:val="22"/>
        </w:rPr>
      </w:pPr>
      <w:r w:rsidRPr="00EF49A0">
        <w:rPr>
          <w:rFonts w:ascii="Arial" w:hAnsi="Arial" w:cs="Arial"/>
          <w:b/>
          <w:color w:val="FF0000"/>
          <w:sz w:val="22"/>
          <w:szCs w:val="22"/>
        </w:rPr>
        <w:t xml:space="preserve">V1: podle § 50 zákona o státní službě mění na dobu určitou s trváním do X. měsíc 20XX. </w:t>
      </w:r>
    </w:p>
    <w:p w14:paraId="07FA5BD4" w14:textId="770868C7"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V2: podle § 50 zákona o státní službě mění na dobu neurčitou.</w:t>
      </w:r>
    </w:p>
    <w:p w14:paraId="2AA1973A" w14:textId="77777777"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V3: nemění.</w:t>
      </w:r>
      <w:r w:rsidRPr="00EF49A0">
        <w:rPr>
          <w:rStyle w:val="Znakapoznpodarou"/>
          <w:rFonts w:ascii="Arial" w:hAnsi="Arial" w:cs="Arial"/>
          <w:b/>
          <w:color w:val="FF0000"/>
          <w:sz w:val="22"/>
          <w:szCs w:val="22"/>
        </w:rPr>
        <w:footnoteReference w:id="5"/>
      </w:r>
    </w:p>
    <w:p w14:paraId="1433634A" w14:textId="77777777" w:rsidR="00FA0135" w:rsidRPr="00EF49A0" w:rsidRDefault="00FA0135" w:rsidP="00FA0135">
      <w:pPr>
        <w:pStyle w:val="Odstavecseseznamem"/>
        <w:jc w:val="both"/>
        <w:rPr>
          <w:rFonts w:ascii="Arial" w:hAnsi="Arial" w:cs="Arial"/>
          <w:b/>
          <w:color w:val="FF0000"/>
          <w:sz w:val="22"/>
          <w:szCs w:val="22"/>
        </w:rPr>
      </w:pPr>
    </w:p>
    <w:p w14:paraId="6BE4CAD3" w14:textId="37331B30" w:rsidR="00E41232" w:rsidRPr="008A0677" w:rsidRDefault="00E41232" w:rsidP="00E41232">
      <w:pPr>
        <w:pStyle w:val="Odstavecseseznamem"/>
        <w:numPr>
          <w:ilvl w:val="0"/>
          <w:numId w:val="15"/>
        </w:numPr>
        <w:spacing w:after="120"/>
        <w:jc w:val="both"/>
        <w:outlineLvl w:val="0"/>
        <w:rPr>
          <w:rFonts w:ascii="Arial" w:hAnsi="Arial" w:cs="Arial"/>
          <w:b/>
          <w:color w:val="FF0000"/>
          <w:sz w:val="22"/>
          <w:szCs w:val="22"/>
        </w:rPr>
      </w:pPr>
      <w:bookmarkStart w:id="1" w:name="_Hlk184629856"/>
      <w:r w:rsidRPr="00EF49A0">
        <w:rPr>
          <w:rFonts w:ascii="Arial" w:hAnsi="Arial" w:cs="Arial"/>
          <w:b/>
          <w:color w:val="FF0000"/>
          <w:sz w:val="22"/>
          <w:szCs w:val="22"/>
        </w:rPr>
        <w:t xml:space="preserve">Státnímu zaměstnanci/Státní zaměstnankyni se </w:t>
      </w:r>
      <w:r w:rsidRPr="00BF72D4">
        <w:rPr>
          <w:rFonts w:ascii="Arial" w:hAnsi="Arial" w:cs="Arial"/>
          <w:b/>
          <w:color w:val="FF0000"/>
          <w:sz w:val="22"/>
          <w:szCs w:val="22"/>
        </w:rPr>
        <w:t xml:space="preserve">podle § 49 odst. 7 zákona o státní službě </w:t>
      </w:r>
      <w:bookmarkStart w:id="2" w:name="_Hlk187236140"/>
      <w:r w:rsidRPr="00BF72D4">
        <w:rPr>
          <w:rFonts w:ascii="Arial" w:hAnsi="Arial" w:cs="Arial"/>
          <w:b/>
          <w:color w:val="FF0000"/>
          <w:sz w:val="22"/>
          <w:szCs w:val="22"/>
        </w:rPr>
        <w:t xml:space="preserve">stanoví </w:t>
      </w:r>
      <w:proofErr w:type="spellStart"/>
      <w:r w:rsidRPr="00BF72D4">
        <w:rPr>
          <w:rFonts w:ascii="Arial" w:hAnsi="Arial" w:cs="Arial"/>
          <w:b/>
          <w:color w:val="FF0000"/>
          <w:sz w:val="22"/>
          <w:szCs w:val="22"/>
        </w:rPr>
        <w:t>osvědčovací</w:t>
      </w:r>
      <w:proofErr w:type="spellEnd"/>
      <w:r w:rsidRPr="00BF72D4">
        <w:rPr>
          <w:rFonts w:ascii="Arial" w:hAnsi="Arial" w:cs="Arial"/>
          <w:b/>
          <w:color w:val="FF0000"/>
          <w:sz w:val="22"/>
          <w:szCs w:val="22"/>
        </w:rPr>
        <w:t xml:space="preserve"> doba v délce </w:t>
      </w:r>
      <w:r w:rsidR="007F2B9E">
        <w:rPr>
          <w:rFonts w:ascii="Arial" w:hAnsi="Arial" w:cs="Arial"/>
          <w:b/>
          <w:color w:val="FF0000"/>
          <w:sz w:val="22"/>
          <w:szCs w:val="22"/>
        </w:rPr>
        <w:t>1/2/</w:t>
      </w:r>
      <w:r w:rsidRPr="00BF72D4">
        <w:rPr>
          <w:rFonts w:ascii="Arial" w:hAnsi="Arial" w:cs="Arial"/>
          <w:b/>
          <w:color w:val="FF0000"/>
          <w:sz w:val="22"/>
          <w:szCs w:val="22"/>
        </w:rPr>
        <w:t>3 měsíců</w:t>
      </w:r>
      <w:r w:rsidRPr="00BF72D4">
        <w:rPr>
          <w:rStyle w:val="Znakapoznpodarou"/>
          <w:rFonts w:ascii="Arial" w:hAnsi="Arial" w:cs="Arial"/>
          <w:b/>
          <w:color w:val="FF0000"/>
          <w:sz w:val="22"/>
          <w:szCs w:val="22"/>
        </w:rPr>
        <w:footnoteReference w:id="6"/>
      </w:r>
      <w:r w:rsidRPr="00BF72D4">
        <w:rPr>
          <w:rFonts w:ascii="Arial" w:hAnsi="Arial" w:cs="Arial"/>
          <w:b/>
          <w:color w:val="FF0000"/>
          <w:sz w:val="22"/>
          <w:szCs w:val="22"/>
        </w:rPr>
        <w:t>;</w:t>
      </w:r>
      <w:bookmarkEnd w:id="1"/>
      <w:bookmarkEnd w:id="2"/>
    </w:p>
    <w:p w14:paraId="66D747A7" w14:textId="77777777" w:rsidR="00E41232" w:rsidRDefault="00E41232" w:rsidP="00E41232">
      <w:pPr>
        <w:pStyle w:val="Odstavecseseznamem"/>
        <w:tabs>
          <w:tab w:val="left" w:pos="1985"/>
        </w:tabs>
        <w:spacing w:after="120"/>
        <w:jc w:val="both"/>
        <w:outlineLvl w:val="0"/>
        <w:rPr>
          <w:rFonts w:ascii="Arial" w:hAnsi="Arial" w:cs="Arial"/>
          <w:b/>
          <w:color w:val="FF0000"/>
          <w:sz w:val="22"/>
          <w:szCs w:val="22"/>
        </w:rPr>
      </w:pPr>
    </w:p>
    <w:p w14:paraId="1274D1D9" w14:textId="7D84B316"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Státnímu zaměstnanci/Státní zaměstnankyni se podle § </w:t>
      </w:r>
      <w:r w:rsidR="00A83C05" w:rsidRPr="00EF49A0">
        <w:rPr>
          <w:rFonts w:ascii="Arial" w:hAnsi="Arial" w:cs="Arial"/>
          <w:b/>
          <w:color w:val="FF0000"/>
          <w:sz w:val="22"/>
          <w:szCs w:val="22"/>
        </w:rPr>
        <w:t>68</w:t>
      </w:r>
      <w:r w:rsidRPr="00EF49A0">
        <w:rPr>
          <w:rFonts w:ascii="Arial" w:hAnsi="Arial" w:cs="Arial"/>
          <w:b/>
          <w:color w:val="FF0000"/>
          <w:sz w:val="22"/>
          <w:szCs w:val="22"/>
        </w:rPr>
        <w:t xml:space="preserve"> ve spojení s § 116 zákona o státní službě povoluje </w:t>
      </w:r>
      <w:r w:rsidR="00A83C05" w:rsidRPr="00EF49A0">
        <w:rPr>
          <w:rFonts w:ascii="Arial" w:hAnsi="Arial" w:cs="Arial"/>
          <w:b/>
          <w:color w:val="FF0000"/>
          <w:sz w:val="22"/>
          <w:szCs w:val="22"/>
        </w:rPr>
        <w:t xml:space="preserve">na dobu od …… do </w:t>
      </w:r>
      <w:proofErr w:type="gramStart"/>
      <w:r w:rsidR="00A83C05" w:rsidRPr="00EF49A0">
        <w:rPr>
          <w:rFonts w:ascii="Arial" w:hAnsi="Arial" w:cs="Arial"/>
          <w:b/>
          <w:color w:val="FF0000"/>
          <w:sz w:val="22"/>
          <w:szCs w:val="22"/>
        </w:rPr>
        <w:t>…….</w:t>
      </w:r>
      <w:proofErr w:type="gramEnd"/>
      <w:r w:rsidR="00A83C05" w:rsidRPr="00EF49A0">
        <w:rPr>
          <w:rFonts w:ascii="Arial" w:hAnsi="Arial" w:cs="Arial"/>
          <w:b/>
          <w:color w:val="FF0000"/>
          <w:sz w:val="22"/>
          <w:szCs w:val="22"/>
        </w:rPr>
        <w:t>.</w:t>
      </w:r>
      <w:r w:rsidR="00FB7B51">
        <w:rPr>
          <w:rFonts w:ascii="Arial" w:hAnsi="Arial" w:cs="Arial"/>
          <w:b/>
          <w:color w:val="FF0000"/>
          <w:sz w:val="22"/>
          <w:szCs w:val="22"/>
        </w:rPr>
        <w:t>/na dobu neurčitou</w:t>
      </w:r>
      <w:r w:rsidR="00A83C05" w:rsidRPr="00EF49A0">
        <w:rPr>
          <w:rFonts w:ascii="Arial" w:hAnsi="Arial" w:cs="Arial"/>
          <w:b/>
          <w:color w:val="FF0000"/>
          <w:sz w:val="22"/>
          <w:szCs w:val="22"/>
        </w:rPr>
        <w:t xml:space="preserve"> </w:t>
      </w:r>
      <w:r w:rsidRPr="00EF49A0">
        <w:rPr>
          <w:rFonts w:ascii="Arial" w:hAnsi="Arial" w:cs="Arial"/>
          <w:b/>
          <w:color w:val="FF0000"/>
          <w:sz w:val="22"/>
          <w:szCs w:val="22"/>
        </w:rPr>
        <w:t xml:space="preserve">kratší služební doba, a to v rozsahu </w:t>
      </w:r>
      <w:r w:rsidR="00A83C05" w:rsidRPr="00EF49A0">
        <w:rPr>
          <w:rFonts w:ascii="Arial" w:hAnsi="Arial" w:cs="Arial"/>
          <w:b/>
          <w:color w:val="FF0000"/>
          <w:sz w:val="22"/>
          <w:szCs w:val="22"/>
        </w:rPr>
        <w:t>XX</w:t>
      </w:r>
      <w:r w:rsidR="00A83C05" w:rsidRPr="00EF49A0">
        <w:rPr>
          <w:rFonts w:ascii="Arial" w:hAnsi="Arial" w:cs="Arial"/>
          <w:b/>
          <w:sz w:val="22"/>
          <w:szCs w:val="22"/>
        </w:rPr>
        <w:t xml:space="preserve"> </w:t>
      </w:r>
      <w:r w:rsidR="00A83C05" w:rsidRPr="00EF49A0">
        <w:rPr>
          <w:rFonts w:ascii="Arial" w:hAnsi="Arial" w:cs="Arial"/>
          <w:b/>
          <w:color w:val="FF0000"/>
          <w:sz w:val="22"/>
          <w:szCs w:val="22"/>
        </w:rPr>
        <w:t>hodin</w:t>
      </w:r>
      <w:r w:rsidR="00A83C05" w:rsidRPr="00EF49A0">
        <w:rPr>
          <w:rFonts w:ascii="Arial" w:hAnsi="Arial" w:cs="Arial"/>
          <w:b/>
          <w:sz w:val="22"/>
          <w:szCs w:val="22"/>
        </w:rPr>
        <w:t xml:space="preserve"> </w:t>
      </w:r>
      <w:r w:rsidRPr="00EF49A0">
        <w:rPr>
          <w:rFonts w:ascii="Arial" w:hAnsi="Arial" w:cs="Arial"/>
          <w:b/>
          <w:color w:val="FF0000"/>
          <w:sz w:val="22"/>
          <w:szCs w:val="22"/>
        </w:rPr>
        <w:t>týdně</w:t>
      </w:r>
      <w:r w:rsidR="004E50BD">
        <w:rPr>
          <w:rFonts w:ascii="Arial" w:hAnsi="Arial" w:cs="Arial"/>
          <w:b/>
          <w:color w:val="FF0000"/>
          <w:sz w:val="22"/>
          <w:szCs w:val="22"/>
        </w:rPr>
        <w:t>.</w:t>
      </w:r>
      <w:r w:rsidRPr="00EF49A0">
        <w:rPr>
          <w:rStyle w:val="Znakapoznpodarou"/>
          <w:rFonts w:ascii="Arial" w:hAnsi="Arial" w:cs="Arial"/>
          <w:b/>
          <w:color w:val="FF0000"/>
          <w:sz w:val="22"/>
          <w:szCs w:val="22"/>
        </w:rPr>
        <w:footnoteReference w:id="7"/>
      </w:r>
    </w:p>
    <w:p w14:paraId="26A31BA5" w14:textId="77777777" w:rsidR="00FA0135" w:rsidRPr="00EF49A0" w:rsidRDefault="00FA0135" w:rsidP="00FA0135">
      <w:pPr>
        <w:pStyle w:val="Odstavecseseznamem"/>
        <w:jc w:val="both"/>
        <w:rPr>
          <w:rFonts w:ascii="Arial" w:hAnsi="Arial" w:cs="Arial"/>
          <w:b/>
          <w:color w:val="FF0000"/>
          <w:sz w:val="22"/>
          <w:szCs w:val="22"/>
        </w:rPr>
      </w:pPr>
    </w:p>
    <w:p w14:paraId="5A684A0E" w14:textId="77777777"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Státní </w:t>
      </w:r>
      <w:r w:rsidRPr="00EF49A0">
        <w:rPr>
          <w:rFonts w:ascii="Arial" w:hAnsi="Arial" w:cs="Arial"/>
          <w:b/>
          <w:color w:val="FF0000"/>
          <w:sz w:val="22"/>
          <w:szCs w:val="22"/>
        </w:rPr>
        <w:t xml:space="preserve">zaměstnanec/zaměstnankyně </w:t>
      </w:r>
      <w:r w:rsidRPr="00EF49A0">
        <w:rPr>
          <w:rFonts w:ascii="Arial" w:hAnsi="Arial" w:cs="Arial"/>
          <w:b/>
          <w:sz w:val="22"/>
          <w:szCs w:val="22"/>
        </w:rPr>
        <w:t xml:space="preserve">se dále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p>
    <w:p w14:paraId="6DEDCF01" w14:textId="6ECDE05C" w:rsidR="00FA0135" w:rsidRPr="00EF49A0" w:rsidRDefault="00FA0135" w:rsidP="00FA0135">
      <w:pPr>
        <w:pStyle w:val="Odstavecseseznamem"/>
        <w:numPr>
          <w:ilvl w:val="0"/>
          <w:numId w:val="10"/>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podle § 144 odst. 1, § 145 odst. 1 a 2 zákona o státní službě ve spojení s § 123 odst. 1 zákoníku práce a podle přílohy č. 1 zákona o státní službě zařazuje </w:t>
      </w:r>
      <w:r w:rsidR="007F2B9E" w:rsidRPr="00EF49A0">
        <w:rPr>
          <w:rFonts w:ascii="Arial" w:hAnsi="Arial" w:cs="Arial"/>
          <w:b/>
          <w:sz w:val="22"/>
          <w:szCs w:val="22"/>
        </w:rPr>
        <w:t>do</w:t>
      </w:r>
      <w:r w:rsidR="007F2B9E">
        <w:rPr>
          <w:rFonts w:ascii="Arial" w:hAnsi="Arial" w:cs="Arial"/>
          <w:b/>
          <w:sz w:val="22"/>
          <w:szCs w:val="22"/>
        </w:rPr>
        <w:t> </w:t>
      </w:r>
      <w:r w:rsidRPr="00EF49A0">
        <w:rPr>
          <w:rFonts w:ascii="Arial" w:hAnsi="Arial" w:cs="Arial"/>
          <w:b/>
          <w:color w:val="FF0000"/>
          <w:sz w:val="22"/>
          <w:szCs w:val="22"/>
        </w:rPr>
        <w:t>X</w:t>
      </w:r>
      <w:r w:rsidRPr="000D47E1">
        <w:rPr>
          <w:rFonts w:ascii="Arial" w:hAnsi="Arial" w:cs="Arial"/>
          <w:b/>
          <w:color w:val="FF0000"/>
          <w:sz w:val="22"/>
          <w:szCs w:val="22"/>
        </w:rPr>
        <w:t>.</w:t>
      </w:r>
      <w:r w:rsidRPr="00EF49A0">
        <w:rPr>
          <w:rFonts w:ascii="Arial" w:hAnsi="Arial" w:cs="Arial"/>
          <w:b/>
          <w:sz w:val="22"/>
          <w:szCs w:val="22"/>
        </w:rPr>
        <w:t xml:space="preserve"> platové třídy,</w:t>
      </w:r>
      <w:r w:rsidRPr="00EF49A0">
        <w:rPr>
          <w:rFonts w:ascii="Arial" w:hAnsi="Arial" w:cs="Arial"/>
          <w:b/>
          <w:color w:val="000000"/>
          <w:sz w:val="22"/>
          <w:szCs w:val="22"/>
        </w:rPr>
        <w:t xml:space="preserve"> </w:t>
      </w:r>
    </w:p>
    <w:p w14:paraId="572B43FC" w14:textId="77777777" w:rsidR="00FA0135" w:rsidRPr="00EF49A0" w:rsidRDefault="003E5A6A" w:rsidP="00294EA8">
      <w:pPr>
        <w:pStyle w:val="Odstavecseseznamem"/>
        <w:numPr>
          <w:ilvl w:val="0"/>
          <w:numId w:val="10"/>
        </w:numPr>
        <w:jc w:val="both"/>
        <w:rPr>
          <w:rFonts w:ascii="Arial" w:hAnsi="Arial" w:cs="Arial"/>
          <w:b/>
          <w:color w:val="000000"/>
          <w:sz w:val="22"/>
          <w:szCs w:val="22"/>
        </w:rPr>
      </w:pPr>
      <w:r w:rsidRPr="002A69EA">
        <w:rPr>
          <w:rFonts w:ascii="Arial" w:hAnsi="Arial" w:cs="Arial"/>
          <w:b/>
          <w:color w:val="000000"/>
          <w:sz w:val="22"/>
          <w:szCs w:val="22"/>
        </w:rPr>
        <w:t>podle</w:t>
      </w:r>
      <w:r>
        <w:rPr>
          <w:rFonts w:ascii="Arial" w:hAnsi="Arial" w:cs="Arial"/>
          <w:b/>
          <w:color w:val="000000"/>
          <w:sz w:val="22"/>
          <w:szCs w:val="22"/>
        </w:rPr>
        <w:t xml:space="preserve"> </w:t>
      </w:r>
      <w:r w:rsidRPr="00ED69C8">
        <w:rPr>
          <w:rFonts w:ascii="Arial" w:hAnsi="Arial" w:cs="Arial"/>
          <w:b/>
          <w:sz w:val="22"/>
          <w:szCs w:val="22"/>
        </w:rPr>
        <w:t>§ 3 nařízení vlády č. 304/2014 Sb., o platových poměrech státních zaměstnanců</w:t>
      </w:r>
      <w:r>
        <w:rPr>
          <w:rFonts w:ascii="Arial" w:hAnsi="Arial" w:cs="Arial"/>
          <w:b/>
          <w:sz w:val="22"/>
          <w:szCs w:val="22"/>
        </w:rPr>
        <w:t>, ve znění pozdějších předpisů</w:t>
      </w:r>
      <w:r w:rsidRPr="00ED69C8">
        <w:rPr>
          <w:rFonts w:ascii="Arial" w:hAnsi="Arial" w:cs="Arial"/>
          <w:b/>
          <w:sz w:val="22"/>
          <w:szCs w:val="22"/>
        </w:rPr>
        <w:t xml:space="preserve"> (dále jen „nařízení vlády č. 304/2014 Sb.“)</w:t>
      </w:r>
      <w:r>
        <w:rPr>
          <w:rFonts w:ascii="Arial" w:hAnsi="Arial" w:cs="Arial"/>
          <w:b/>
          <w:sz w:val="22"/>
          <w:szCs w:val="22"/>
        </w:rPr>
        <w:t>,</w:t>
      </w:r>
      <w:r w:rsidRPr="00C67306">
        <w:rPr>
          <w:rFonts w:ascii="Arial" w:hAnsi="Arial" w:cs="Arial"/>
          <w:b/>
          <w:color w:val="FF0000"/>
          <w:sz w:val="18"/>
          <w:szCs w:val="18"/>
        </w:rPr>
        <w:t xml:space="preserve"> </w:t>
      </w:r>
      <w:r w:rsidR="006E13C5">
        <w:rPr>
          <w:rFonts w:ascii="Arial" w:hAnsi="Arial" w:cs="Arial"/>
          <w:b/>
          <w:color w:val="000000"/>
          <w:sz w:val="22"/>
          <w:szCs w:val="22"/>
        </w:rPr>
        <w:t>zařazuje</w:t>
      </w:r>
      <w:r w:rsidR="006E13C5" w:rsidRPr="00240D34">
        <w:rPr>
          <w:rFonts w:ascii="Arial" w:hAnsi="Arial" w:cs="Arial"/>
          <w:b/>
          <w:color w:val="000000"/>
          <w:sz w:val="22"/>
          <w:szCs w:val="22"/>
        </w:rPr>
        <w:t xml:space="preserve"> </w:t>
      </w:r>
      <w:r w:rsidRPr="00240D34">
        <w:rPr>
          <w:rFonts w:ascii="Arial" w:hAnsi="Arial" w:cs="Arial"/>
          <w:b/>
          <w:color w:val="000000"/>
          <w:sz w:val="22"/>
          <w:szCs w:val="22"/>
        </w:rPr>
        <w:t>do</w:t>
      </w:r>
      <w:r>
        <w:rPr>
          <w:rFonts w:ascii="Arial" w:hAnsi="Arial" w:cs="Arial"/>
          <w:b/>
          <w:color w:val="000000"/>
          <w:sz w:val="22"/>
          <w:szCs w:val="22"/>
        </w:rPr>
        <w:t> </w:t>
      </w:r>
      <w:r>
        <w:rPr>
          <w:rFonts w:ascii="Arial" w:hAnsi="Arial" w:cs="Arial"/>
          <w:b/>
          <w:color w:val="FF0000"/>
          <w:sz w:val="22"/>
          <w:szCs w:val="22"/>
        </w:rPr>
        <w:t>X</w:t>
      </w:r>
      <w:r w:rsidRPr="005A3524">
        <w:rPr>
          <w:rFonts w:ascii="Arial" w:hAnsi="Arial" w:cs="Arial"/>
          <w:b/>
          <w:color w:val="FF0000"/>
          <w:sz w:val="22"/>
          <w:szCs w:val="22"/>
        </w:rPr>
        <w:t>.</w:t>
      </w:r>
      <w:r>
        <w:rPr>
          <w:rFonts w:ascii="Arial" w:hAnsi="Arial" w:cs="Arial"/>
          <w:b/>
          <w:color w:val="000000"/>
          <w:sz w:val="22"/>
          <w:szCs w:val="22"/>
        </w:rPr>
        <w:t> platového stupně</w:t>
      </w:r>
      <w:r w:rsidR="00FA0135" w:rsidRPr="00EF49A0">
        <w:rPr>
          <w:rFonts w:ascii="Arial" w:hAnsi="Arial" w:cs="Arial"/>
          <w:b/>
          <w:color w:val="000000"/>
          <w:sz w:val="22"/>
          <w:szCs w:val="22"/>
        </w:rPr>
        <w:t xml:space="preserve"> a </w:t>
      </w:r>
    </w:p>
    <w:p w14:paraId="31DC06AB" w14:textId="77777777" w:rsidR="00FA0135" w:rsidRPr="00EF49A0" w:rsidRDefault="00FA0135" w:rsidP="00FA0135">
      <w:pPr>
        <w:pStyle w:val="Odstavecseseznamem"/>
        <w:numPr>
          <w:ilvl w:val="0"/>
          <w:numId w:val="10"/>
        </w:numPr>
        <w:spacing w:after="120"/>
        <w:ind w:left="993" w:hanging="284"/>
        <w:jc w:val="both"/>
        <w:outlineLvl w:val="0"/>
        <w:rPr>
          <w:rFonts w:ascii="Arial" w:hAnsi="Arial" w:cs="Arial"/>
          <w:b/>
          <w:color w:val="000000"/>
          <w:sz w:val="22"/>
          <w:szCs w:val="22"/>
        </w:rPr>
      </w:pPr>
      <w:r w:rsidRPr="00EF49A0">
        <w:rPr>
          <w:rFonts w:ascii="Arial" w:hAnsi="Arial" w:cs="Arial"/>
          <w:b/>
          <w:color w:val="000000"/>
          <w:sz w:val="22"/>
          <w:szCs w:val="22"/>
        </w:rPr>
        <w:t xml:space="preserve"> určuje se </w:t>
      </w:r>
      <w:r w:rsidRPr="00EF49A0">
        <w:rPr>
          <w:rFonts w:ascii="Arial" w:hAnsi="Arial" w:cs="Arial"/>
          <w:b/>
          <w:color w:val="FF0000"/>
          <w:sz w:val="22"/>
          <w:szCs w:val="22"/>
        </w:rPr>
        <w:t>mu/jí</w:t>
      </w:r>
      <w:r w:rsidRPr="00EF49A0">
        <w:rPr>
          <w:rFonts w:ascii="Arial" w:hAnsi="Arial" w:cs="Arial"/>
          <w:b/>
          <w:color w:val="000000"/>
          <w:sz w:val="22"/>
          <w:szCs w:val="22"/>
        </w:rPr>
        <w:t xml:space="preserve"> měsíční plat v celkové výši </w:t>
      </w:r>
      <w:r w:rsidRPr="00EF49A0">
        <w:rPr>
          <w:rFonts w:ascii="Arial" w:hAnsi="Arial" w:cs="Arial"/>
          <w:b/>
          <w:color w:val="FF0000"/>
          <w:sz w:val="22"/>
          <w:szCs w:val="22"/>
        </w:rPr>
        <w:t>XX XXX </w:t>
      </w:r>
      <w:r w:rsidRPr="00EF49A0">
        <w:rPr>
          <w:rFonts w:ascii="Arial" w:hAnsi="Arial" w:cs="Arial"/>
          <w:b/>
          <w:color w:val="000000"/>
          <w:sz w:val="22"/>
          <w:szCs w:val="22"/>
        </w:rPr>
        <w:t xml:space="preserve">Kč, který tvoří </w:t>
      </w:r>
    </w:p>
    <w:p w14:paraId="60F8AC14" w14:textId="30C34929" w:rsidR="00FA0135" w:rsidRPr="00EF49A0" w:rsidRDefault="00FA0135" w:rsidP="00FA0135">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platový tarif stanovený podle stupnice platových tarifů uvedené v § 2 nařízení vlády č. 304/2014 Sb. ve výši </w:t>
      </w:r>
      <w:r w:rsidRPr="00EF49A0">
        <w:rPr>
          <w:rFonts w:ascii="Arial" w:hAnsi="Arial" w:cs="Arial"/>
          <w:b/>
          <w:color w:val="FF0000"/>
          <w:sz w:val="22"/>
          <w:szCs w:val="22"/>
        </w:rPr>
        <w:t>XX XXX</w:t>
      </w:r>
      <w:r w:rsidRPr="00EF49A0">
        <w:rPr>
          <w:rFonts w:ascii="Arial" w:hAnsi="Arial" w:cs="Arial"/>
          <w:b/>
          <w:color w:val="000000"/>
          <w:sz w:val="22"/>
          <w:szCs w:val="22"/>
        </w:rPr>
        <w:t xml:space="preserve"> Kč,</w:t>
      </w:r>
    </w:p>
    <w:p w14:paraId="3EEE72ED" w14:textId="77777777" w:rsidR="00FA0135" w:rsidRPr="00EF49A0" w:rsidRDefault="00FA0135" w:rsidP="00D1323D">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osobní příplatek podle § 149 </w:t>
      </w:r>
      <w:r w:rsidR="00AC0A1C">
        <w:rPr>
          <w:rFonts w:ascii="Arial" w:hAnsi="Arial" w:cs="Arial"/>
          <w:b/>
          <w:color w:val="000000"/>
          <w:sz w:val="22"/>
          <w:szCs w:val="22"/>
        </w:rPr>
        <w:t xml:space="preserve">odst. </w:t>
      </w:r>
      <w:r w:rsidR="00AC0A1C" w:rsidRPr="00294EA8">
        <w:rPr>
          <w:rFonts w:ascii="Arial" w:hAnsi="Arial" w:cs="Arial"/>
          <w:b/>
          <w:color w:val="FF0000"/>
          <w:sz w:val="22"/>
          <w:szCs w:val="22"/>
        </w:rPr>
        <w:t>X</w:t>
      </w:r>
      <w:r w:rsidR="00AC0A1C">
        <w:rPr>
          <w:rFonts w:ascii="Arial" w:hAnsi="Arial" w:cs="Arial"/>
          <w:b/>
          <w:color w:val="000000"/>
          <w:sz w:val="22"/>
          <w:szCs w:val="22"/>
        </w:rPr>
        <w:t xml:space="preserve"> </w:t>
      </w:r>
      <w:r w:rsidRPr="00EF49A0">
        <w:rPr>
          <w:rFonts w:ascii="Arial" w:hAnsi="Arial" w:cs="Arial"/>
          <w:b/>
          <w:color w:val="000000"/>
          <w:sz w:val="22"/>
          <w:szCs w:val="22"/>
        </w:rPr>
        <w:t xml:space="preserve">zákona o státní službě </w:t>
      </w:r>
      <w:r w:rsidRPr="00EF49A0">
        <w:rPr>
          <w:rFonts w:ascii="Arial" w:hAnsi="Arial" w:cs="Arial"/>
          <w:b/>
          <w:sz w:val="22"/>
          <w:szCs w:val="22"/>
        </w:rPr>
        <w:t xml:space="preserve">ve výši </w:t>
      </w:r>
      <w:r w:rsidRPr="00EF49A0">
        <w:rPr>
          <w:rFonts w:ascii="Arial" w:hAnsi="Arial" w:cs="Arial"/>
          <w:b/>
          <w:color w:val="FF0000"/>
          <w:sz w:val="22"/>
          <w:szCs w:val="22"/>
        </w:rPr>
        <w:t>X XXX</w:t>
      </w:r>
      <w:r w:rsidRPr="00EF49A0">
        <w:rPr>
          <w:rFonts w:ascii="Arial" w:hAnsi="Arial" w:cs="Arial"/>
          <w:b/>
          <w:color w:val="000000"/>
          <w:sz w:val="22"/>
          <w:szCs w:val="22"/>
        </w:rPr>
        <w:t xml:space="preserve"> Kč,</w:t>
      </w:r>
    </w:p>
    <w:p w14:paraId="5CBBCB02" w14:textId="4673AEEA" w:rsidR="00FA0135" w:rsidRPr="00985E68" w:rsidRDefault="003C71EF" w:rsidP="003C71EF">
      <w:pPr>
        <w:pStyle w:val="Odstavecseseznamem"/>
        <w:numPr>
          <w:ilvl w:val="0"/>
          <w:numId w:val="11"/>
        </w:numPr>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příplatek za </w:t>
      </w:r>
      <w:r>
        <w:rPr>
          <w:rFonts w:ascii="Arial" w:hAnsi="Arial" w:cs="Arial"/>
          <w:b/>
          <w:color w:val="FF0000"/>
          <w:sz w:val="22"/>
          <w:szCs w:val="22"/>
        </w:rPr>
        <w:t xml:space="preserve">službu </w:t>
      </w:r>
      <w:r w:rsidRPr="00EF49A0">
        <w:rPr>
          <w:rFonts w:ascii="Arial" w:hAnsi="Arial" w:cs="Arial"/>
          <w:b/>
          <w:color w:val="FF0000"/>
          <w:sz w:val="22"/>
          <w:szCs w:val="22"/>
        </w:rPr>
        <w:t>ve ztíženém pracovním prostředí podle § 128 zákoníku práce ve výši X XXX Kč,</w:t>
      </w:r>
    </w:p>
    <w:p w14:paraId="2B67EE8F" w14:textId="77777777" w:rsidR="00FA0135" w:rsidRPr="00FD131F" w:rsidRDefault="00FA0135" w:rsidP="00CD3A86">
      <w:pPr>
        <w:pStyle w:val="Odstavecseseznamem"/>
        <w:numPr>
          <w:ilvl w:val="0"/>
          <w:numId w:val="11"/>
        </w:numPr>
        <w:spacing w:after="360"/>
        <w:ind w:left="1491" w:hanging="357"/>
        <w:jc w:val="both"/>
        <w:outlineLvl w:val="0"/>
        <w:rPr>
          <w:rFonts w:ascii="Arial" w:hAnsi="Arial" w:cs="Arial"/>
          <w:b/>
          <w:color w:val="FF0000"/>
          <w:sz w:val="22"/>
          <w:szCs w:val="22"/>
        </w:rPr>
      </w:pPr>
      <w:r w:rsidRPr="00EF49A0">
        <w:rPr>
          <w:rFonts w:ascii="Arial" w:hAnsi="Arial" w:cs="Arial"/>
          <w:b/>
          <w:color w:val="FF0000"/>
          <w:sz w:val="22"/>
          <w:szCs w:val="22"/>
        </w:rPr>
        <w:t>zvláštní příplatek podle § 148 zákona o státní službě ve spojení s § 6 nařízení vlády č. 304/2014 Sb. ve výši X XXX Kč.</w:t>
      </w:r>
    </w:p>
    <w:p w14:paraId="78726B73" w14:textId="77777777" w:rsidR="00FF2880" w:rsidRDefault="00FF2880" w:rsidP="00DD6D39">
      <w:pPr>
        <w:overflowPunct w:val="0"/>
        <w:adjustRightInd w:val="0"/>
        <w:spacing w:after="120" w:line="240" w:lineRule="auto"/>
        <w:jc w:val="center"/>
        <w:rPr>
          <w:rFonts w:ascii="Arial" w:eastAsia="Times New Roman" w:hAnsi="Arial" w:cs="Arial"/>
          <w:b/>
          <w:spacing w:val="40"/>
          <w:lang w:eastAsia="cs-CZ"/>
        </w:rPr>
      </w:pPr>
    </w:p>
    <w:p w14:paraId="4D37ADD4" w14:textId="6EEC407A" w:rsidR="00DD6D39" w:rsidRPr="00BC7BE6" w:rsidRDefault="00DD6D39" w:rsidP="00DD6D39">
      <w:pPr>
        <w:overflowPunct w:val="0"/>
        <w:adjustRightInd w:val="0"/>
        <w:spacing w:after="120" w:line="240" w:lineRule="auto"/>
        <w:jc w:val="center"/>
        <w:rPr>
          <w:rFonts w:ascii="Arial" w:hAnsi="Arial" w:cs="Arial"/>
          <w:color w:val="0070C0"/>
        </w:rPr>
      </w:pPr>
      <w:r w:rsidRPr="00E76E9C">
        <w:rPr>
          <w:rFonts w:ascii="Arial" w:eastAsia="Times New Roman" w:hAnsi="Arial" w:cs="Arial"/>
          <w:b/>
          <w:spacing w:val="40"/>
          <w:lang w:eastAsia="cs-CZ"/>
        </w:rPr>
        <w:lastRenderedPageBreak/>
        <w:t>Odůvodnění:</w:t>
      </w:r>
    </w:p>
    <w:p w14:paraId="6C147B99" w14:textId="6B251624" w:rsidR="00D1323D" w:rsidRPr="00EF49A0" w:rsidRDefault="00D1323D" w:rsidP="00D1323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F49A0">
        <w:rPr>
          <w:rFonts w:ascii="Arial" w:eastAsia="Times New Roman" w:hAnsi="Arial" w:cs="Arial"/>
          <w:lang w:eastAsia="cs-CZ"/>
        </w:rPr>
        <w:t>Státní</w:t>
      </w:r>
      <w:r w:rsidRPr="00EF49A0">
        <w:rPr>
          <w:rFonts w:ascii="Arial" w:eastAsia="Times New Roman" w:hAnsi="Arial" w:cs="Arial"/>
          <w:color w:val="FF0000"/>
          <w:lang w:eastAsia="cs-CZ"/>
        </w:rPr>
        <w:t xml:space="preserve"> zaměstnanec/zaměstnankyně</w:t>
      </w:r>
      <w:r w:rsidRPr="00EF49A0">
        <w:rPr>
          <w:rFonts w:ascii="Arial" w:eastAsia="Times New Roman" w:hAnsi="Arial" w:cs="Arial"/>
          <w:lang w:eastAsia="cs-CZ"/>
        </w:rPr>
        <w:t xml:space="preserve"> je ke dni vydání tohoto rozhodnutí na základě rozhodnutí </w:t>
      </w:r>
      <w:r w:rsidRPr="00EF49A0">
        <w:rPr>
          <w:rFonts w:ascii="Arial" w:eastAsia="Times New Roman" w:hAnsi="Arial" w:cs="Arial"/>
          <w:i/>
          <w:color w:val="FF0000"/>
          <w:lang w:eastAsia="cs-CZ"/>
        </w:rPr>
        <w:t>(označení služebního orgánu)</w:t>
      </w:r>
      <w:r w:rsidR="004111A0" w:rsidRPr="004111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č.</w:t>
      </w:r>
      <w:r w:rsidR="007F2B9E">
        <w:rPr>
          <w:rFonts w:ascii="Arial" w:eastAsia="Times New Roman" w:hAnsi="Arial" w:cs="Arial"/>
          <w:lang w:eastAsia="cs-CZ"/>
        </w:rPr>
        <w:t xml:space="preserve"> </w:t>
      </w:r>
      <w:r w:rsidRPr="00EF49A0">
        <w:rPr>
          <w:rFonts w:ascii="Arial" w:eastAsia="Times New Roman" w:hAnsi="Arial" w:cs="Arial"/>
          <w:lang w:eastAsia="cs-CZ"/>
        </w:rPr>
        <w:t xml:space="preserve">j. </w:t>
      </w:r>
      <w:r w:rsidRPr="00EF49A0">
        <w:rPr>
          <w:rFonts w:ascii="Arial" w:eastAsia="Times New Roman" w:hAnsi="Arial" w:cs="Arial"/>
          <w:color w:val="FF0000"/>
          <w:lang w:eastAsia="cs-CZ"/>
        </w:rPr>
        <w:t>XXXXX</w:t>
      </w:r>
      <w:r w:rsidRPr="00EF49A0">
        <w:rPr>
          <w:rFonts w:ascii="Arial" w:eastAsia="Times New Roman" w:hAnsi="Arial" w:cs="Arial"/>
          <w:lang w:eastAsia="cs-CZ"/>
        </w:rPr>
        <w:t xml:space="preserve"> ze dne </w:t>
      </w:r>
      <w:r w:rsidRPr="00EF49A0">
        <w:rPr>
          <w:rFonts w:ascii="Arial" w:eastAsia="Times New Roman" w:hAnsi="Arial" w:cs="Arial"/>
          <w:color w:val="FF0000"/>
        </w:rPr>
        <w:t>X. měsíc</w:t>
      </w:r>
      <w:r w:rsidRPr="00EF49A0">
        <w:rPr>
          <w:rFonts w:ascii="Arial" w:eastAsia="Times New Roman" w:hAnsi="Arial" w:cs="Arial"/>
        </w:rPr>
        <w:t xml:space="preserve"> 20</w:t>
      </w:r>
      <w:r w:rsidRPr="00EF49A0">
        <w:rPr>
          <w:rFonts w:ascii="Arial" w:eastAsia="Times New Roman" w:hAnsi="Arial" w:cs="Arial"/>
          <w:color w:val="FF0000"/>
        </w:rPr>
        <w:t>XX</w:t>
      </w:r>
      <w:r w:rsidR="004111A0" w:rsidRPr="004111A0">
        <w:rPr>
          <w:rFonts w:ascii="Arial" w:eastAsia="Times New Roman" w:hAnsi="Arial" w:cs="Arial"/>
        </w:rPr>
        <w:t>,</w:t>
      </w:r>
      <w:r w:rsidRPr="00EF49A0">
        <w:rPr>
          <w:rFonts w:ascii="Arial" w:eastAsia="Times New Roman" w:hAnsi="Arial" w:cs="Arial"/>
          <w:color w:val="FF0000"/>
        </w:rPr>
        <w:t xml:space="preserve"> </w:t>
      </w:r>
      <w:r w:rsidRPr="00EF49A0">
        <w:rPr>
          <w:rFonts w:ascii="Arial" w:eastAsia="Times New Roman" w:hAnsi="Arial" w:cs="Arial"/>
          <w:lang w:eastAsia="cs-CZ"/>
        </w:rPr>
        <w:t xml:space="preserve">ve služebním poměru </w:t>
      </w:r>
      <w:r w:rsidR="007F2B9E" w:rsidRPr="00EF49A0">
        <w:rPr>
          <w:rFonts w:ascii="Arial" w:eastAsia="Times New Roman" w:hAnsi="Arial" w:cs="Arial"/>
          <w:lang w:eastAsia="cs-CZ"/>
        </w:rPr>
        <w:t>na</w:t>
      </w:r>
      <w:r w:rsidR="007F2B9E">
        <w:rPr>
          <w:rFonts w:ascii="Arial" w:eastAsia="Times New Roman" w:hAnsi="Arial" w:cs="Arial"/>
          <w:lang w:eastAsia="cs-CZ"/>
        </w:rPr>
        <w:t> </w:t>
      </w:r>
      <w:r w:rsidRPr="00EF49A0">
        <w:rPr>
          <w:rFonts w:ascii="Arial" w:eastAsia="Times New Roman" w:hAnsi="Arial" w:cs="Arial"/>
          <w:lang w:eastAsia="cs-CZ"/>
        </w:rPr>
        <w:t xml:space="preserve">dobu </w:t>
      </w:r>
      <w:r w:rsidRPr="00EF49A0">
        <w:rPr>
          <w:rFonts w:ascii="Arial" w:eastAsia="Times New Roman" w:hAnsi="Arial" w:cs="Arial"/>
          <w:color w:val="FF0000"/>
          <w:lang w:eastAsia="cs-CZ"/>
        </w:rPr>
        <w:t xml:space="preserve">neurčitou/určitou do dne </w:t>
      </w:r>
      <w:r w:rsidRPr="00EF49A0">
        <w:rPr>
          <w:rFonts w:ascii="Arial" w:eastAsia="Times New Roman" w:hAnsi="Arial" w:cs="Arial"/>
          <w:color w:val="FF0000"/>
        </w:rPr>
        <w:t>X. měsíc</w:t>
      </w:r>
      <w:r w:rsidRPr="00EF49A0">
        <w:rPr>
          <w:rFonts w:ascii="Arial" w:eastAsia="Times New Roman" w:hAnsi="Arial" w:cs="Arial"/>
        </w:rPr>
        <w:t xml:space="preserve"> </w:t>
      </w:r>
      <w:r w:rsidRPr="00EF49A0">
        <w:rPr>
          <w:rFonts w:ascii="Arial" w:eastAsia="Times New Roman" w:hAnsi="Arial" w:cs="Arial"/>
          <w:color w:val="FF0000"/>
        </w:rPr>
        <w:t>20XX</w:t>
      </w:r>
      <w:r w:rsidRPr="00EF49A0">
        <w:rPr>
          <w:rFonts w:ascii="Arial" w:eastAsia="Times New Roman" w:hAnsi="Arial" w:cs="Arial"/>
          <w:lang w:eastAsia="cs-CZ"/>
        </w:rPr>
        <w:t xml:space="preserve"> a je </w:t>
      </w:r>
      <w:r w:rsidRPr="00EF49A0">
        <w:rPr>
          <w:rFonts w:ascii="Arial" w:eastAsia="Times New Roman" w:hAnsi="Arial" w:cs="Arial"/>
          <w:color w:val="FF0000"/>
          <w:lang w:eastAsia="cs-CZ"/>
        </w:rPr>
        <w:t xml:space="preserve">zařazen/a / jmenována/a </w:t>
      </w:r>
      <w:r w:rsidRPr="00EF49A0">
        <w:rPr>
          <w:rFonts w:ascii="Arial" w:eastAsia="Times New Roman" w:hAnsi="Arial" w:cs="Arial"/>
          <w:lang w:eastAsia="cs-CZ"/>
        </w:rPr>
        <w:t>na služební</w:t>
      </w:r>
      <w:r w:rsidR="004111A0">
        <w:rPr>
          <w:rFonts w:ascii="Arial" w:eastAsia="Times New Roman" w:hAnsi="Arial" w:cs="Arial"/>
          <w:lang w:eastAsia="cs-CZ"/>
        </w:rPr>
        <w:t>m</w:t>
      </w:r>
      <w:r w:rsidRPr="00EF49A0">
        <w:rPr>
          <w:rFonts w:ascii="Arial" w:eastAsia="Times New Roman" w:hAnsi="Arial" w:cs="Arial"/>
          <w:lang w:eastAsia="cs-CZ"/>
        </w:rPr>
        <w:t xml:space="preserve"> míst</w:t>
      </w:r>
      <w:r w:rsidR="004111A0">
        <w:rPr>
          <w:rFonts w:ascii="Arial" w:eastAsia="Times New Roman" w:hAnsi="Arial" w:cs="Arial"/>
          <w:lang w:eastAsia="cs-CZ"/>
        </w:rPr>
        <w:t>ě</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w:t>
      </w:r>
      <w:r w:rsidRPr="00EF49A0">
        <w:rPr>
          <w:rFonts w:ascii="Arial" w:eastAsia="Times New Roman" w:hAnsi="Arial" w:cs="Arial"/>
          <w:i/>
          <w:color w:val="FF0000"/>
          <w:lang w:eastAsia="cs-CZ"/>
        </w:rPr>
        <w:t xml:space="preserve">označení služebního místa) </w:t>
      </w:r>
      <w:r w:rsidRPr="00EF49A0">
        <w:rPr>
          <w:rFonts w:ascii="Arial" w:eastAsia="Times New Roman" w:hAnsi="Arial" w:cs="Arial"/>
          <w:color w:val="FF0000"/>
          <w:lang w:eastAsia="cs-CZ"/>
        </w:rPr>
        <w:t>na/v</w:t>
      </w:r>
      <w:r w:rsidRPr="00EF49A0">
        <w:rPr>
          <w:rFonts w:ascii="Arial" w:eastAsia="Times New Roman" w:hAnsi="Arial" w:cs="Arial"/>
          <w:i/>
          <w:color w:val="FF0000"/>
          <w:lang w:eastAsia="cs-CZ"/>
        </w:rPr>
        <w:t xml:space="preserve"> (označení služebního úřadu)</w:t>
      </w:r>
      <w:r w:rsidRPr="00EF49A0">
        <w:rPr>
          <w:rFonts w:ascii="Arial" w:eastAsia="Times New Roman" w:hAnsi="Arial" w:cs="Arial"/>
          <w:lang w:eastAsia="cs-CZ"/>
        </w:rPr>
        <w:t xml:space="preserve">, přičemž vykonává službu </w:t>
      </w:r>
      <w:r w:rsidR="0014158F" w:rsidRPr="00250941">
        <w:rPr>
          <w:rFonts w:ascii="Arial" w:eastAsia="Times New Roman" w:hAnsi="Arial" w:cs="Arial"/>
          <w:lang w:eastAsia="cs-CZ"/>
        </w:rPr>
        <w:t>v</w:t>
      </w:r>
      <w:r w:rsidR="0014158F">
        <w:rPr>
          <w:rFonts w:ascii="Arial" w:eastAsia="Times New Roman" w:hAnsi="Arial" w:cs="Arial"/>
          <w:lang w:eastAsia="cs-CZ"/>
        </w:rPr>
        <w:t> </w:t>
      </w:r>
      <w:r w:rsidR="0014158F" w:rsidRPr="003A58A6">
        <w:rPr>
          <w:rFonts w:ascii="Arial" w:eastAsia="Times New Roman" w:hAnsi="Arial" w:cs="Arial"/>
          <w:color w:val="FF0000"/>
          <w:lang w:eastAsia="cs-CZ"/>
        </w:rPr>
        <w:t xml:space="preserve">oboru/oborech </w:t>
      </w:r>
      <w:r w:rsidR="0014158F" w:rsidRPr="00250941">
        <w:rPr>
          <w:rFonts w:ascii="Arial" w:eastAsia="Times New Roman" w:hAnsi="Arial" w:cs="Arial"/>
          <w:lang w:eastAsia="cs-CZ"/>
        </w:rPr>
        <w:t xml:space="preserve">služby </w:t>
      </w:r>
      <w:r w:rsidR="0014158F" w:rsidRPr="00250941">
        <w:rPr>
          <w:rFonts w:ascii="Arial" w:eastAsia="Times New Roman" w:hAnsi="Arial" w:cs="Arial"/>
          <w:i/>
          <w:color w:val="FF0000"/>
          <w:lang w:eastAsia="cs-CZ"/>
        </w:rPr>
        <w:t>(</w:t>
      </w:r>
      <w:r w:rsidR="0014158F" w:rsidRPr="00250941">
        <w:rPr>
          <w:rFonts w:ascii="Arial" w:hAnsi="Arial" w:cs="Arial"/>
          <w:i/>
          <w:color w:val="FF0000"/>
        </w:rPr>
        <w:t>označení oboru</w:t>
      </w:r>
      <w:r w:rsidR="0014158F">
        <w:rPr>
          <w:rFonts w:ascii="Arial" w:hAnsi="Arial" w:cs="Arial"/>
          <w:i/>
          <w:color w:val="FF0000"/>
        </w:rPr>
        <w:t>/oborů</w:t>
      </w:r>
      <w:r w:rsidR="0014158F" w:rsidRPr="00250941">
        <w:rPr>
          <w:rFonts w:ascii="Arial" w:hAnsi="Arial" w:cs="Arial"/>
          <w:i/>
          <w:color w:val="FF0000"/>
        </w:rPr>
        <w:t xml:space="preserve"> služby</w:t>
      </w:r>
      <w:r w:rsidR="0014158F" w:rsidRPr="00250941">
        <w:rPr>
          <w:rFonts w:ascii="Arial" w:eastAsia="Times New Roman" w:hAnsi="Arial" w:cs="Arial"/>
          <w:i/>
          <w:color w:val="FF0000"/>
          <w:lang w:eastAsia="cs-CZ"/>
        </w:rPr>
        <w:t>)</w:t>
      </w:r>
      <w:r w:rsidRPr="00EF49A0">
        <w:rPr>
          <w:rFonts w:ascii="Arial" w:eastAsia="Times New Roman" w:hAnsi="Arial" w:cs="Arial"/>
          <w:lang w:eastAsia="cs-CZ"/>
        </w:rPr>
        <w:t>.</w:t>
      </w:r>
    </w:p>
    <w:p w14:paraId="68D697C3" w14:textId="77777777" w:rsidR="00D1323D" w:rsidRPr="00EF49A0" w:rsidRDefault="00D1323D" w:rsidP="00D1323D">
      <w:pPr>
        <w:spacing w:after="0" w:line="240" w:lineRule="auto"/>
        <w:jc w:val="both"/>
        <w:rPr>
          <w:rFonts w:ascii="Arial" w:eastAsia="Times New Roman" w:hAnsi="Arial" w:cs="Arial"/>
          <w:lang w:eastAsia="cs-CZ"/>
        </w:rPr>
      </w:pPr>
    </w:p>
    <w:p w14:paraId="3A60525F" w14:textId="149CAFE0" w:rsidR="00CE5C6C" w:rsidRPr="009E3EF2" w:rsidRDefault="00CE5C6C" w:rsidP="00CE5C6C">
      <w:pPr>
        <w:spacing w:after="0" w:line="240" w:lineRule="auto"/>
        <w:jc w:val="both"/>
        <w:rPr>
          <w:rFonts w:ascii="Arial" w:eastAsia="Times New Roman" w:hAnsi="Arial" w:cs="Arial"/>
        </w:rPr>
      </w:pPr>
      <w:r w:rsidRPr="00EF49A0">
        <w:rPr>
          <w:rFonts w:ascii="Arial" w:eastAsia="Times New Roman" w:hAnsi="Arial" w:cs="Arial"/>
        </w:rPr>
        <w:t xml:space="preserve">Podle § 49 odst. </w:t>
      </w:r>
      <w:r>
        <w:rPr>
          <w:rFonts w:ascii="Arial" w:eastAsia="Times New Roman" w:hAnsi="Arial" w:cs="Arial"/>
        </w:rPr>
        <w:t>2</w:t>
      </w:r>
      <w:r w:rsidRPr="00EF49A0">
        <w:rPr>
          <w:rFonts w:ascii="Arial" w:eastAsia="Times New Roman" w:hAnsi="Arial" w:cs="Arial"/>
        </w:rPr>
        <w:t xml:space="preserve"> zákona o státní službě </w:t>
      </w:r>
      <w:r>
        <w:rPr>
          <w:rFonts w:ascii="Arial" w:eastAsia="Times New Roman" w:hAnsi="Arial" w:cs="Arial"/>
        </w:rPr>
        <w:t>se s</w:t>
      </w:r>
      <w:r w:rsidRPr="009E3EF2">
        <w:rPr>
          <w:rFonts w:ascii="Arial" w:eastAsia="Times New Roman" w:hAnsi="Arial" w:cs="Arial"/>
        </w:rPr>
        <w:t xml:space="preserve">tátní zaměstnanec zařadí se svým souhlasem </w:t>
      </w:r>
      <w:r w:rsidRPr="00082EF3">
        <w:rPr>
          <w:rFonts w:ascii="Arial" w:eastAsia="Times New Roman" w:hAnsi="Arial" w:cs="Arial"/>
        </w:rPr>
        <w:t xml:space="preserve">se zařadí se svým souhlasem na jiné služební místo v témže služebním úřadě zařazené </w:t>
      </w:r>
      <w:r w:rsidR="007F2B9E" w:rsidRPr="00082EF3">
        <w:rPr>
          <w:rFonts w:ascii="Arial" w:eastAsia="Times New Roman" w:hAnsi="Arial" w:cs="Arial"/>
        </w:rPr>
        <w:t>ve</w:t>
      </w:r>
      <w:r w:rsidR="007F2B9E">
        <w:rPr>
          <w:rFonts w:ascii="Arial" w:eastAsia="Times New Roman" w:hAnsi="Arial" w:cs="Arial"/>
        </w:rPr>
        <w:t> </w:t>
      </w:r>
      <w:r w:rsidRPr="00082EF3">
        <w:rPr>
          <w:rFonts w:ascii="Arial" w:eastAsia="Times New Roman" w:hAnsi="Arial" w:cs="Arial"/>
        </w:rPr>
        <w:t>stejné nebo nižší platové třídě, jako je dosavadní služební místo, splňuje-li předpoklady a požadavky stanovené pro jiné služební místo a dohodne-li se na zařazení písemně služební orgán s novým bezprostředně nadřízeným představeným, nebo se stávajícím bezprostředně nadřízeným představeným, jde-li o služební místo, které je v podřízenosti stejného bezprostředně nadřízeného představeného; pokud podle 2 po sobě jdoucích služebních hodnocení dosahoval ve službě vynikajících výsledků, lze státního zaměstnance zařadit i</w:t>
      </w:r>
      <w:r w:rsidR="007F2B9E">
        <w:rPr>
          <w:rFonts w:ascii="Arial" w:eastAsia="Times New Roman" w:hAnsi="Arial" w:cs="Arial"/>
        </w:rPr>
        <w:t> </w:t>
      </w:r>
      <w:r w:rsidR="007F2B9E" w:rsidRPr="00082EF3">
        <w:rPr>
          <w:rFonts w:ascii="Arial" w:eastAsia="Times New Roman" w:hAnsi="Arial" w:cs="Arial"/>
        </w:rPr>
        <w:t>na</w:t>
      </w:r>
      <w:r w:rsidR="007F2B9E">
        <w:rPr>
          <w:rFonts w:ascii="Arial" w:eastAsia="Times New Roman" w:hAnsi="Arial" w:cs="Arial"/>
        </w:rPr>
        <w:t> </w:t>
      </w:r>
      <w:r w:rsidRPr="00082EF3">
        <w:rPr>
          <w:rFonts w:ascii="Arial" w:eastAsia="Times New Roman" w:hAnsi="Arial" w:cs="Arial"/>
        </w:rPr>
        <w:t>služební místo zařazené v platové třídě o 1 platovou třídu vyšší, než je dosavadní služební místo.</w:t>
      </w:r>
    </w:p>
    <w:p w14:paraId="1C44DAA9" w14:textId="77777777" w:rsidR="00CE5C6C" w:rsidRDefault="00CE5C6C" w:rsidP="00CE5C6C">
      <w:pPr>
        <w:spacing w:after="0" w:line="240" w:lineRule="auto"/>
        <w:jc w:val="both"/>
        <w:rPr>
          <w:rFonts w:ascii="Arial" w:eastAsia="Times New Roman" w:hAnsi="Arial" w:cs="Arial"/>
          <w:lang w:eastAsia="cs-CZ"/>
        </w:rPr>
      </w:pPr>
    </w:p>
    <w:p w14:paraId="18853833" w14:textId="77777777" w:rsidR="00CE5C6C" w:rsidRDefault="00CE5C6C" w:rsidP="00CE5C6C">
      <w:pPr>
        <w:spacing w:after="0" w:line="240" w:lineRule="auto"/>
        <w:jc w:val="both"/>
        <w:rPr>
          <w:rFonts w:ascii="Arial" w:eastAsia="Times New Roman" w:hAnsi="Arial" w:cs="Arial"/>
          <w:lang w:eastAsia="cs-CZ"/>
        </w:rPr>
      </w:pPr>
      <w:r w:rsidRPr="00EF49A0">
        <w:rPr>
          <w:rFonts w:ascii="Arial" w:eastAsia="Times New Roman" w:hAnsi="Arial" w:cs="Arial"/>
        </w:rPr>
        <w:t xml:space="preserve">Podle § 49 odst. </w:t>
      </w:r>
      <w:r>
        <w:rPr>
          <w:rFonts w:ascii="Arial" w:eastAsia="Times New Roman" w:hAnsi="Arial" w:cs="Arial"/>
        </w:rPr>
        <w:t>3</w:t>
      </w:r>
      <w:r w:rsidRPr="00EF49A0">
        <w:rPr>
          <w:rFonts w:ascii="Arial" w:eastAsia="Times New Roman" w:hAnsi="Arial" w:cs="Arial"/>
        </w:rPr>
        <w:t xml:space="preserve"> zákona o státní službě </w:t>
      </w:r>
      <w:r>
        <w:rPr>
          <w:rFonts w:ascii="Arial" w:eastAsia="Times New Roman" w:hAnsi="Arial" w:cs="Arial"/>
        </w:rPr>
        <w:t>se s</w:t>
      </w:r>
      <w:r w:rsidRPr="00144EED">
        <w:rPr>
          <w:rFonts w:ascii="Arial" w:eastAsia="Times New Roman" w:hAnsi="Arial" w:cs="Arial"/>
          <w:lang w:eastAsia="cs-CZ"/>
        </w:rPr>
        <w:t xml:space="preserve">tátní zaměstnanec za podmínek podle odstavce 2 zařadí též na jiné služební místo </w:t>
      </w:r>
      <w:r w:rsidRPr="00082EF3">
        <w:rPr>
          <w:rFonts w:ascii="Arial" w:eastAsia="Times New Roman" w:hAnsi="Arial" w:cs="Arial"/>
          <w:lang w:eastAsia="cs-CZ"/>
        </w:rPr>
        <w:t>zařadí též na jiné služební místo v jiném služebním úřadě, dohodnou-li se na zařazení písemně nový služební orgán s novým bezprostředně nadřízeným představeným. O zařazení státního zaměstnance na jiné služební místo rozhodne nový služební orgán. Ustanovení odstavce 1 vět druhé a třetí se použijí obdobně.</w:t>
      </w:r>
    </w:p>
    <w:p w14:paraId="49C9B5D9" w14:textId="77777777" w:rsidR="00CE5C6C" w:rsidRDefault="00CE5C6C" w:rsidP="00CE5C6C">
      <w:pPr>
        <w:spacing w:after="0" w:line="240" w:lineRule="auto"/>
        <w:jc w:val="both"/>
        <w:rPr>
          <w:rFonts w:ascii="Arial" w:eastAsia="Times New Roman" w:hAnsi="Arial" w:cs="Arial"/>
          <w:lang w:eastAsia="cs-CZ"/>
        </w:rPr>
      </w:pPr>
    </w:p>
    <w:p w14:paraId="5A521DF2" w14:textId="77777777" w:rsidR="00CE5C6C" w:rsidRPr="00EF49A0" w:rsidRDefault="00CE5C6C" w:rsidP="00CE5C6C">
      <w:pPr>
        <w:spacing w:after="0" w:line="240" w:lineRule="auto"/>
        <w:jc w:val="both"/>
        <w:rPr>
          <w:rFonts w:ascii="Arial" w:eastAsia="Times New Roman" w:hAnsi="Arial" w:cs="Arial"/>
        </w:rPr>
      </w:pPr>
      <w:r w:rsidRPr="00EF49A0">
        <w:rPr>
          <w:rFonts w:ascii="Arial" w:eastAsia="Times New Roman" w:hAnsi="Arial" w:cs="Arial"/>
        </w:rPr>
        <w:t xml:space="preserve">Podle § 49 odst. 1 </w:t>
      </w:r>
      <w:r>
        <w:rPr>
          <w:rFonts w:ascii="Arial" w:eastAsia="Times New Roman" w:hAnsi="Arial" w:cs="Arial"/>
        </w:rPr>
        <w:t>věty druhé a třetí zákona o státní službě stanoví nový služební orgán d</w:t>
      </w:r>
      <w:r w:rsidRPr="00872C29">
        <w:rPr>
          <w:rFonts w:ascii="Arial" w:eastAsia="Times New Roman" w:hAnsi="Arial" w:cs="Arial"/>
        </w:rPr>
        <w:t>en nástupu státního zaměstnance do služby na jiném služebním místě se souhlasem původního služebního orgánu. Neudělí-li původní služební orgán souhlas ve lhůtě 60 dnů ode dne jeho vyžádání, stanoví se den nástupu státního zaměstnance do služby na jiném služebním místě jako první pracovní den po uplynutí této lhůty.</w:t>
      </w:r>
    </w:p>
    <w:p w14:paraId="1B53BE22" w14:textId="77777777" w:rsidR="00CE5C6C" w:rsidRDefault="00CE5C6C" w:rsidP="00CE5C6C">
      <w:pPr>
        <w:spacing w:after="0" w:line="240" w:lineRule="auto"/>
        <w:jc w:val="both"/>
        <w:rPr>
          <w:rFonts w:ascii="Arial" w:hAnsi="Arial" w:cs="Arial"/>
        </w:rPr>
      </w:pPr>
    </w:p>
    <w:p w14:paraId="2E09345B" w14:textId="77777777" w:rsidR="00E35841" w:rsidRDefault="00651C73" w:rsidP="003E5D08">
      <w:pPr>
        <w:spacing w:after="0" w:line="240" w:lineRule="auto"/>
        <w:jc w:val="both"/>
        <w:rPr>
          <w:rFonts w:ascii="Arial" w:hAnsi="Arial" w:cs="Arial"/>
        </w:rPr>
      </w:pPr>
      <w:r w:rsidRPr="00B31160">
        <w:rPr>
          <w:rFonts w:ascii="Arial" w:hAnsi="Arial" w:cs="Arial"/>
        </w:rPr>
        <w:t xml:space="preserve">Státní </w:t>
      </w:r>
      <w:r w:rsidRPr="00B31160">
        <w:rPr>
          <w:rFonts w:ascii="Arial" w:hAnsi="Arial" w:cs="Arial"/>
          <w:color w:val="FF0000"/>
        </w:rPr>
        <w:t>zaměstnanec/zaměstnankyně</w:t>
      </w:r>
      <w:r w:rsidRPr="00B31160">
        <w:rPr>
          <w:rFonts w:ascii="Arial" w:hAnsi="Arial" w:cs="Arial"/>
        </w:rPr>
        <w:t xml:space="preserve"> spl</w:t>
      </w:r>
      <w:r w:rsidR="00D01BBA" w:rsidRPr="00B31160">
        <w:rPr>
          <w:rFonts w:ascii="Arial" w:hAnsi="Arial" w:cs="Arial"/>
        </w:rPr>
        <w:t>ňuje</w:t>
      </w:r>
      <w:r w:rsidRPr="00B31160">
        <w:rPr>
          <w:rFonts w:ascii="Arial" w:hAnsi="Arial" w:cs="Arial"/>
          <w:color w:val="FF0000"/>
        </w:rPr>
        <w:t xml:space="preserve"> </w:t>
      </w:r>
      <w:r w:rsidRPr="00B31160">
        <w:rPr>
          <w:rFonts w:ascii="Arial" w:hAnsi="Arial" w:cs="Arial"/>
        </w:rPr>
        <w:t xml:space="preserve">všechny </w:t>
      </w:r>
      <w:r w:rsidR="00D01BBA" w:rsidRPr="00B31160">
        <w:rPr>
          <w:rFonts w:ascii="Arial" w:hAnsi="Arial" w:cs="Arial"/>
        </w:rPr>
        <w:t xml:space="preserve">zákonné podmínky, </w:t>
      </w:r>
      <w:r w:rsidR="007D617F" w:rsidRPr="00B31160">
        <w:rPr>
          <w:rFonts w:ascii="Arial" w:hAnsi="Arial" w:cs="Arial"/>
        </w:rPr>
        <w:t xml:space="preserve">aby </w:t>
      </w:r>
      <w:r w:rsidR="007D617F" w:rsidRPr="00B31160">
        <w:rPr>
          <w:rFonts w:ascii="Arial" w:hAnsi="Arial" w:cs="Arial"/>
          <w:color w:val="FF0000"/>
        </w:rPr>
        <w:t xml:space="preserve">mohl/a </w:t>
      </w:r>
      <w:r w:rsidR="007D617F" w:rsidRPr="00B31160">
        <w:rPr>
          <w:rFonts w:ascii="Arial" w:hAnsi="Arial" w:cs="Arial"/>
        </w:rPr>
        <w:t>být</w:t>
      </w:r>
      <w:r w:rsidR="00C03892" w:rsidRPr="00B31160">
        <w:rPr>
          <w:rFonts w:ascii="Arial" w:hAnsi="Arial" w:cs="Arial"/>
        </w:rPr>
        <w:t xml:space="preserve"> podle § 49 odst. </w:t>
      </w:r>
      <w:r w:rsidR="00C5501E">
        <w:rPr>
          <w:rFonts w:ascii="Arial" w:hAnsi="Arial" w:cs="Arial"/>
        </w:rPr>
        <w:t>3</w:t>
      </w:r>
      <w:r w:rsidR="00C03892" w:rsidRPr="00B31160">
        <w:rPr>
          <w:rFonts w:ascii="Arial" w:hAnsi="Arial" w:cs="Arial"/>
          <w:color w:val="FF0000"/>
        </w:rPr>
        <w:t xml:space="preserve"> </w:t>
      </w:r>
      <w:r w:rsidR="00C03892" w:rsidRPr="00B31160">
        <w:rPr>
          <w:rFonts w:ascii="Arial" w:hAnsi="Arial" w:cs="Arial"/>
        </w:rPr>
        <w:t>zákona o státní službě</w:t>
      </w:r>
      <w:r w:rsidR="007D617F" w:rsidRPr="00B31160">
        <w:rPr>
          <w:rFonts w:ascii="Arial" w:hAnsi="Arial" w:cs="Arial"/>
        </w:rPr>
        <w:t xml:space="preserve"> </w:t>
      </w:r>
      <w:r w:rsidR="007D617F" w:rsidRPr="00B31160">
        <w:rPr>
          <w:rFonts w:ascii="Arial" w:hAnsi="Arial" w:cs="Arial"/>
          <w:color w:val="FF0000"/>
        </w:rPr>
        <w:t xml:space="preserve">zařazen/a </w:t>
      </w:r>
      <w:r w:rsidR="007D617F" w:rsidRPr="00B31160">
        <w:rPr>
          <w:rFonts w:ascii="Arial" w:hAnsi="Arial" w:cs="Arial"/>
        </w:rPr>
        <w:t xml:space="preserve">na služební místo </w:t>
      </w:r>
      <w:r w:rsidR="007D617F" w:rsidRPr="00B31160">
        <w:rPr>
          <w:rFonts w:ascii="Arial" w:hAnsi="Arial" w:cs="Arial"/>
          <w:i/>
          <w:color w:val="FF0000"/>
        </w:rPr>
        <w:t>(označení služebního místa)</w:t>
      </w:r>
      <w:r w:rsidR="007D617F" w:rsidRPr="00B31160">
        <w:rPr>
          <w:rFonts w:ascii="Arial" w:hAnsi="Arial" w:cs="Arial"/>
          <w:color w:val="FF0000"/>
        </w:rPr>
        <w:t xml:space="preserve"> na/v </w:t>
      </w:r>
      <w:r w:rsidR="007D617F" w:rsidRPr="00B31160">
        <w:rPr>
          <w:rFonts w:ascii="Arial" w:hAnsi="Arial" w:cs="Arial"/>
          <w:i/>
          <w:color w:val="FF0000"/>
        </w:rPr>
        <w:t>(označení služebního úřadu)</w:t>
      </w:r>
      <w:r w:rsidR="007D617F" w:rsidRPr="00B31160">
        <w:rPr>
          <w:rFonts w:ascii="Arial" w:hAnsi="Arial" w:cs="Arial"/>
          <w:color w:val="FF0000"/>
        </w:rPr>
        <w:t xml:space="preserve"> </w:t>
      </w:r>
      <w:r w:rsidR="007D617F" w:rsidRPr="00B31160">
        <w:rPr>
          <w:rFonts w:ascii="Arial" w:hAnsi="Arial" w:cs="Arial"/>
        </w:rPr>
        <w:t>(dále jen „služební místo“)</w:t>
      </w:r>
      <w:r w:rsidR="00143715">
        <w:rPr>
          <w:rFonts w:ascii="Arial" w:hAnsi="Arial" w:cs="Arial"/>
        </w:rPr>
        <w:t>.</w:t>
      </w:r>
    </w:p>
    <w:p w14:paraId="322A5D87" w14:textId="77777777" w:rsidR="00E35841" w:rsidRDefault="00E35841" w:rsidP="003E5D08">
      <w:pPr>
        <w:spacing w:after="0" w:line="240" w:lineRule="auto"/>
        <w:jc w:val="both"/>
        <w:rPr>
          <w:rFonts w:ascii="Arial" w:hAnsi="Arial" w:cs="Arial"/>
        </w:rPr>
      </w:pPr>
    </w:p>
    <w:p w14:paraId="7DDCB6F7" w14:textId="47A2A87A" w:rsidR="0017239D" w:rsidRDefault="006E728E" w:rsidP="00834B9B">
      <w:pPr>
        <w:spacing w:after="0" w:line="240" w:lineRule="auto"/>
        <w:jc w:val="both"/>
        <w:rPr>
          <w:rFonts w:ascii="Arial" w:eastAsia="Times New Roman" w:hAnsi="Arial" w:cs="Arial"/>
        </w:rPr>
      </w:pPr>
      <w:r w:rsidRPr="00011011">
        <w:rPr>
          <w:rFonts w:ascii="Arial" w:hAnsi="Arial" w:cs="Arial"/>
        </w:rPr>
        <w:t>Služební místo je</w:t>
      </w:r>
      <w:r w:rsidR="0017239D" w:rsidRPr="00011011">
        <w:rPr>
          <w:rFonts w:ascii="Arial" w:hAnsi="Arial" w:cs="Arial"/>
        </w:rPr>
        <w:t xml:space="preserve"> zařazeno v</w:t>
      </w:r>
      <w:r w:rsidR="0017239D" w:rsidRPr="00011011">
        <w:rPr>
          <w:rFonts w:ascii="Arial" w:hAnsi="Arial" w:cs="Arial"/>
          <w:color w:val="FF0000"/>
        </w:rPr>
        <w:t xml:space="preserve"> </w:t>
      </w:r>
      <w:r w:rsidR="008F2138" w:rsidRPr="00011011">
        <w:rPr>
          <w:rFonts w:ascii="Arial" w:hAnsi="Arial" w:cs="Arial"/>
          <w:color w:val="FF0000"/>
        </w:rPr>
        <w:t xml:space="preserve">X. </w:t>
      </w:r>
      <w:r w:rsidR="0017239D" w:rsidRPr="00011011">
        <w:rPr>
          <w:rFonts w:ascii="Arial" w:hAnsi="Arial" w:cs="Arial"/>
        </w:rPr>
        <w:t xml:space="preserve">platové třídě, </w:t>
      </w:r>
      <w:r w:rsidR="008F2138" w:rsidRPr="00011011">
        <w:rPr>
          <w:rFonts w:ascii="Arial" w:hAnsi="Arial" w:cs="Arial"/>
        </w:rPr>
        <w:t xml:space="preserve">tj. v platové třídě </w:t>
      </w:r>
      <w:r w:rsidR="00250463" w:rsidRPr="00011011">
        <w:rPr>
          <w:rFonts w:ascii="Arial" w:hAnsi="Arial" w:cs="Arial"/>
        </w:rPr>
        <w:t xml:space="preserve">o jednu platovou třídu vyšší, než je dosavadní služební místo </w:t>
      </w:r>
      <w:r w:rsidR="0017239D" w:rsidRPr="00011011">
        <w:rPr>
          <w:rFonts w:ascii="Arial" w:hAnsi="Arial" w:cs="Arial"/>
          <w:color w:val="FF0000"/>
        </w:rPr>
        <w:t>státní</w:t>
      </w:r>
      <w:r w:rsidR="00250463" w:rsidRPr="00011011">
        <w:rPr>
          <w:rFonts w:ascii="Arial" w:hAnsi="Arial" w:cs="Arial"/>
          <w:color w:val="FF0000"/>
        </w:rPr>
        <w:t>ho</w:t>
      </w:r>
      <w:r w:rsidR="0017239D" w:rsidRPr="00011011">
        <w:rPr>
          <w:rFonts w:ascii="Arial" w:hAnsi="Arial" w:cs="Arial"/>
        </w:rPr>
        <w:t xml:space="preserve"> </w:t>
      </w:r>
      <w:r w:rsidR="0017239D" w:rsidRPr="00011011">
        <w:rPr>
          <w:rFonts w:ascii="Arial" w:hAnsi="Arial" w:cs="Arial"/>
          <w:color w:val="FF0000"/>
        </w:rPr>
        <w:t>zaměstnanc</w:t>
      </w:r>
      <w:r w:rsidR="00250463" w:rsidRPr="00011011">
        <w:rPr>
          <w:rFonts w:ascii="Arial" w:hAnsi="Arial" w:cs="Arial"/>
          <w:color w:val="FF0000"/>
        </w:rPr>
        <w:t>e</w:t>
      </w:r>
      <w:r w:rsidR="0017239D" w:rsidRPr="00011011">
        <w:rPr>
          <w:rFonts w:ascii="Arial" w:hAnsi="Arial" w:cs="Arial"/>
          <w:color w:val="FF0000"/>
        </w:rPr>
        <w:t>/</w:t>
      </w:r>
      <w:r w:rsidR="00250463" w:rsidRPr="00011011">
        <w:rPr>
          <w:rFonts w:ascii="Arial" w:hAnsi="Arial" w:cs="Arial"/>
          <w:color w:val="FF0000"/>
        </w:rPr>
        <w:t xml:space="preserve">státní </w:t>
      </w:r>
      <w:r w:rsidR="0017239D" w:rsidRPr="00011011">
        <w:rPr>
          <w:rFonts w:ascii="Arial" w:hAnsi="Arial" w:cs="Arial"/>
          <w:color w:val="FF0000"/>
        </w:rPr>
        <w:t>zaměstnankyně</w:t>
      </w:r>
      <w:r w:rsidR="00250463" w:rsidRPr="00011011">
        <w:rPr>
          <w:rFonts w:ascii="Arial" w:hAnsi="Arial" w:cs="Arial"/>
        </w:rPr>
        <w:t>.</w:t>
      </w:r>
      <w:r w:rsidR="00011011">
        <w:rPr>
          <w:rFonts w:ascii="Arial" w:hAnsi="Arial" w:cs="Arial"/>
        </w:rPr>
        <w:t xml:space="preserve"> </w:t>
      </w:r>
      <w:r w:rsidR="00011011" w:rsidRPr="00B31160">
        <w:rPr>
          <w:rFonts w:ascii="Arial" w:hAnsi="Arial" w:cs="Arial"/>
        </w:rPr>
        <w:t xml:space="preserve">Státní </w:t>
      </w:r>
      <w:r w:rsidR="00011011" w:rsidRPr="00B31160">
        <w:rPr>
          <w:rFonts w:ascii="Arial" w:hAnsi="Arial" w:cs="Arial"/>
          <w:color w:val="FF0000"/>
        </w:rPr>
        <w:t>zaměstnanec/zaměstnankyně</w:t>
      </w:r>
      <w:r w:rsidR="00011011">
        <w:rPr>
          <w:rFonts w:ascii="Arial" w:hAnsi="Arial" w:cs="Arial"/>
          <w:color w:val="FF0000"/>
        </w:rPr>
        <w:t xml:space="preserve"> </w:t>
      </w:r>
      <w:r w:rsidR="00011011" w:rsidRPr="00701A12">
        <w:rPr>
          <w:rFonts w:ascii="Arial" w:hAnsi="Arial" w:cs="Arial"/>
        </w:rPr>
        <w:t>však</w:t>
      </w:r>
      <w:r w:rsidR="00011011" w:rsidRPr="00701A12">
        <w:rPr>
          <w:rFonts w:ascii="Arial" w:hAnsi="Arial" w:cs="Arial"/>
          <w:color w:val="FF0000"/>
        </w:rPr>
        <w:t xml:space="preserve"> </w:t>
      </w:r>
      <w:r w:rsidR="00701A12" w:rsidRPr="00701A12">
        <w:rPr>
          <w:rFonts w:ascii="Arial" w:hAnsi="Arial" w:cs="Arial"/>
          <w:color w:val="FF0000"/>
        </w:rPr>
        <w:t xml:space="preserve">dosahoval/a </w:t>
      </w:r>
      <w:r w:rsidR="00701A12" w:rsidRPr="00701A12">
        <w:rPr>
          <w:rFonts w:ascii="Arial" w:hAnsi="Arial" w:cs="Arial"/>
        </w:rPr>
        <w:t>podle závěrů 2 po sobě jdoucích služebních hodnocení ve službě vynikajících výsledků</w:t>
      </w:r>
      <w:r w:rsidR="00701A12">
        <w:rPr>
          <w:rFonts w:ascii="Arial" w:hAnsi="Arial" w:cs="Arial"/>
        </w:rPr>
        <w:t xml:space="preserve"> (služební hodnocení, </w:t>
      </w:r>
      <w:r w:rsidR="00FF2880">
        <w:rPr>
          <w:rFonts w:ascii="Arial" w:eastAsia="Times New Roman" w:hAnsi="Arial" w:cs="Arial"/>
        </w:rPr>
        <w:t>č. j.</w:t>
      </w:r>
      <w:r w:rsidR="00701A12" w:rsidRPr="00EF49A0">
        <w:rPr>
          <w:rFonts w:ascii="Arial" w:eastAsia="Times New Roman" w:hAnsi="Arial" w:cs="Arial"/>
        </w:rPr>
        <w:t xml:space="preserve"> </w:t>
      </w:r>
      <w:r w:rsidR="00701A12" w:rsidRPr="00FD131F">
        <w:rPr>
          <w:rFonts w:ascii="Arial" w:eastAsia="Times New Roman" w:hAnsi="Arial" w:cs="Arial"/>
          <w:color w:val="FF0000"/>
        </w:rPr>
        <w:t>XXXX</w:t>
      </w:r>
      <w:r w:rsidR="00701A12">
        <w:rPr>
          <w:rFonts w:ascii="Arial" w:eastAsia="Times New Roman" w:hAnsi="Arial" w:cs="Arial"/>
          <w:color w:val="FF0000"/>
        </w:rPr>
        <w:t xml:space="preserve"> </w:t>
      </w:r>
      <w:r w:rsidR="00701A12" w:rsidRPr="00EF49A0">
        <w:rPr>
          <w:rFonts w:ascii="Arial" w:eastAsia="Times New Roman" w:hAnsi="Arial" w:cs="Arial"/>
        </w:rPr>
        <w:t xml:space="preserve">ze dne </w:t>
      </w:r>
      <w:r w:rsidR="00701A12" w:rsidRPr="00EF49A0">
        <w:rPr>
          <w:rFonts w:ascii="Arial" w:eastAsia="Times New Roman" w:hAnsi="Arial" w:cs="Arial"/>
          <w:color w:val="FF0000"/>
        </w:rPr>
        <w:t xml:space="preserve">X. měsíc </w:t>
      </w:r>
      <w:r w:rsidR="00701A12" w:rsidRPr="00EF49A0">
        <w:rPr>
          <w:rFonts w:ascii="Arial" w:eastAsia="Times New Roman" w:hAnsi="Arial" w:cs="Arial"/>
        </w:rPr>
        <w:t>20</w:t>
      </w:r>
      <w:r w:rsidR="00701A12" w:rsidRPr="00EF49A0">
        <w:rPr>
          <w:rFonts w:ascii="Arial" w:eastAsia="Times New Roman" w:hAnsi="Arial" w:cs="Arial"/>
          <w:color w:val="FF0000"/>
        </w:rPr>
        <w:t>XX</w:t>
      </w:r>
      <w:r w:rsidR="00C13EB3" w:rsidRPr="00C13EB3">
        <w:rPr>
          <w:rFonts w:ascii="Arial" w:eastAsia="Times New Roman" w:hAnsi="Arial" w:cs="Arial"/>
        </w:rPr>
        <w:t>,</w:t>
      </w:r>
      <w:r w:rsidR="00C13EB3">
        <w:rPr>
          <w:rFonts w:ascii="Arial" w:eastAsia="Times New Roman" w:hAnsi="Arial" w:cs="Arial"/>
          <w:color w:val="FF0000"/>
        </w:rPr>
        <w:t xml:space="preserve"> </w:t>
      </w:r>
      <w:r w:rsidR="00C13EB3" w:rsidRPr="00C13EB3">
        <w:rPr>
          <w:rFonts w:ascii="Arial" w:eastAsia="Times New Roman" w:hAnsi="Arial" w:cs="Arial"/>
        </w:rPr>
        <w:t>a</w:t>
      </w:r>
      <w:r w:rsidR="00C13EB3">
        <w:rPr>
          <w:rFonts w:ascii="Arial" w:eastAsia="Times New Roman" w:hAnsi="Arial" w:cs="Arial"/>
          <w:color w:val="FF0000"/>
        </w:rPr>
        <w:t xml:space="preserve"> </w:t>
      </w:r>
      <w:r w:rsidR="00C13EB3">
        <w:rPr>
          <w:rFonts w:ascii="Arial" w:hAnsi="Arial" w:cs="Arial"/>
        </w:rPr>
        <w:t xml:space="preserve">služební hodnocení, </w:t>
      </w:r>
      <w:r w:rsidR="00FF2880">
        <w:rPr>
          <w:rFonts w:ascii="Arial" w:eastAsia="Times New Roman" w:hAnsi="Arial" w:cs="Arial"/>
        </w:rPr>
        <w:t>č. j.</w:t>
      </w:r>
      <w:r w:rsidR="00C13EB3" w:rsidRPr="00EF49A0">
        <w:rPr>
          <w:rFonts w:ascii="Arial" w:eastAsia="Times New Roman" w:hAnsi="Arial" w:cs="Arial"/>
        </w:rPr>
        <w:t xml:space="preserve"> </w:t>
      </w:r>
      <w:r w:rsidR="00C13EB3" w:rsidRPr="00FD131F">
        <w:rPr>
          <w:rFonts w:ascii="Arial" w:eastAsia="Times New Roman" w:hAnsi="Arial" w:cs="Arial"/>
          <w:color w:val="FF0000"/>
        </w:rPr>
        <w:t>XXXX</w:t>
      </w:r>
      <w:r w:rsidR="00C13EB3">
        <w:rPr>
          <w:rFonts w:ascii="Arial" w:eastAsia="Times New Roman" w:hAnsi="Arial" w:cs="Arial"/>
          <w:color w:val="FF0000"/>
        </w:rPr>
        <w:t xml:space="preserve"> </w:t>
      </w:r>
      <w:r w:rsidR="00C13EB3" w:rsidRPr="00EF49A0">
        <w:rPr>
          <w:rFonts w:ascii="Arial" w:eastAsia="Times New Roman" w:hAnsi="Arial" w:cs="Arial"/>
        </w:rPr>
        <w:t xml:space="preserve">ze dne </w:t>
      </w:r>
      <w:r w:rsidR="00C13EB3" w:rsidRPr="00EF49A0">
        <w:rPr>
          <w:rFonts w:ascii="Arial" w:eastAsia="Times New Roman" w:hAnsi="Arial" w:cs="Arial"/>
          <w:color w:val="FF0000"/>
        </w:rPr>
        <w:t xml:space="preserve">X. měsíc </w:t>
      </w:r>
      <w:r w:rsidR="00C13EB3" w:rsidRPr="00EF49A0">
        <w:rPr>
          <w:rFonts w:ascii="Arial" w:eastAsia="Times New Roman" w:hAnsi="Arial" w:cs="Arial"/>
        </w:rPr>
        <w:t>20</w:t>
      </w:r>
      <w:r w:rsidR="00C13EB3" w:rsidRPr="00EF49A0">
        <w:rPr>
          <w:rFonts w:ascii="Arial" w:eastAsia="Times New Roman" w:hAnsi="Arial" w:cs="Arial"/>
          <w:color w:val="FF0000"/>
        </w:rPr>
        <w:t>XX</w:t>
      </w:r>
      <w:r w:rsidR="00C13EB3" w:rsidRPr="00C13EB3">
        <w:rPr>
          <w:rFonts w:ascii="Arial" w:eastAsia="Times New Roman" w:hAnsi="Arial" w:cs="Arial"/>
        </w:rPr>
        <w:t>)</w:t>
      </w:r>
      <w:r w:rsidR="00E80439">
        <w:rPr>
          <w:rFonts w:ascii="Arial" w:eastAsia="Times New Roman" w:hAnsi="Arial" w:cs="Arial"/>
        </w:rPr>
        <w:t>, tato podmínka pro zařazení na služební místo</w:t>
      </w:r>
      <w:r w:rsidR="00E24012">
        <w:rPr>
          <w:rFonts w:ascii="Arial" w:eastAsia="Times New Roman" w:hAnsi="Arial" w:cs="Arial"/>
        </w:rPr>
        <w:t xml:space="preserve"> uvedená v § 49 odst. 2 zákona o státní službě,</w:t>
      </w:r>
      <w:r w:rsidR="00E80439">
        <w:rPr>
          <w:rFonts w:ascii="Arial" w:eastAsia="Times New Roman" w:hAnsi="Arial" w:cs="Arial"/>
        </w:rPr>
        <w:t xml:space="preserve"> je </w:t>
      </w:r>
      <w:r w:rsidR="00E24012">
        <w:rPr>
          <w:rFonts w:ascii="Arial" w:eastAsia="Times New Roman" w:hAnsi="Arial" w:cs="Arial"/>
        </w:rPr>
        <w:t xml:space="preserve">tudíž </w:t>
      </w:r>
      <w:r w:rsidR="00E80439">
        <w:rPr>
          <w:rFonts w:ascii="Arial" w:eastAsia="Times New Roman" w:hAnsi="Arial" w:cs="Arial"/>
        </w:rPr>
        <w:t>splněna.</w:t>
      </w:r>
    </w:p>
    <w:p w14:paraId="176418DF" w14:textId="77777777" w:rsidR="005110F1" w:rsidRDefault="005110F1" w:rsidP="00834B9B">
      <w:pPr>
        <w:spacing w:after="0" w:line="240" w:lineRule="auto"/>
        <w:jc w:val="both"/>
        <w:rPr>
          <w:rFonts w:ascii="Arial" w:eastAsia="Times New Roman" w:hAnsi="Arial" w:cs="Arial"/>
        </w:rPr>
      </w:pPr>
    </w:p>
    <w:p w14:paraId="7F1C88A9" w14:textId="77777777" w:rsidR="00D836AE" w:rsidRDefault="00D836AE" w:rsidP="00834B9B">
      <w:pPr>
        <w:spacing w:after="0" w:line="240" w:lineRule="auto"/>
        <w:jc w:val="both"/>
        <w:rPr>
          <w:rFonts w:ascii="Arial" w:hAnsi="Arial" w:cs="Arial"/>
        </w:rPr>
      </w:pPr>
      <w:bookmarkStart w:id="3" w:name="_Hlk187400244"/>
      <w:r w:rsidRPr="00ED69C8">
        <w:rPr>
          <w:rFonts w:ascii="Arial" w:eastAsia="Times New Roman" w:hAnsi="Arial" w:cs="Arial"/>
          <w:b/>
          <w:color w:val="FF0000"/>
          <w:u w:val="single"/>
        </w:rPr>
        <w:t>VARIANTA 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w:t>
      </w:r>
      <w:r w:rsidR="00FF0FD4" w:rsidRPr="00FF0FD4">
        <w:rPr>
          <w:rFonts w:ascii="Arial" w:eastAsia="Times New Roman" w:hAnsi="Arial" w:cs="Arial"/>
          <w:color w:val="FF0000"/>
          <w:u w:val="single"/>
        </w:rPr>
        <w:t xml:space="preserve">Na místě jsou </w:t>
      </w:r>
      <w:r w:rsidR="00F7175D" w:rsidRPr="00FF0FD4">
        <w:rPr>
          <w:rFonts w:ascii="Arial" w:eastAsia="Times New Roman" w:hAnsi="Arial" w:cs="Arial"/>
          <w:color w:val="FF0000"/>
          <w:u w:val="single"/>
        </w:rPr>
        <w:t xml:space="preserve">služebním předpisem </w:t>
      </w:r>
      <w:r w:rsidR="00FF0FD4" w:rsidRPr="00FF0FD4">
        <w:rPr>
          <w:rFonts w:ascii="Arial" w:eastAsia="Times New Roman" w:hAnsi="Arial" w:cs="Arial"/>
          <w:color w:val="FF0000"/>
          <w:u w:val="single"/>
        </w:rPr>
        <w:t xml:space="preserve">stanoveny i požadavky </w:t>
      </w:r>
    </w:p>
    <w:p w14:paraId="04B3C065" w14:textId="77777777" w:rsidR="00F7175D" w:rsidRDefault="00C322B3" w:rsidP="00834B9B">
      <w:pPr>
        <w:spacing w:after="0" w:line="240" w:lineRule="auto"/>
        <w:jc w:val="both"/>
        <w:rPr>
          <w:rFonts w:ascii="Arial" w:eastAsia="Times New Roman" w:hAnsi="Arial" w:cs="Arial"/>
          <w:color w:val="FF0000"/>
        </w:rPr>
      </w:pPr>
      <w:r w:rsidRPr="00F7175D">
        <w:rPr>
          <w:rFonts w:ascii="Arial" w:eastAsia="Times New Roman" w:hAnsi="Arial" w:cs="Arial"/>
        </w:rPr>
        <w:t>Státní</w:t>
      </w:r>
      <w:r w:rsidRPr="00910770">
        <w:rPr>
          <w:rFonts w:ascii="Arial" w:eastAsia="Times New Roman" w:hAnsi="Arial" w:cs="Arial"/>
          <w:color w:val="FF0000"/>
        </w:rPr>
        <w:t xml:space="preserve"> zaměstnanec/zaměstnankyně </w:t>
      </w:r>
      <w:r w:rsidRPr="00F7175D">
        <w:rPr>
          <w:rFonts w:ascii="Arial" w:eastAsia="Times New Roman" w:hAnsi="Arial" w:cs="Arial"/>
        </w:rPr>
        <w:t>splňuje všechny předpoklady a požadavky stanovené pro služební místo.</w:t>
      </w:r>
      <w:r w:rsidR="0023318E" w:rsidRPr="00910770">
        <w:rPr>
          <w:rFonts w:ascii="Arial" w:eastAsia="Times New Roman" w:hAnsi="Arial" w:cs="Arial"/>
          <w:color w:val="FF0000"/>
        </w:rPr>
        <w:t xml:space="preserve"> </w:t>
      </w:r>
    </w:p>
    <w:p w14:paraId="7EE8A60C" w14:textId="77777777" w:rsidR="00F7175D" w:rsidRDefault="00F7175D" w:rsidP="00834B9B">
      <w:pPr>
        <w:spacing w:after="0" w:line="240" w:lineRule="auto"/>
        <w:jc w:val="both"/>
        <w:rPr>
          <w:rFonts w:ascii="Arial" w:eastAsia="Times New Roman" w:hAnsi="Arial" w:cs="Arial"/>
          <w:color w:val="FF0000"/>
        </w:rPr>
      </w:pPr>
    </w:p>
    <w:p w14:paraId="3E3725E0" w14:textId="77777777" w:rsidR="00F7175D" w:rsidRDefault="00F7175D" w:rsidP="00834B9B">
      <w:pPr>
        <w:spacing w:after="0" w:line="240" w:lineRule="auto"/>
        <w:jc w:val="both"/>
        <w:rPr>
          <w:rFonts w:ascii="Arial" w:eastAsia="Times New Roman" w:hAnsi="Arial" w:cs="Arial"/>
          <w:color w:val="FF0000"/>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w:t>
      </w:r>
      <w:r>
        <w:rPr>
          <w:rFonts w:ascii="Arial" w:eastAsia="Times New Roman" w:hAnsi="Arial" w:cs="Arial"/>
          <w:color w:val="FF0000"/>
          <w:u w:val="single"/>
        </w:rPr>
        <w:t>ne</w:t>
      </w:r>
      <w:r w:rsidRPr="00FF0FD4">
        <w:rPr>
          <w:rFonts w:ascii="Arial" w:eastAsia="Times New Roman" w:hAnsi="Arial" w:cs="Arial"/>
          <w:color w:val="FF0000"/>
          <w:u w:val="single"/>
        </w:rPr>
        <w:t xml:space="preserve">jsou služebním předpisem požadavky </w:t>
      </w:r>
      <w:r>
        <w:rPr>
          <w:rFonts w:ascii="Arial" w:eastAsia="Times New Roman" w:hAnsi="Arial" w:cs="Arial"/>
          <w:color w:val="FF0000"/>
          <w:u w:val="single"/>
        </w:rPr>
        <w:t>stanoveny</w:t>
      </w:r>
    </w:p>
    <w:p w14:paraId="64B4E49B" w14:textId="77777777" w:rsidR="00C322B3" w:rsidRDefault="0023318E" w:rsidP="00834B9B">
      <w:pPr>
        <w:spacing w:after="0" w:line="240" w:lineRule="auto"/>
        <w:jc w:val="both"/>
        <w:rPr>
          <w:rFonts w:ascii="Arial" w:eastAsia="Times New Roman" w:hAnsi="Arial" w:cs="Arial"/>
        </w:rPr>
      </w:pPr>
      <w:r w:rsidRPr="00DB77C1">
        <w:rPr>
          <w:rFonts w:ascii="Arial" w:eastAsia="Times New Roman" w:hAnsi="Arial" w:cs="Arial"/>
        </w:rPr>
        <w:t>Státní</w:t>
      </w:r>
      <w:r w:rsidRPr="00910770">
        <w:rPr>
          <w:rFonts w:ascii="Arial" w:eastAsia="Times New Roman" w:hAnsi="Arial" w:cs="Arial"/>
          <w:color w:val="FF0000"/>
        </w:rPr>
        <w:t xml:space="preserve"> zaměstnanec/zaměstnankyně </w:t>
      </w:r>
      <w:r w:rsidRPr="00DB77C1">
        <w:rPr>
          <w:rFonts w:ascii="Arial" w:eastAsia="Times New Roman" w:hAnsi="Arial" w:cs="Arial"/>
        </w:rPr>
        <w:t>splňuje všechny předpoklady stanovené pro služební místo. Požadavky pro předmětné služební místo nebyly služebním předpisem stanoveny.</w:t>
      </w:r>
    </w:p>
    <w:bookmarkEnd w:id="3"/>
    <w:p w14:paraId="0AB2ED2C" w14:textId="77777777" w:rsidR="00843B95" w:rsidRDefault="00843B95" w:rsidP="00834B9B">
      <w:pPr>
        <w:spacing w:after="0" w:line="240" w:lineRule="auto"/>
        <w:jc w:val="both"/>
        <w:rPr>
          <w:rFonts w:ascii="Arial" w:eastAsia="Times New Roman" w:hAnsi="Arial" w:cs="Arial"/>
        </w:rPr>
      </w:pPr>
    </w:p>
    <w:p w14:paraId="0D4162D1" w14:textId="46263207" w:rsidR="00084649" w:rsidRDefault="008948BE" w:rsidP="00834B9B">
      <w:pPr>
        <w:spacing w:after="0" w:line="240" w:lineRule="auto"/>
        <w:jc w:val="both"/>
        <w:rPr>
          <w:rFonts w:ascii="Arial" w:eastAsia="Times New Roman" w:hAnsi="Arial" w:cs="Arial"/>
        </w:rPr>
      </w:pPr>
      <w:r>
        <w:rPr>
          <w:rFonts w:ascii="Arial" w:eastAsia="Times New Roman" w:hAnsi="Arial" w:cs="Arial"/>
        </w:rPr>
        <w:t>O</w:t>
      </w:r>
      <w:r w:rsidR="00720C2A">
        <w:rPr>
          <w:rFonts w:ascii="Arial" w:eastAsia="Times New Roman" w:hAnsi="Arial" w:cs="Arial"/>
        </w:rPr>
        <w:t xml:space="preserve"> zařazení </w:t>
      </w:r>
      <w:r w:rsidR="00720C2A" w:rsidRPr="00C242DE">
        <w:rPr>
          <w:rFonts w:ascii="Arial" w:eastAsia="Times New Roman" w:hAnsi="Arial" w:cs="Arial"/>
          <w:color w:val="FF0000"/>
        </w:rPr>
        <w:t xml:space="preserve">státního zaměstnance/státní zaměstnankyně </w:t>
      </w:r>
      <w:r w:rsidRPr="00393D21">
        <w:rPr>
          <w:rFonts w:ascii="Arial" w:eastAsia="Times New Roman" w:hAnsi="Arial" w:cs="Arial"/>
        </w:rPr>
        <w:t>byla uzavřena</w:t>
      </w:r>
      <w:r w:rsidR="00720C2A" w:rsidRPr="008948BE">
        <w:rPr>
          <w:rFonts w:ascii="Arial" w:eastAsia="Times New Roman" w:hAnsi="Arial" w:cs="Arial"/>
        </w:rPr>
        <w:t xml:space="preserve"> </w:t>
      </w:r>
      <w:r w:rsidR="00720C2A">
        <w:rPr>
          <w:rFonts w:ascii="Arial" w:eastAsia="Times New Roman" w:hAnsi="Arial" w:cs="Arial"/>
        </w:rPr>
        <w:t>písemn</w:t>
      </w:r>
      <w:r>
        <w:rPr>
          <w:rFonts w:ascii="Arial" w:eastAsia="Times New Roman" w:hAnsi="Arial" w:cs="Arial"/>
        </w:rPr>
        <w:t>á</w:t>
      </w:r>
      <w:r w:rsidR="00720C2A">
        <w:rPr>
          <w:rFonts w:ascii="Arial" w:eastAsia="Times New Roman" w:hAnsi="Arial" w:cs="Arial"/>
        </w:rPr>
        <w:t xml:space="preserve"> dohod</w:t>
      </w:r>
      <w:r>
        <w:rPr>
          <w:rFonts w:ascii="Arial" w:eastAsia="Times New Roman" w:hAnsi="Arial" w:cs="Arial"/>
        </w:rPr>
        <w:t>a</w:t>
      </w:r>
      <w:r w:rsidR="00720C2A">
        <w:rPr>
          <w:rFonts w:ascii="Arial" w:eastAsia="Times New Roman" w:hAnsi="Arial" w:cs="Arial"/>
        </w:rPr>
        <w:t xml:space="preserve">, </w:t>
      </w:r>
      <w:r w:rsidR="00FF2880">
        <w:rPr>
          <w:rFonts w:ascii="Arial" w:eastAsia="Times New Roman" w:hAnsi="Arial" w:cs="Arial"/>
        </w:rPr>
        <w:t>č. j.</w:t>
      </w:r>
      <w:r>
        <w:rPr>
          <w:rFonts w:ascii="Arial" w:eastAsia="Times New Roman" w:hAnsi="Arial" w:cs="Arial"/>
        </w:rPr>
        <w:t> </w:t>
      </w:r>
      <w:r w:rsidR="00720C2A" w:rsidRPr="00495C19">
        <w:rPr>
          <w:rFonts w:ascii="Arial" w:eastAsia="Times New Roman" w:hAnsi="Arial" w:cs="Arial"/>
          <w:color w:val="FF0000"/>
        </w:rPr>
        <w:t>XXXXX</w:t>
      </w:r>
      <w:r w:rsidR="00720C2A">
        <w:rPr>
          <w:rFonts w:ascii="Arial" w:eastAsia="Times New Roman" w:hAnsi="Arial" w:cs="Arial"/>
        </w:rPr>
        <w:t xml:space="preserve"> ze dne</w:t>
      </w:r>
      <w:r w:rsidR="00720C2A" w:rsidRPr="00495C19">
        <w:rPr>
          <w:rFonts w:ascii="Arial" w:eastAsia="Times New Roman" w:hAnsi="Arial" w:cs="Arial"/>
          <w:color w:val="FF0000"/>
        </w:rPr>
        <w:t xml:space="preserve"> </w:t>
      </w:r>
      <w:r w:rsidR="00720C2A" w:rsidRPr="00EF49A0">
        <w:rPr>
          <w:rFonts w:ascii="Arial" w:eastAsia="Times New Roman" w:hAnsi="Arial" w:cs="Arial"/>
          <w:color w:val="FF0000"/>
        </w:rPr>
        <w:t>X.</w:t>
      </w:r>
      <w:r w:rsidR="00720C2A">
        <w:rPr>
          <w:rFonts w:ascii="Arial" w:eastAsia="Times New Roman" w:hAnsi="Arial" w:cs="Arial"/>
          <w:color w:val="FF0000"/>
        </w:rPr>
        <w:t> </w:t>
      </w:r>
      <w:r w:rsidR="00720C2A" w:rsidRPr="00EF49A0">
        <w:rPr>
          <w:rFonts w:ascii="Arial" w:eastAsia="Times New Roman" w:hAnsi="Arial" w:cs="Arial"/>
          <w:color w:val="FF0000"/>
        </w:rPr>
        <w:t>měsíc</w:t>
      </w:r>
      <w:r w:rsidR="00720C2A" w:rsidRPr="00EF49A0">
        <w:rPr>
          <w:rFonts w:ascii="Arial" w:eastAsia="Times New Roman" w:hAnsi="Arial" w:cs="Arial"/>
        </w:rPr>
        <w:t xml:space="preserve"> 20</w:t>
      </w:r>
      <w:r w:rsidR="00720C2A" w:rsidRPr="00EF49A0">
        <w:rPr>
          <w:rFonts w:ascii="Arial" w:eastAsia="Times New Roman" w:hAnsi="Arial" w:cs="Arial"/>
          <w:color w:val="FF0000"/>
        </w:rPr>
        <w:t>XX</w:t>
      </w:r>
      <w:r w:rsidR="00720C2A">
        <w:rPr>
          <w:rFonts w:ascii="Arial" w:eastAsia="Times New Roman" w:hAnsi="Arial" w:cs="Arial"/>
        </w:rPr>
        <w:t xml:space="preserve">, </w:t>
      </w:r>
      <w:r>
        <w:rPr>
          <w:rFonts w:ascii="Arial" w:eastAsia="Times New Roman" w:hAnsi="Arial" w:cs="Arial"/>
        </w:rPr>
        <w:t>mezi</w:t>
      </w:r>
      <w:r w:rsidR="00720C2A" w:rsidRPr="009E3EF2">
        <w:rPr>
          <w:rFonts w:ascii="Arial" w:eastAsia="Times New Roman" w:hAnsi="Arial" w:cs="Arial"/>
        </w:rPr>
        <w:t xml:space="preserve"> </w:t>
      </w:r>
      <w:r w:rsidR="00720C2A">
        <w:rPr>
          <w:rFonts w:ascii="Arial" w:eastAsia="Times New Roman" w:hAnsi="Arial" w:cs="Arial"/>
          <w:i/>
          <w:color w:val="FF0000"/>
          <w:lang w:eastAsia="cs-CZ"/>
        </w:rPr>
        <w:t>(o</w:t>
      </w:r>
      <w:r w:rsidR="00720C2A" w:rsidRPr="00240805">
        <w:rPr>
          <w:rFonts w:ascii="Arial" w:eastAsia="Times New Roman" w:hAnsi="Arial" w:cs="Arial"/>
          <w:i/>
          <w:color w:val="FF0000"/>
          <w:lang w:eastAsia="cs-CZ"/>
        </w:rPr>
        <w:t>značení služebního orgánu)</w:t>
      </w:r>
      <w:r w:rsidR="00720C2A" w:rsidRPr="00B907BB">
        <w:rPr>
          <w:rFonts w:ascii="Arial" w:eastAsia="Times New Roman" w:hAnsi="Arial" w:cs="Arial"/>
          <w:lang w:eastAsia="cs-CZ"/>
        </w:rPr>
        <w:t xml:space="preserve">, </w:t>
      </w:r>
      <w:r>
        <w:rPr>
          <w:rFonts w:ascii="Arial" w:eastAsia="Times New Roman" w:hAnsi="Arial" w:cs="Arial"/>
          <w:lang w:eastAsia="cs-CZ"/>
        </w:rPr>
        <w:t>tj.</w:t>
      </w:r>
      <w:r w:rsidR="00720C2A">
        <w:rPr>
          <w:rFonts w:ascii="Arial" w:eastAsia="Times New Roman" w:hAnsi="Arial" w:cs="Arial"/>
          <w:lang w:eastAsia="cs-CZ"/>
        </w:rPr>
        <w:t xml:space="preserve"> </w:t>
      </w:r>
      <w:r w:rsidR="00720C2A">
        <w:rPr>
          <w:rFonts w:ascii="Arial" w:eastAsia="Times New Roman" w:hAnsi="Arial" w:cs="Arial"/>
        </w:rPr>
        <w:t>nový</w:t>
      </w:r>
      <w:r>
        <w:rPr>
          <w:rFonts w:ascii="Arial" w:eastAsia="Times New Roman" w:hAnsi="Arial" w:cs="Arial"/>
        </w:rPr>
        <w:t>m</w:t>
      </w:r>
      <w:r w:rsidR="00720C2A">
        <w:rPr>
          <w:rFonts w:ascii="Arial" w:eastAsia="Times New Roman" w:hAnsi="Arial" w:cs="Arial"/>
        </w:rPr>
        <w:t xml:space="preserve"> </w:t>
      </w:r>
      <w:r w:rsidR="00720C2A" w:rsidRPr="009E3EF2">
        <w:rPr>
          <w:rFonts w:ascii="Arial" w:eastAsia="Times New Roman" w:hAnsi="Arial" w:cs="Arial"/>
        </w:rPr>
        <w:t>služební</w:t>
      </w:r>
      <w:r>
        <w:rPr>
          <w:rFonts w:ascii="Arial" w:eastAsia="Times New Roman" w:hAnsi="Arial" w:cs="Arial"/>
        </w:rPr>
        <w:t>m</w:t>
      </w:r>
      <w:r w:rsidR="00720C2A" w:rsidRPr="009E3EF2">
        <w:rPr>
          <w:rFonts w:ascii="Arial" w:eastAsia="Times New Roman" w:hAnsi="Arial" w:cs="Arial"/>
        </w:rPr>
        <w:t xml:space="preserve"> orgán</w:t>
      </w:r>
      <w:r>
        <w:rPr>
          <w:rFonts w:ascii="Arial" w:eastAsia="Times New Roman" w:hAnsi="Arial" w:cs="Arial"/>
        </w:rPr>
        <w:t>em</w:t>
      </w:r>
      <w:r w:rsidR="00720C2A">
        <w:rPr>
          <w:rFonts w:ascii="Arial" w:eastAsia="Times New Roman" w:hAnsi="Arial" w:cs="Arial"/>
        </w:rPr>
        <w:t>,</w:t>
      </w:r>
      <w:r w:rsidR="00720C2A" w:rsidRPr="009E3EF2">
        <w:rPr>
          <w:rFonts w:ascii="Arial" w:eastAsia="Times New Roman" w:hAnsi="Arial" w:cs="Arial"/>
        </w:rPr>
        <w:t xml:space="preserve"> </w:t>
      </w:r>
      <w:r>
        <w:rPr>
          <w:rFonts w:ascii="Arial" w:eastAsia="Times New Roman" w:hAnsi="Arial" w:cs="Arial"/>
        </w:rPr>
        <w:t>a</w:t>
      </w:r>
      <w:r w:rsidR="00720C2A" w:rsidRPr="009E3EF2">
        <w:rPr>
          <w:rFonts w:ascii="Arial" w:eastAsia="Times New Roman" w:hAnsi="Arial" w:cs="Arial"/>
        </w:rPr>
        <w:t xml:space="preserve"> </w:t>
      </w:r>
      <w:r w:rsidR="00720C2A" w:rsidRPr="00EF49A0">
        <w:rPr>
          <w:rFonts w:ascii="Arial" w:eastAsia="Times New Roman" w:hAnsi="Arial" w:cs="Arial"/>
          <w:color w:val="FF0000"/>
        </w:rPr>
        <w:t>(označení představeného)</w:t>
      </w:r>
      <w:r w:rsidR="00720C2A" w:rsidRPr="00516B89">
        <w:rPr>
          <w:rFonts w:ascii="Arial" w:eastAsia="Times New Roman" w:hAnsi="Arial" w:cs="Arial"/>
        </w:rPr>
        <w:t xml:space="preserve">, </w:t>
      </w:r>
      <w:r w:rsidR="00720C2A">
        <w:rPr>
          <w:rFonts w:ascii="Arial" w:eastAsia="Times New Roman" w:hAnsi="Arial" w:cs="Arial"/>
        </w:rPr>
        <w:t xml:space="preserve">který je </w:t>
      </w:r>
      <w:r w:rsidR="00720C2A" w:rsidRPr="00A346CD">
        <w:rPr>
          <w:rFonts w:ascii="Arial" w:eastAsia="Times New Roman" w:hAnsi="Arial" w:cs="Arial"/>
        </w:rPr>
        <w:t>novým bezprostředně nadřízeným představeným</w:t>
      </w:r>
      <w:r w:rsidR="00720C2A">
        <w:rPr>
          <w:rFonts w:ascii="Arial" w:eastAsia="Times New Roman" w:hAnsi="Arial" w:cs="Arial"/>
        </w:rPr>
        <w:t>.</w:t>
      </w:r>
    </w:p>
    <w:p w14:paraId="20789763" w14:textId="77777777" w:rsidR="00084649" w:rsidRDefault="00084649" w:rsidP="00834B9B">
      <w:pPr>
        <w:spacing w:after="0" w:line="240" w:lineRule="auto"/>
        <w:jc w:val="both"/>
        <w:rPr>
          <w:rFonts w:ascii="Arial" w:eastAsia="Times New Roman" w:hAnsi="Arial" w:cs="Arial"/>
        </w:rPr>
      </w:pPr>
    </w:p>
    <w:p w14:paraId="4D5471ED" w14:textId="77777777" w:rsidR="00DB77C1" w:rsidRDefault="00DB77C1" w:rsidP="00834B9B">
      <w:pPr>
        <w:spacing w:after="0" w:line="240" w:lineRule="auto"/>
        <w:jc w:val="both"/>
        <w:rPr>
          <w:rFonts w:ascii="Arial" w:eastAsia="Times New Roman" w:hAnsi="Arial" w:cs="Arial"/>
        </w:rPr>
      </w:pPr>
      <w:r w:rsidRPr="00EF49A0">
        <w:rPr>
          <w:rFonts w:ascii="Arial" w:eastAsia="Times New Roman" w:hAnsi="Arial" w:cs="Arial"/>
        </w:rPr>
        <w:lastRenderedPageBreak/>
        <w:t xml:space="preserve">Státní </w:t>
      </w:r>
      <w:r w:rsidRPr="00EF49A0">
        <w:rPr>
          <w:rFonts w:ascii="Arial" w:eastAsia="Times New Roman" w:hAnsi="Arial" w:cs="Arial"/>
          <w:color w:val="FF0000"/>
        </w:rPr>
        <w:t>zaměstnanec/zaměstnankyně</w:t>
      </w:r>
      <w:r>
        <w:rPr>
          <w:rFonts w:ascii="Arial" w:eastAsia="Times New Roman" w:hAnsi="Arial" w:cs="Arial"/>
          <w:color w:val="FF0000"/>
        </w:rPr>
        <w:t xml:space="preserve"> </w:t>
      </w:r>
      <w:r w:rsidRPr="002333FB">
        <w:rPr>
          <w:rFonts w:ascii="Arial" w:eastAsia="Times New Roman" w:hAnsi="Arial" w:cs="Arial"/>
        </w:rPr>
        <w:t>se svým zařazením na služební místo souhlasí</w:t>
      </w:r>
      <w:r>
        <w:rPr>
          <w:rFonts w:ascii="Arial" w:eastAsia="Times New Roman" w:hAnsi="Arial" w:cs="Arial"/>
        </w:rPr>
        <w:t xml:space="preserve">, jak vyplývá z </w:t>
      </w:r>
      <w:r w:rsidRPr="00822E65">
        <w:rPr>
          <w:rFonts w:ascii="Arial" w:eastAsia="Times New Roman" w:hAnsi="Arial" w:cs="Arial"/>
          <w:i/>
          <w:color w:val="FF0000"/>
        </w:rPr>
        <w:t>(specifikovat listinu, ze které souhlas státního zaměstnance vyplývá)</w:t>
      </w:r>
      <w:r w:rsidRPr="002333FB">
        <w:rPr>
          <w:rFonts w:ascii="Arial" w:eastAsia="Times New Roman" w:hAnsi="Arial" w:cs="Arial"/>
        </w:rPr>
        <w:t>.</w:t>
      </w:r>
    </w:p>
    <w:p w14:paraId="3BA37D72" w14:textId="77777777" w:rsidR="006652C0" w:rsidRDefault="006652C0" w:rsidP="00834B9B">
      <w:pPr>
        <w:spacing w:after="0" w:line="240" w:lineRule="auto"/>
        <w:jc w:val="both"/>
        <w:rPr>
          <w:rFonts w:ascii="Arial" w:eastAsia="Times New Roman" w:hAnsi="Arial" w:cs="Arial"/>
        </w:rPr>
      </w:pPr>
    </w:p>
    <w:p w14:paraId="35F58394" w14:textId="292E26F6" w:rsidR="00E24012" w:rsidRDefault="001D0938" w:rsidP="00E24012">
      <w:pPr>
        <w:pStyle w:val="Default"/>
        <w:tabs>
          <w:tab w:val="left" w:pos="709"/>
        </w:tabs>
        <w:jc w:val="both"/>
        <w:rPr>
          <w:rFonts w:ascii="Arial" w:eastAsia="Times New Roman" w:hAnsi="Arial" w:cs="Arial"/>
          <w:color w:val="auto"/>
          <w:sz w:val="22"/>
          <w:szCs w:val="22"/>
        </w:rPr>
      </w:pPr>
      <w:r w:rsidRPr="00907FBA">
        <w:rPr>
          <w:rFonts w:ascii="Arial" w:eastAsia="Times New Roman" w:hAnsi="Arial" w:cs="Arial"/>
          <w:sz w:val="22"/>
          <w:szCs w:val="22"/>
        </w:rPr>
        <w:t xml:space="preserve">Na základě </w:t>
      </w:r>
      <w:r w:rsidR="00353123">
        <w:rPr>
          <w:rFonts w:ascii="Arial" w:eastAsia="Times New Roman" w:hAnsi="Arial" w:cs="Arial"/>
          <w:sz w:val="22"/>
          <w:szCs w:val="22"/>
        </w:rPr>
        <w:t xml:space="preserve">výše uvedených skutečností se </w:t>
      </w:r>
      <w:r>
        <w:rPr>
          <w:rFonts w:ascii="Arial" w:eastAsia="Times New Roman" w:hAnsi="Arial" w:cs="Arial"/>
          <w:sz w:val="22"/>
          <w:szCs w:val="22"/>
        </w:rPr>
        <w:t xml:space="preserve">proto státní </w:t>
      </w:r>
      <w:r w:rsidRPr="001D0938">
        <w:rPr>
          <w:rFonts w:ascii="Arial" w:eastAsia="Times New Roman" w:hAnsi="Arial" w:cs="Arial"/>
          <w:color w:val="FF0000"/>
          <w:sz w:val="22"/>
          <w:szCs w:val="22"/>
        </w:rPr>
        <w:t xml:space="preserve">zaměstnanec/zaměstnankyně </w:t>
      </w:r>
      <w:r w:rsidRPr="00907FBA">
        <w:rPr>
          <w:rFonts w:ascii="Arial" w:eastAsia="Times New Roman" w:hAnsi="Arial" w:cs="Arial"/>
          <w:color w:val="auto"/>
          <w:sz w:val="22"/>
          <w:szCs w:val="22"/>
        </w:rPr>
        <w:t xml:space="preserve">ke dni </w:t>
      </w:r>
      <w:r w:rsidRPr="00297E62">
        <w:rPr>
          <w:rFonts w:ascii="Arial" w:eastAsia="Times New Roman" w:hAnsi="Arial" w:cs="Arial"/>
          <w:color w:val="FF0000"/>
          <w:sz w:val="22"/>
          <w:szCs w:val="22"/>
        </w:rPr>
        <w:t xml:space="preserve">X. měsíc </w:t>
      </w:r>
      <w:r w:rsidRPr="00907FBA">
        <w:rPr>
          <w:rFonts w:ascii="Arial" w:eastAsia="Times New Roman" w:hAnsi="Arial" w:cs="Arial"/>
          <w:color w:val="auto"/>
          <w:sz w:val="22"/>
          <w:szCs w:val="22"/>
        </w:rPr>
        <w:t>20</w:t>
      </w:r>
      <w:r w:rsidRPr="00A97292">
        <w:rPr>
          <w:rFonts w:ascii="Arial" w:eastAsia="Times New Roman" w:hAnsi="Arial" w:cs="Arial"/>
          <w:color w:val="FF0000"/>
          <w:sz w:val="22"/>
          <w:szCs w:val="22"/>
        </w:rPr>
        <w:t>XX</w:t>
      </w:r>
      <w:r w:rsidRPr="00907FBA">
        <w:rPr>
          <w:rFonts w:ascii="Arial" w:eastAsia="Times New Roman" w:hAnsi="Arial" w:cs="Arial"/>
          <w:sz w:val="22"/>
          <w:szCs w:val="22"/>
        </w:rPr>
        <w:t xml:space="preserve"> v souladu s</w:t>
      </w:r>
      <w:r>
        <w:rPr>
          <w:rFonts w:ascii="Arial" w:eastAsia="Times New Roman" w:hAnsi="Arial" w:cs="Arial"/>
          <w:sz w:val="22"/>
          <w:szCs w:val="22"/>
        </w:rPr>
        <w:t> </w:t>
      </w:r>
      <w:r w:rsidRPr="00907FBA">
        <w:rPr>
          <w:rFonts w:ascii="Arial" w:eastAsia="Times New Roman" w:hAnsi="Arial" w:cs="Arial"/>
          <w:sz w:val="22"/>
          <w:szCs w:val="22"/>
        </w:rPr>
        <w:t>§</w:t>
      </w:r>
      <w:r>
        <w:rPr>
          <w:rFonts w:ascii="Arial" w:eastAsia="Times New Roman" w:hAnsi="Arial" w:cs="Arial"/>
          <w:sz w:val="22"/>
          <w:szCs w:val="22"/>
        </w:rPr>
        <w:t> 49</w:t>
      </w:r>
      <w:r w:rsidR="00353123">
        <w:rPr>
          <w:rFonts w:ascii="Arial" w:eastAsia="Times New Roman" w:hAnsi="Arial" w:cs="Arial"/>
          <w:sz w:val="22"/>
          <w:szCs w:val="22"/>
        </w:rPr>
        <w:t xml:space="preserve"> odst. </w:t>
      </w:r>
      <w:r w:rsidR="006652C0">
        <w:rPr>
          <w:rFonts w:ascii="Arial" w:eastAsia="Times New Roman" w:hAnsi="Arial" w:cs="Arial"/>
          <w:sz w:val="22"/>
          <w:szCs w:val="22"/>
        </w:rPr>
        <w:t>3</w:t>
      </w:r>
      <w:r w:rsidRPr="00907FBA">
        <w:rPr>
          <w:rFonts w:ascii="Arial" w:eastAsia="Times New Roman" w:hAnsi="Arial" w:cs="Arial"/>
          <w:sz w:val="22"/>
          <w:szCs w:val="22"/>
        </w:rPr>
        <w:t xml:space="preserve"> zákona o státní službě </w:t>
      </w:r>
      <w:r w:rsidRPr="003F3578">
        <w:rPr>
          <w:rFonts w:ascii="Arial" w:eastAsia="Times New Roman" w:hAnsi="Arial" w:cs="Arial"/>
          <w:color w:val="auto"/>
          <w:sz w:val="22"/>
          <w:szCs w:val="22"/>
        </w:rPr>
        <w:t>zařaz</w:t>
      </w:r>
      <w:r w:rsidR="003F3578" w:rsidRPr="003F3578">
        <w:rPr>
          <w:rFonts w:ascii="Arial" w:eastAsia="Times New Roman" w:hAnsi="Arial" w:cs="Arial"/>
          <w:color w:val="auto"/>
          <w:sz w:val="22"/>
          <w:szCs w:val="22"/>
        </w:rPr>
        <w:t>uje</w:t>
      </w:r>
      <w:r w:rsidRPr="004A7777">
        <w:rPr>
          <w:rFonts w:ascii="Arial" w:eastAsia="Times New Roman" w:hAnsi="Arial" w:cs="Arial"/>
          <w:color w:val="FF0000"/>
          <w:sz w:val="22"/>
          <w:szCs w:val="22"/>
        </w:rPr>
        <w:t xml:space="preserve"> </w:t>
      </w:r>
      <w:r w:rsidRPr="00907FBA">
        <w:rPr>
          <w:rFonts w:ascii="Arial" w:eastAsia="Times New Roman" w:hAnsi="Arial" w:cs="Arial"/>
          <w:sz w:val="22"/>
          <w:szCs w:val="22"/>
        </w:rPr>
        <w:t>na</w:t>
      </w:r>
      <w:r>
        <w:rPr>
          <w:rFonts w:ascii="Arial" w:eastAsia="Times New Roman" w:hAnsi="Arial" w:cs="Arial"/>
          <w:sz w:val="22"/>
          <w:szCs w:val="22"/>
        </w:rPr>
        <w:t xml:space="preserve"> služební míst</w:t>
      </w:r>
      <w:r w:rsidRPr="00A97292">
        <w:rPr>
          <w:rFonts w:ascii="Arial" w:eastAsia="Times New Roman" w:hAnsi="Arial" w:cs="Arial"/>
          <w:color w:val="auto"/>
          <w:sz w:val="22"/>
          <w:szCs w:val="22"/>
        </w:rPr>
        <w:t xml:space="preserve">o. </w:t>
      </w:r>
    </w:p>
    <w:p w14:paraId="26C59D8F" w14:textId="3F16F565" w:rsidR="00E24012" w:rsidRDefault="00E24012" w:rsidP="00E24012">
      <w:pPr>
        <w:pStyle w:val="Default"/>
        <w:tabs>
          <w:tab w:val="left" w:pos="709"/>
        </w:tabs>
        <w:jc w:val="both"/>
        <w:rPr>
          <w:rFonts w:ascii="Arial" w:hAnsi="Arial" w:cs="Arial"/>
          <w:sz w:val="22"/>
          <w:szCs w:val="22"/>
        </w:rPr>
      </w:pPr>
      <w:r w:rsidRPr="00654CA4">
        <w:rPr>
          <w:rFonts w:ascii="Arial" w:hAnsi="Arial" w:cs="Arial"/>
          <w:color w:val="FF0000"/>
          <w:sz w:val="22"/>
          <w:szCs w:val="22"/>
          <w:u w:val="single"/>
        </w:rPr>
        <w:t>VARIANTA I:</w:t>
      </w:r>
      <w:r w:rsidRPr="00E65DDF">
        <w:rPr>
          <w:rFonts w:ascii="Arial" w:hAnsi="Arial" w:cs="Arial"/>
          <w:color w:val="FF0000"/>
          <w:sz w:val="22"/>
          <w:szCs w:val="22"/>
        </w:rPr>
        <w:t xml:space="preserve"> </w:t>
      </w:r>
      <w:r w:rsidRPr="00E65DDF">
        <w:rPr>
          <w:rFonts w:ascii="Arial" w:hAnsi="Arial" w:cs="Arial"/>
          <w:sz w:val="22"/>
          <w:szCs w:val="22"/>
        </w:rPr>
        <w:t xml:space="preserve">Den nástupu do služby na tomto služebním místě byl </w:t>
      </w:r>
      <w:r w:rsidRPr="00E65DDF">
        <w:rPr>
          <w:rFonts w:ascii="Arial" w:eastAsia="Times New Roman" w:hAnsi="Arial" w:cs="Arial"/>
          <w:sz w:val="22"/>
          <w:szCs w:val="22"/>
        </w:rPr>
        <w:t xml:space="preserve">v souladu s § 49 odst. 1 věta druhá zákona o státní službě </w:t>
      </w:r>
      <w:r w:rsidRPr="00E65DDF">
        <w:rPr>
          <w:rFonts w:ascii="Arial" w:hAnsi="Arial" w:cs="Arial"/>
          <w:sz w:val="22"/>
          <w:szCs w:val="22"/>
        </w:rPr>
        <w:t xml:space="preserve">stanoven se souhlasem původního služebního orgánu </w:t>
      </w:r>
      <w:r w:rsidRPr="00E65DDF">
        <w:rPr>
          <w:rFonts w:ascii="Arial" w:eastAsia="Times New Roman" w:hAnsi="Arial" w:cs="Arial"/>
          <w:i/>
          <w:color w:val="FF0000"/>
          <w:sz w:val="22"/>
          <w:szCs w:val="22"/>
        </w:rPr>
        <w:t>(označení služebního orgánu)</w:t>
      </w:r>
      <w:r w:rsidRPr="00E65DDF">
        <w:rPr>
          <w:rFonts w:ascii="Arial" w:eastAsia="Times New Roman" w:hAnsi="Arial" w:cs="Arial"/>
          <w:sz w:val="22"/>
          <w:szCs w:val="22"/>
        </w:rPr>
        <w:t>,</w:t>
      </w:r>
      <w:r w:rsidRPr="00E65DDF">
        <w:rPr>
          <w:rFonts w:ascii="Arial" w:eastAsia="Times New Roman" w:hAnsi="Arial" w:cs="Arial"/>
          <w:color w:val="FF0000"/>
          <w:sz w:val="22"/>
          <w:szCs w:val="22"/>
        </w:rPr>
        <w:t xml:space="preserve"> </w:t>
      </w:r>
      <w:r w:rsidRPr="00E65DDF">
        <w:rPr>
          <w:rFonts w:ascii="Arial" w:eastAsia="Times New Roman" w:hAnsi="Arial" w:cs="Arial"/>
          <w:sz w:val="22"/>
          <w:szCs w:val="22"/>
        </w:rPr>
        <w:t>č.</w:t>
      </w:r>
      <w:r w:rsidR="00CD0347">
        <w:rPr>
          <w:rFonts w:ascii="Arial" w:eastAsia="Times New Roman" w:hAnsi="Arial" w:cs="Arial"/>
          <w:sz w:val="22"/>
          <w:szCs w:val="22"/>
        </w:rPr>
        <w:t xml:space="preserve"> </w:t>
      </w:r>
      <w:r w:rsidRPr="00E65DDF">
        <w:rPr>
          <w:rFonts w:ascii="Arial" w:eastAsia="Times New Roman" w:hAnsi="Arial" w:cs="Arial"/>
          <w:sz w:val="22"/>
          <w:szCs w:val="22"/>
        </w:rPr>
        <w:t xml:space="preserve">j. </w:t>
      </w:r>
      <w:r w:rsidRPr="00E65DDF">
        <w:rPr>
          <w:rFonts w:ascii="Arial" w:eastAsia="Times New Roman" w:hAnsi="Arial" w:cs="Arial"/>
          <w:color w:val="FF0000"/>
          <w:sz w:val="22"/>
          <w:szCs w:val="22"/>
        </w:rPr>
        <w:t>XXXXX</w:t>
      </w:r>
      <w:r w:rsidRPr="00E65DDF">
        <w:rPr>
          <w:rFonts w:ascii="Arial" w:eastAsia="Times New Roman" w:hAnsi="Arial" w:cs="Arial"/>
          <w:sz w:val="22"/>
          <w:szCs w:val="22"/>
        </w:rPr>
        <w:t xml:space="preserve"> ze dne </w:t>
      </w:r>
      <w:r w:rsidRPr="00E65DDF">
        <w:rPr>
          <w:rFonts w:ascii="Arial" w:eastAsia="Times New Roman" w:hAnsi="Arial" w:cs="Arial"/>
          <w:color w:val="FF0000"/>
          <w:sz w:val="22"/>
          <w:szCs w:val="22"/>
        </w:rPr>
        <w:t>X. měsíc</w:t>
      </w:r>
      <w:r w:rsidRPr="00E65DDF">
        <w:rPr>
          <w:rFonts w:ascii="Arial" w:eastAsia="Times New Roman" w:hAnsi="Arial" w:cs="Arial"/>
          <w:sz w:val="22"/>
          <w:szCs w:val="22"/>
        </w:rPr>
        <w:t xml:space="preserve"> 20</w:t>
      </w:r>
      <w:r w:rsidRPr="00E65DDF">
        <w:rPr>
          <w:rFonts w:ascii="Arial" w:eastAsia="Times New Roman" w:hAnsi="Arial" w:cs="Arial"/>
          <w:color w:val="FF0000"/>
          <w:sz w:val="22"/>
          <w:szCs w:val="22"/>
        </w:rPr>
        <w:t>XX</w:t>
      </w:r>
      <w:r w:rsidRPr="00E65DDF">
        <w:rPr>
          <w:rFonts w:ascii="Arial" w:hAnsi="Arial" w:cs="Arial"/>
          <w:sz w:val="22"/>
          <w:szCs w:val="22"/>
        </w:rPr>
        <w:t>.</w:t>
      </w:r>
    </w:p>
    <w:p w14:paraId="3E5B345F" w14:textId="5729BB82" w:rsidR="00651C73" w:rsidRPr="00EF49A0" w:rsidRDefault="00E24012" w:rsidP="00834B9B">
      <w:pPr>
        <w:pStyle w:val="Default"/>
        <w:tabs>
          <w:tab w:val="left" w:pos="709"/>
        </w:tabs>
        <w:jc w:val="both"/>
        <w:rPr>
          <w:rFonts w:ascii="Arial" w:hAnsi="Arial" w:cs="Arial"/>
          <w:sz w:val="22"/>
          <w:szCs w:val="22"/>
        </w:rPr>
      </w:pPr>
      <w:r w:rsidRPr="00654CA4">
        <w:rPr>
          <w:rFonts w:ascii="Arial" w:hAnsi="Arial" w:cs="Arial"/>
          <w:color w:val="FF0000"/>
          <w:sz w:val="22"/>
          <w:szCs w:val="22"/>
          <w:u w:val="single"/>
        </w:rPr>
        <w:t>VARIANTA II:</w:t>
      </w:r>
      <w:r w:rsidRPr="00654CA4">
        <w:rPr>
          <w:rFonts w:ascii="Arial" w:hAnsi="Arial" w:cs="Arial"/>
          <w:color w:val="FF0000"/>
          <w:sz w:val="22"/>
          <w:szCs w:val="22"/>
        </w:rPr>
        <w:t xml:space="preserve"> </w:t>
      </w:r>
      <w:r>
        <w:rPr>
          <w:rFonts w:ascii="Arial" w:hAnsi="Arial" w:cs="Arial"/>
          <w:sz w:val="22"/>
          <w:szCs w:val="22"/>
        </w:rPr>
        <w:t xml:space="preserve">Vzhledem k tomu, že původní služební orgán </w:t>
      </w:r>
      <w:r w:rsidRPr="00E65DDF">
        <w:rPr>
          <w:rFonts w:ascii="Arial" w:eastAsia="Times New Roman" w:hAnsi="Arial" w:cs="Arial"/>
          <w:i/>
          <w:color w:val="FF0000"/>
          <w:sz w:val="22"/>
          <w:szCs w:val="22"/>
        </w:rPr>
        <w:t>(označení služebního orgánu)</w:t>
      </w:r>
      <w:r w:rsidRPr="00E65DDF">
        <w:rPr>
          <w:rFonts w:ascii="Arial" w:eastAsia="Times New Roman" w:hAnsi="Arial" w:cs="Arial"/>
          <w:sz w:val="22"/>
          <w:szCs w:val="22"/>
        </w:rPr>
        <w:t>,</w:t>
      </w:r>
      <w:r>
        <w:rPr>
          <w:rFonts w:ascii="Arial" w:hAnsi="Arial" w:cs="Arial"/>
          <w:sz w:val="22"/>
          <w:szCs w:val="22"/>
        </w:rPr>
        <w:t xml:space="preserve"> neudělil souhlas </w:t>
      </w:r>
      <w:r w:rsidR="00CD0347">
        <w:rPr>
          <w:rFonts w:ascii="Arial" w:hAnsi="Arial" w:cs="Arial"/>
          <w:sz w:val="22"/>
          <w:szCs w:val="22"/>
        </w:rPr>
        <w:t>podle</w:t>
      </w:r>
      <w:r w:rsidR="00CD0347" w:rsidRPr="00907FBA">
        <w:rPr>
          <w:rFonts w:ascii="Arial" w:eastAsia="Times New Roman" w:hAnsi="Arial" w:cs="Arial"/>
          <w:sz w:val="22"/>
          <w:szCs w:val="22"/>
        </w:rPr>
        <w:t xml:space="preserve"> §</w:t>
      </w:r>
      <w:r w:rsidR="00CD0347">
        <w:rPr>
          <w:rFonts w:ascii="Arial" w:eastAsia="Times New Roman" w:hAnsi="Arial" w:cs="Arial"/>
          <w:sz w:val="22"/>
          <w:szCs w:val="22"/>
        </w:rPr>
        <w:t> 49</w:t>
      </w:r>
      <w:r w:rsidR="00CD0347" w:rsidRPr="00907FBA">
        <w:rPr>
          <w:rFonts w:ascii="Arial" w:eastAsia="Times New Roman" w:hAnsi="Arial" w:cs="Arial"/>
          <w:sz w:val="22"/>
          <w:szCs w:val="22"/>
        </w:rPr>
        <w:t xml:space="preserve"> odst. 1</w:t>
      </w:r>
      <w:r w:rsidR="00CD0347">
        <w:rPr>
          <w:rFonts w:ascii="Arial" w:eastAsia="Times New Roman" w:hAnsi="Arial" w:cs="Arial"/>
          <w:sz w:val="22"/>
          <w:szCs w:val="22"/>
        </w:rPr>
        <w:t xml:space="preserve"> věty druhé zákona o státní službě, nástup do služby na služebním místě byl stanoven jako první pracovní den po uplynutí lhůty 60 dnů od vyžádání souhlasu.  </w:t>
      </w:r>
    </w:p>
    <w:p w14:paraId="05E8D5BB" w14:textId="77777777" w:rsidR="00CD0347" w:rsidRDefault="00CD0347" w:rsidP="00E24012">
      <w:pPr>
        <w:pStyle w:val="Default"/>
        <w:tabs>
          <w:tab w:val="left" w:pos="709"/>
        </w:tabs>
        <w:jc w:val="both"/>
        <w:rPr>
          <w:rFonts w:ascii="Arial" w:hAnsi="Arial" w:cs="Arial"/>
          <w:sz w:val="22"/>
          <w:szCs w:val="22"/>
        </w:rPr>
      </w:pPr>
      <w:bookmarkStart w:id="4" w:name="_Hlk187400698"/>
    </w:p>
    <w:p w14:paraId="4DD10E74" w14:textId="77777777" w:rsidR="00FF2880" w:rsidRDefault="00E24012" w:rsidP="00E24012">
      <w:pPr>
        <w:pStyle w:val="Default"/>
        <w:tabs>
          <w:tab w:val="left" w:pos="709"/>
        </w:tabs>
        <w:jc w:val="both"/>
        <w:rPr>
          <w:rFonts w:ascii="Arial" w:hAnsi="Arial" w:cs="Arial"/>
          <w:color w:val="FF0000"/>
          <w:sz w:val="22"/>
          <w:szCs w:val="22"/>
        </w:rPr>
      </w:pPr>
      <w:r w:rsidRPr="00EF49A0">
        <w:rPr>
          <w:rFonts w:ascii="Arial" w:hAnsi="Arial" w:cs="Arial"/>
          <w:sz w:val="22"/>
          <w:szCs w:val="22"/>
        </w:rPr>
        <w:t xml:space="preserve">Podle § 49 odst. </w:t>
      </w:r>
      <w:r>
        <w:rPr>
          <w:rFonts w:ascii="Arial" w:hAnsi="Arial" w:cs="Arial"/>
          <w:sz w:val="22"/>
          <w:szCs w:val="22"/>
        </w:rPr>
        <w:t>5</w:t>
      </w:r>
      <w:r w:rsidRPr="00EF49A0">
        <w:rPr>
          <w:rFonts w:ascii="Arial" w:hAnsi="Arial" w:cs="Arial"/>
          <w:sz w:val="22"/>
          <w:szCs w:val="22"/>
        </w:rPr>
        <w:t xml:space="preserve"> zákona o státní službě doba trvání služebního poměru na dobu neurčitou není zařazením na jiné služební místo dotčena. Podle § 49 odst. </w:t>
      </w:r>
      <w:r>
        <w:rPr>
          <w:rFonts w:ascii="Arial" w:hAnsi="Arial" w:cs="Arial"/>
          <w:sz w:val="22"/>
          <w:szCs w:val="22"/>
        </w:rPr>
        <w:t>6</w:t>
      </w:r>
      <w:r w:rsidRPr="00EF49A0">
        <w:rPr>
          <w:rFonts w:ascii="Arial" w:hAnsi="Arial" w:cs="Arial"/>
          <w:sz w:val="22"/>
          <w:szCs w:val="22"/>
        </w:rPr>
        <w:t xml:space="preserve"> zákona o státní službě se doba trvání služebního poměru na dobu určitou zařazením na jiné služební místo nezkracuje.</w:t>
      </w:r>
      <w:r w:rsidRPr="00EF49A0">
        <w:rPr>
          <w:rFonts w:ascii="Arial" w:hAnsi="Arial" w:cs="Arial"/>
          <w:color w:val="FF0000"/>
          <w:sz w:val="22"/>
          <w:szCs w:val="22"/>
        </w:rPr>
        <w:t xml:space="preserve"> </w:t>
      </w:r>
    </w:p>
    <w:p w14:paraId="544FFD05" w14:textId="77777777" w:rsidR="00FF2880" w:rsidRDefault="00FF2880" w:rsidP="00E24012">
      <w:pPr>
        <w:pStyle w:val="Default"/>
        <w:tabs>
          <w:tab w:val="left" w:pos="709"/>
        </w:tabs>
        <w:jc w:val="both"/>
        <w:rPr>
          <w:rFonts w:ascii="Arial" w:hAnsi="Arial" w:cs="Arial"/>
          <w:color w:val="FF0000"/>
          <w:sz w:val="22"/>
          <w:szCs w:val="22"/>
        </w:rPr>
      </w:pPr>
    </w:p>
    <w:p w14:paraId="2E0D0B11" w14:textId="6824514E" w:rsidR="00E24012" w:rsidRPr="00EF49A0" w:rsidRDefault="00E24012" w:rsidP="00E24012">
      <w:pPr>
        <w:pStyle w:val="Default"/>
        <w:tabs>
          <w:tab w:val="left" w:pos="709"/>
        </w:tabs>
        <w:jc w:val="both"/>
        <w:rPr>
          <w:rFonts w:ascii="Arial" w:hAnsi="Arial" w:cs="Arial"/>
          <w:color w:val="auto"/>
          <w:sz w:val="22"/>
          <w:szCs w:val="22"/>
        </w:rPr>
      </w:pPr>
      <w:r w:rsidRPr="00EF49A0">
        <w:rPr>
          <w:rFonts w:ascii="Arial" w:hAnsi="Arial" w:cs="Arial"/>
          <w:color w:val="auto"/>
          <w:sz w:val="22"/>
          <w:szCs w:val="22"/>
        </w:rPr>
        <w:t>Podle § 50 zákona o státní službě se státnímu zaměstnanci doba trvání služebního poměru na dobu určitou změní jeho zařazením na služební místo nebo jmenováním na služební místo představeného, na kterém má být služba vykonávána na dobu neurčitou nebo na dobu určitou, která uplyne později než jeho dosavadní služební poměru na dobu určitou.</w:t>
      </w:r>
    </w:p>
    <w:bookmarkEnd w:id="4"/>
    <w:p w14:paraId="5560DFD5" w14:textId="77777777" w:rsidR="00651C73" w:rsidRPr="00EF49A0" w:rsidRDefault="00651C73" w:rsidP="00651C73">
      <w:pPr>
        <w:pStyle w:val="Default"/>
        <w:tabs>
          <w:tab w:val="left" w:pos="709"/>
        </w:tabs>
        <w:ind w:firstLine="709"/>
        <w:jc w:val="both"/>
        <w:rPr>
          <w:rFonts w:ascii="Arial" w:hAnsi="Arial" w:cs="Arial"/>
          <w:sz w:val="22"/>
          <w:szCs w:val="22"/>
        </w:rPr>
      </w:pPr>
    </w:p>
    <w:p w14:paraId="0077DB1B" w14:textId="77777777" w:rsidR="00651C73" w:rsidRPr="00EF49A0" w:rsidRDefault="00067F42" w:rsidP="00834B9B">
      <w:pPr>
        <w:pStyle w:val="Default"/>
        <w:tabs>
          <w:tab w:val="left" w:pos="709"/>
        </w:tabs>
        <w:jc w:val="both"/>
        <w:rPr>
          <w:rFonts w:ascii="Arial" w:hAnsi="Arial" w:cs="Arial"/>
          <w:color w:val="FF0000"/>
          <w:sz w:val="22"/>
          <w:szCs w:val="22"/>
        </w:rPr>
      </w:pPr>
      <w:r>
        <w:rPr>
          <w:rFonts w:ascii="Arial" w:eastAsia="Times New Roman" w:hAnsi="Arial" w:cs="Arial"/>
          <w:color w:val="auto"/>
          <w:sz w:val="22"/>
          <w:szCs w:val="22"/>
        </w:rPr>
        <w:t>Vzhledem k tomu, po jakou dobu má být služba</w:t>
      </w:r>
      <w:r w:rsidR="00373E7F">
        <w:rPr>
          <w:rFonts w:ascii="Arial" w:eastAsia="Times New Roman" w:hAnsi="Arial" w:cs="Arial"/>
          <w:color w:val="auto"/>
          <w:sz w:val="22"/>
          <w:szCs w:val="22"/>
        </w:rPr>
        <w:t xml:space="preserve"> na služebním místě vykoná</w:t>
      </w:r>
      <w:r>
        <w:rPr>
          <w:rFonts w:ascii="Arial" w:eastAsia="Times New Roman" w:hAnsi="Arial" w:cs="Arial"/>
          <w:color w:val="auto"/>
          <w:sz w:val="22"/>
          <w:szCs w:val="22"/>
        </w:rPr>
        <w:t>vána, zařazuje se s</w:t>
      </w:r>
      <w:r w:rsidR="0052037C" w:rsidRPr="00EF49A0">
        <w:rPr>
          <w:rFonts w:ascii="Arial" w:eastAsia="Times New Roman" w:hAnsi="Arial" w:cs="Arial"/>
          <w:color w:val="auto"/>
          <w:sz w:val="22"/>
          <w:szCs w:val="22"/>
        </w:rPr>
        <w:t xml:space="preserve">tátní </w:t>
      </w:r>
      <w:r w:rsidR="0052037C" w:rsidRPr="00EF49A0">
        <w:rPr>
          <w:rFonts w:ascii="Arial" w:eastAsia="Times New Roman" w:hAnsi="Arial" w:cs="Arial"/>
          <w:color w:val="FF0000"/>
          <w:sz w:val="22"/>
          <w:szCs w:val="22"/>
        </w:rPr>
        <w:t>zaměstnanec/zaměstnankyně</w:t>
      </w:r>
      <w:r w:rsidR="0052037C" w:rsidRPr="00EF49A0">
        <w:rPr>
          <w:rFonts w:ascii="Arial" w:eastAsia="Times New Roman" w:hAnsi="Arial" w:cs="Arial"/>
          <w:color w:val="auto"/>
          <w:sz w:val="22"/>
          <w:szCs w:val="22"/>
        </w:rPr>
        <w:t xml:space="preserve"> na uvedené služební místo</w:t>
      </w:r>
      <w:r w:rsidR="0052037C" w:rsidRPr="00EF49A0">
        <w:rPr>
          <w:rFonts w:ascii="Arial" w:eastAsia="Times New Roman" w:hAnsi="Arial" w:cs="Arial"/>
          <w:color w:val="FF0000"/>
          <w:sz w:val="22"/>
          <w:szCs w:val="22"/>
        </w:rPr>
        <w:t xml:space="preserve"> </w:t>
      </w:r>
      <w:r w:rsidR="0052037C" w:rsidRPr="00EF49A0">
        <w:rPr>
          <w:rFonts w:ascii="Arial" w:eastAsia="Times New Roman" w:hAnsi="Arial" w:cs="Arial"/>
          <w:color w:val="auto"/>
          <w:sz w:val="22"/>
          <w:szCs w:val="22"/>
        </w:rPr>
        <w:t xml:space="preserve">na dobu </w:t>
      </w:r>
      <w:r w:rsidR="0052037C" w:rsidRPr="00EF49A0">
        <w:rPr>
          <w:rFonts w:ascii="Arial" w:eastAsia="Times New Roman" w:hAnsi="Arial" w:cs="Arial"/>
          <w:color w:val="FF0000"/>
          <w:sz w:val="22"/>
          <w:szCs w:val="22"/>
        </w:rPr>
        <w:t>neurčitou / určitou s trváním do X. měsíc 20XX</w:t>
      </w:r>
      <w:r w:rsidR="0052037C" w:rsidRPr="00EF49A0">
        <w:rPr>
          <w:rFonts w:ascii="Arial" w:eastAsia="Times New Roman" w:hAnsi="Arial" w:cs="Arial"/>
          <w:color w:val="auto"/>
          <w:sz w:val="22"/>
          <w:szCs w:val="22"/>
        </w:rPr>
        <w:t xml:space="preserve">. </w:t>
      </w:r>
      <w:r w:rsidR="00373E7F">
        <w:rPr>
          <w:rFonts w:ascii="Arial" w:eastAsia="Times New Roman" w:hAnsi="Arial" w:cs="Arial"/>
          <w:color w:val="auto"/>
          <w:sz w:val="22"/>
          <w:szCs w:val="22"/>
        </w:rPr>
        <w:t>Jelikož je</w:t>
      </w:r>
      <w:r w:rsidR="0052037C" w:rsidRPr="00EF49A0">
        <w:rPr>
          <w:rFonts w:ascii="Arial" w:eastAsia="Times New Roman" w:hAnsi="Arial" w:cs="Arial"/>
          <w:sz w:val="22"/>
          <w:szCs w:val="22"/>
        </w:rPr>
        <w:t xml:space="preserve"> státní </w:t>
      </w:r>
      <w:r w:rsidR="0052037C" w:rsidRPr="00EF49A0">
        <w:rPr>
          <w:rFonts w:ascii="Arial" w:eastAsia="Times New Roman" w:hAnsi="Arial" w:cs="Arial"/>
          <w:color w:val="FF0000"/>
          <w:sz w:val="22"/>
          <w:szCs w:val="22"/>
        </w:rPr>
        <w:t xml:space="preserve">zaměstnanec/zaměstnankyně </w:t>
      </w:r>
      <w:r w:rsidR="0052037C" w:rsidRPr="00EF49A0">
        <w:rPr>
          <w:rFonts w:ascii="Arial" w:eastAsia="Times New Roman" w:hAnsi="Arial" w:cs="Arial"/>
          <w:color w:val="auto"/>
          <w:sz w:val="22"/>
          <w:szCs w:val="22"/>
        </w:rPr>
        <w:t xml:space="preserve">ve služebním poměru na dobu </w:t>
      </w:r>
      <w:r w:rsidR="0052037C" w:rsidRPr="00EF49A0">
        <w:rPr>
          <w:rFonts w:ascii="Arial" w:eastAsia="Times New Roman" w:hAnsi="Arial" w:cs="Arial"/>
          <w:color w:val="FF0000"/>
          <w:sz w:val="22"/>
          <w:szCs w:val="22"/>
        </w:rPr>
        <w:t xml:space="preserve">neurčitou/určitou s trváním do X. měsíc </w:t>
      </w:r>
      <w:r w:rsidR="0052037C" w:rsidRPr="00EF49A0">
        <w:rPr>
          <w:rFonts w:ascii="Arial" w:eastAsia="Times New Roman" w:hAnsi="Arial" w:cs="Arial"/>
          <w:color w:val="auto"/>
          <w:sz w:val="22"/>
          <w:szCs w:val="22"/>
        </w:rPr>
        <w:t>20</w:t>
      </w:r>
      <w:r w:rsidR="0052037C" w:rsidRPr="00EF49A0">
        <w:rPr>
          <w:rFonts w:ascii="Arial" w:eastAsia="Times New Roman" w:hAnsi="Arial" w:cs="Arial"/>
          <w:color w:val="FF0000"/>
          <w:sz w:val="22"/>
          <w:szCs w:val="22"/>
        </w:rPr>
        <w:t>XX</w:t>
      </w:r>
      <w:r w:rsidR="0052037C" w:rsidRPr="00EF49A0">
        <w:rPr>
          <w:rFonts w:ascii="Arial" w:eastAsia="Times New Roman" w:hAnsi="Arial" w:cs="Arial"/>
          <w:color w:val="auto"/>
          <w:sz w:val="22"/>
          <w:szCs w:val="22"/>
        </w:rPr>
        <w:t xml:space="preserve">, rozhodl služební orgán v návaznosti na výše uvedená ustanovení zákona o státní službě rovněž o tom, že doba trvání služebního poměru </w:t>
      </w:r>
      <w:r w:rsidR="0052037C" w:rsidRPr="00EF49A0">
        <w:rPr>
          <w:rFonts w:ascii="Arial" w:eastAsia="Times New Roman" w:hAnsi="Arial" w:cs="Arial"/>
          <w:color w:val="FF0000"/>
          <w:sz w:val="22"/>
          <w:szCs w:val="22"/>
        </w:rPr>
        <w:t>státního</w:t>
      </w:r>
      <w:r w:rsidR="0052037C" w:rsidRPr="00EF49A0">
        <w:rPr>
          <w:rFonts w:ascii="Arial" w:eastAsia="Times New Roman" w:hAnsi="Arial" w:cs="Arial"/>
          <w:color w:val="auto"/>
          <w:sz w:val="22"/>
          <w:szCs w:val="22"/>
        </w:rPr>
        <w:t xml:space="preserve"> </w:t>
      </w:r>
      <w:r w:rsidR="0052037C" w:rsidRPr="00EF49A0">
        <w:rPr>
          <w:rFonts w:ascii="Arial" w:eastAsia="Times New Roman" w:hAnsi="Arial" w:cs="Arial"/>
          <w:color w:val="FF0000"/>
          <w:sz w:val="22"/>
          <w:szCs w:val="22"/>
        </w:rPr>
        <w:t>zaměstnance/státní zaměstnankyně</w:t>
      </w:r>
      <w:r w:rsidR="0052037C" w:rsidRPr="00EF49A0">
        <w:rPr>
          <w:rFonts w:ascii="Arial" w:eastAsia="Times New Roman" w:hAnsi="Arial" w:cs="Arial"/>
          <w:color w:val="auto"/>
          <w:sz w:val="22"/>
          <w:szCs w:val="22"/>
        </w:rPr>
        <w:t xml:space="preserve"> se zařazením na výše uvedené služební místo</w:t>
      </w:r>
      <w:r w:rsidR="0052037C" w:rsidRPr="00EF49A0">
        <w:rPr>
          <w:rFonts w:ascii="Arial" w:eastAsia="Times New Roman" w:hAnsi="Arial" w:cs="Arial"/>
          <w:color w:val="FF0000"/>
          <w:sz w:val="22"/>
          <w:szCs w:val="22"/>
        </w:rPr>
        <w:t xml:space="preserve"> nemění // mění na dobu neurčitou // mění na dobu určitou </w:t>
      </w:r>
      <w:r w:rsidR="0052037C" w:rsidRPr="00EF49A0">
        <w:rPr>
          <w:rFonts w:ascii="Arial" w:hAnsi="Arial" w:cs="Arial"/>
          <w:color w:val="FF0000"/>
          <w:sz w:val="22"/>
          <w:szCs w:val="22"/>
        </w:rPr>
        <w:t>s trváním do X. měsíc 20XX</w:t>
      </w:r>
      <w:r w:rsidR="0052037C" w:rsidRPr="00EF49A0">
        <w:rPr>
          <w:rFonts w:ascii="Arial" w:eastAsia="Times New Roman" w:hAnsi="Arial" w:cs="Arial"/>
          <w:color w:val="auto"/>
          <w:sz w:val="22"/>
          <w:szCs w:val="22"/>
        </w:rPr>
        <w:t>.</w:t>
      </w:r>
      <w:r w:rsidR="0052037C" w:rsidRPr="00EF49A0">
        <w:rPr>
          <w:rStyle w:val="Znakapoznpodarou"/>
          <w:rFonts w:ascii="Arial" w:eastAsia="Times New Roman" w:hAnsi="Arial" w:cs="Arial"/>
          <w:color w:val="FF0000"/>
          <w:sz w:val="22"/>
          <w:szCs w:val="22"/>
        </w:rPr>
        <w:footnoteReference w:id="8"/>
      </w:r>
    </w:p>
    <w:p w14:paraId="111D3D6E" w14:textId="77777777" w:rsidR="00651C73" w:rsidRPr="00EF49A0" w:rsidRDefault="00651C73" w:rsidP="00E859E5">
      <w:pPr>
        <w:pStyle w:val="Default"/>
        <w:tabs>
          <w:tab w:val="left" w:pos="709"/>
        </w:tabs>
        <w:jc w:val="both"/>
        <w:rPr>
          <w:rFonts w:ascii="Arial" w:hAnsi="Arial" w:cs="Arial"/>
          <w:sz w:val="22"/>
          <w:szCs w:val="22"/>
        </w:rPr>
      </w:pPr>
    </w:p>
    <w:p w14:paraId="29CA554B" w14:textId="13C1FD5C" w:rsidR="00651C73" w:rsidRDefault="00651C73" w:rsidP="00834B9B">
      <w:pPr>
        <w:pStyle w:val="Default"/>
        <w:tabs>
          <w:tab w:val="left" w:pos="709"/>
        </w:tabs>
        <w:jc w:val="both"/>
        <w:rPr>
          <w:rFonts w:ascii="Arial" w:hAnsi="Arial" w:cs="Arial"/>
          <w:sz w:val="22"/>
          <w:szCs w:val="22"/>
        </w:rPr>
      </w:pPr>
      <w:r w:rsidRPr="00EF49A0">
        <w:rPr>
          <w:rFonts w:ascii="Arial" w:eastAsia="Times New Roman" w:hAnsi="Arial" w:cs="Arial"/>
          <w:color w:val="FF0000"/>
          <w:sz w:val="22"/>
          <w:szCs w:val="22"/>
        </w:rPr>
        <w:t xml:space="preserve">Oborem/Obory </w:t>
      </w:r>
      <w:r w:rsidRPr="00EF49A0">
        <w:rPr>
          <w:rFonts w:ascii="Arial" w:eastAsia="Times New Roman" w:hAnsi="Arial" w:cs="Arial"/>
          <w:sz w:val="22"/>
          <w:szCs w:val="22"/>
        </w:rPr>
        <w:t xml:space="preserve">služby, </w:t>
      </w:r>
      <w:r w:rsidRPr="00EF49A0">
        <w:rPr>
          <w:rFonts w:ascii="Arial" w:eastAsia="Times New Roman" w:hAnsi="Arial" w:cs="Arial"/>
          <w:color w:val="FF0000"/>
          <w:sz w:val="22"/>
          <w:szCs w:val="22"/>
        </w:rPr>
        <w:t xml:space="preserve">který/které </w:t>
      </w:r>
      <w:r w:rsidRPr="00EF49A0">
        <w:rPr>
          <w:rFonts w:ascii="Arial" w:eastAsia="Times New Roman" w:hAnsi="Arial" w:cs="Arial"/>
          <w:sz w:val="22"/>
          <w:szCs w:val="22"/>
        </w:rPr>
        <w:t xml:space="preserve">bude </w:t>
      </w:r>
      <w:r w:rsidR="00C50BE8" w:rsidRPr="00EF49A0">
        <w:rPr>
          <w:rFonts w:ascii="Arial" w:eastAsia="Times New Roman" w:hAnsi="Arial" w:cs="Arial"/>
          <w:sz w:val="22"/>
          <w:szCs w:val="22"/>
        </w:rPr>
        <w:t>s</w:t>
      </w:r>
      <w:r w:rsidR="00847348" w:rsidRPr="00EF49A0">
        <w:rPr>
          <w:rFonts w:ascii="Arial" w:eastAsia="Times New Roman" w:hAnsi="Arial" w:cs="Arial"/>
          <w:sz w:val="22"/>
          <w:szCs w:val="22"/>
        </w:rPr>
        <w:t xml:space="preserve">tátní </w:t>
      </w:r>
      <w:r w:rsidR="00847348" w:rsidRPr="00EF49A0">
        <w:rPr>
          <w:rFonts w:ascii="Arial" w:eastAsia="Times New Roman" w:hAnsi="Arial" w:cs="Arial"/>
          <w:color w:val="FF0000"/>
          <w:sz w:val="22"/>
          <w:szCs w:val="22"/>
        </w:rPr>
        <w:t>zaměstnanec/zaměstnankyně</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vykonávat</w:t>
      </w:r>
      <w:r w:rsidR="001E6B56" w:rsidRPr="00EF49A0">
        <w:rPr>
          <w:rFonts w:ascii="Arial" w:eastAsia="Times New Roman" w:hAnsi="Arial" w:cs="Arial"/>
          <w:sz w:val="22"/>
          <w:szCs w:val="22"/>
        </w:rPr>
        <w:t>,</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je/jsou </w:t>
      </w:r>
      <w:r w:rsidR="000F2986" w:rsidRPr="00F1731F">
        <w:rPr>
          <w:rFonts w:ascii="Arial" w:eastAsia="Times New Roman" w:hAnsi="Arial" w:cs="Arial"/>
          <w:i/>
          <w:color w:val="FF0000"/>
          <w:sz w:val="22"/>
          <w:szCs w:val="22"/>
        </w:rPr>
        <w:t>(</w:t>
      </w:r>
      <w:r w:rsidRPr="00EF49A0">
        <w:rPr>
          <w:rFonts w:ascii="Arial" w:eastAsia="Times New Roman" w:hAnsi="Arial" w:cs="Arial"/>
          <w:i/>
          <w:color w:val="FF0000"/>
          <w:sz w:val="22"/>
          <w:szCs w:val="22"/>
        </w:rPr>
        <w:t>označení oboru/oborů služby</w:t>
      </w:r>
      <w:r w:rsidR="000F2986">
        <w:rPr>
          <w:rFonts w:ascii="Arial" w:eastAsia="Times New Roman" w:hAnsi="Arial" w:cs="Arial"/>
          <w:i/>
          <w:color w:val="FF0000"/>
          <w:sz w:val="22"/>
          <w:szCs w:val="22"/>
        </w:rPr>
        <w:t>)</w:t>
      </w:r>
      <w:r w:rsidRPr="00EF49A0">
        <w:rPr>
          <w:rFonts w:ascii="Arial" w:eastAsia="Times New Roman" w:hAnsi="Arial" w:cs="Arial"/>
          <w:sz w:val="22"/>
          <w:szCs w:val="22"/>
        </w:rPr>
        <w:t xml:space="preserve"> dle přílohy</w:t>
      </w:r>
      <w:r w:rsidR="00E20BC7">
        <w:rPr>
          <w:rFonts w:ascii="Arial" w:eastAsia="Times New Roman" w:hAnsi="Arial" w:cs="Arial"/>
          <w:sz w:val="22"/>
          <w:szCs w:val="22"/>
        </w:rPr>
        <w:t xml:space="preserve"> č. 1</w:t>
      </w:r>
      <w:r w:rsidRPr="00EF49A0">
        <w:rPr>
          <w:rFonts w:ascii="Arial" w:eastAsia="Times New Roman" w:hAnsi="Arial" w:cs="Arial"/>
          <w:sz w:val="22"/>
          <w:szCs w:val="22"/>
        </w:rPr>
        <w:t xml:space="preserve"> k nařízení vlády č</w:t>
      </w:r>
      <w:r w:rsidRPr="00EF49A0">
        <w:rPr>
          <w:rFonts w:ascii="Arial" w:eastAsia="Times New Roman" w:hAnsi="Arial" w:cs="Arial"/>
          <w:color w:val="auto"/>
          <w:sz w:val="22"/>
          <w:szCs w:val="22"/>
        </w:rPr>
        <w:t>. 1/201</w:t>
      </w:r>
      <w:r w:rsidR="00E20BC7">
        <w:rPr>
          <w:rFonts w:ascii="Arial" w:eastAsia="Times New Roman" w:hAnsi="Arial" w:cs="Arial"/>
          <w:color w:val="auto"/>
          <w:sz w:val="22"/>
          <w:szCs w:val="22"/>
        </w:rPr>
        <w:t>9</w:t>
      </w:r>
      <w:r w:rsidRPr="00EF49A0">
        <w:rPr>
          <w:rFonts w:ascii="Arial" w:eastAsia="Times New Roman" w:hAnsi="Arial" w:cs="Arial"/>
          <w:color w:val="auto"/>
          <w:sz w:val="22"/>
          <w:szCs w:val="22"/>
        </w:rPr>
        <w:t xml:space="preserve"> Sb., </w:t>
      </w:r>
      <w:r w:rsidRPr="00EF49A0">
        <w:rPr>
          <w:rFonts w:ascii="Arial" w:eastAsia="Times New Roman" w:hAnsi="Arial" w:cs="Arial"/>
          <w:sz w:val="22"/>
          <w:szCs w:val="22"/>
        </w:rPr>
        <w:t>o</w:t>
      </w:r>
      <w:r w:rsidR="00E20BC7">
        <w:rPr>
          <w:rFonts w:ascii="Arial" w:eastAsia="Times New Roman" w:hAnsi="Arial" w:cs="Arial"/>
          <w:sz w:val="22"/>
          <w:szCs w:val="22"/>
        </w:rPr>
        <w:t> </w:t>
      </w:r>
      <w:r w:rsidRPr="00EF49A0">
        <w:rPr>
          <w:rFonts w:ascii="Arial" w:eastAsia="Times New Roman" w:hAnsi="Arial" w:cs="Arial"/>
          <w:sz w:val="22"/>
          <w:szCs w:val="22"/>
        </w:rPr>
        <w:t>oborech státní služby</w:t>
      </w:r>
      <w:r w:rsidR="00CD0347">
        <w:rPr>
          <w:rFonts w:ascii="Arial" w:eastAsia="Times New Roman" w:hAnsi="Arial" w:cs="Arial"/>
          <w:sz w:val="22"/>
          <w:szCs w:val="22"/>
        </w:rPr>
        <w:t>, ve znění pozdějších předpisů</w:t>
      </w:r>
      <w:r w:rsidRPr="00EF49A0">
        <w:rPr>
          <w:rFonts w:ascii="Arial" w:eastAsia="Times New Roman" w:hAnsi="Arial" w:cs="Arial"/>
          <w:sz w:val="22"/>
          <w:szCs w:val="22"/>
        </w:rPr>
        <w:t>.</w:t>
      </w:r>
      <w:r w:rsidR="00E20BC7">
        <w:rPr>
          <w:rFonts w:ascii="Arial" w:eastAsia="Times New Roman" w:hAnsi="Arial" w:cs="Arial"/>
          <w:sz w:val="22"/>
          <w:szCs w:val="22"/>
        </w:rPr>
        <w:t xml:space="preserve"> </w:t>
      </w:r>
      <w:r w:rsidR="00E20BC7" w:rsidRPr="006A425D">
        <w:rPr>
          <w:rFonts w:ascii="Arial" w:hAnsi="Arial" w:cs="Arial"/>
          <w:sz w:val="22"/>
          <w:szCs w:val="22"/>
        </w:rPr>
        <w:t xml:space="preserve">Stanovení </w:t>
      </w:r>
      <w:r w:rsidR="00E20BC7" w:rsidRPr="00240805">
        <w:rPr>
          <w:rFonts w:ascii="Arial" w:hAnsi="Arial" w:cs="Arial"/>
          <w:color w:val="FF0000"/>
          <w:sz w:val="22"/>
          <w:szCs w:val="22"/>
        </w:rPr>
        <w:t xml:space="preserve">oboru/oborů </w:t>
      </w:r>
      <w:r w:rsidR="00E20BC7" w:rsidRPr="006A425D">
        <w:rPr>
          <w:rFonts w:ascii="Arial" w:hAnsi="Arial" w:cs="Arial"/>
          <w:sz w:val="22"/>
          <w:szCs w:val="22"/>
        </w:rPr>
        <w:t>služby vychází z fakticky vykonávaných činností na služebním místě a jejich povahy.</w:t>
      </w:r>
      <w:r w:rsidR="00A01EC2" w:rsidRPr="00EF49A0">
        <w:rPr>
          <w:rStyle w:val="Znakapoznpodarou"/>
          <w:rFonts w:ascii="Arial" w:eastAsia="Times New Roman" w:hAnsi="Arial" w:cs="Arial"/>
          <w:color w:val="FF0000"/>
          <w:sz w:val="22"/>
          <w:szCs w:val="22"/>
        </w:rPr>
        <w:footnoteReference w:id="9"/>
      </w:r>
    </w:p>
    <w:p w14:paraId="414BC310" w14:textId="77777777" w:rsidR="00E24012" w:rsidRDefault="00E24012" w:rsidP="00834B9B">
      <w:pPr>
        <w:pStyle w:val="Default"/>
        <w:tabs>
          <w:tab w:val="left" w:pos="709"/>
        </w:tabs>
        <w:jc w:val="both"/>
        <w:rPr>
          <w:rFonts w:ascii="Arial" w:hAnsi="Arial" w:cs="Arial"/>
          <w:sz w:val="22"/>
          <w:szCs w:val="22"/>
        </w:rPr>
      </w:pPr>
    </w:p>
    <w:p w14:paraId="7A31E0CE" w14:textId="77777777" w:rsidR="00E24012" w:rsidRPr="001375CF" w:rsidRDefault="00E24012" w:rsidP="00E24012">
      <w:pPr>
        <w:spacing w:after="0" w:line="240" w:lineRule="auto"/>
        <w:jc w:val="both"/>
        <w:rPr>
          <w:rFonts w:ascii="Arial" w:hAnsi="Arial" w:cs="Arial"/>
        </w:rPr>
      </w:pPr>
      <w:r w:rsidRPr="001375CF">
        <w:rPr>
          <w:rFonts w:ascii="Arial" w:eastAsia="Times New Roman" w:hAnsi="Arial" w:cs="Arial"/>
          <w:b/>
          <w:color w:val="FF0000"/>
          <w:u w:val="single"/>
        </w:rPr>
        <w:t>VARIANTA I –</w:t>
      </w:r>
      <w:r w:rsidRPr="001375CF">
        <w:rPr>
          <w:rFonts w:ascii="Arial" w:eastAsia="Times New Roman" w:hAnsi="Arial" w:cs="Arial"/>
          <w:color w:val="FF0000"/>
          <w:u w:val="single"/>
        </w:rPr>
        <w:t xml:space="preserve"> Na místě jsou stejné obory služby </w:t>
      </w:r>
    </w:p>
    <w:p w14:paraId="668A2AA8" w14:textId="77777777" w:rsidR="00E24012" w:rsidRPr="001375CF" w:rsidRDefault="00E24012" w:rsidP="00E24012">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color w:val="FF0000"/>
          <w:lang w:eastAsia="cs-CZ"/>
        </w:rPr>
        <w:t>(</w:t>
      </w:r>
      <w:r w:rsidRPr="001375CF">
        <w:rPr>
          <w:rFonts w:ascii="Arial" w:hAnsi="Arial" w:cs="Arial"/>
          <w:color w:val="FF0000"/>
        </w:rPr>
        <w:t>označení oboru/oborů služby</w:t>
      </w:r>
      <w:r w:rsidRPr="001375CF">
        <w:rPr>
          <w:rFonts w:ascii="Arial" w:eastAsia="Times New Roman" w:hAnsi="Arial" w:cs="Arial"/>
          <w:color w:val="FF0000"/>
          <w:lang w:eastAsia="cs-CZ"/>
        </w:rPr>
        <w:t>)</w:t>
      </w:r>
      <w:r w:rsidRPr="001375CF">
        <w:rPr>
          <w:rFonts w:ascii="Arial" w:eastAsia="Times New Roman" w:hAnsi="Arial" w:cs="Arial"/>
          <w:lang w:eastAsia="cs-CZ"/>
        </w:rPr>
        <w:t xml:space="preserve">,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i na dosavadním služebním místě.</w:t>
      </w:r>
    </w:p>
    <w:p w14:paraId="5D93578E" w14:textId="77777777" w:rsidR="00E24012" w:rsidRPr="001375CF" w:rsidRDefault="00E24012" w:rsidP="00E24012">
      <w:pPr>
        <w:spacing w:after="0" w:line="240" w:lineRule="auto"/>
        <w:jc w:val="both"/>
        <w:rPr>
          <w:rFonts w:ascii="Arial" w:eastAsia="Times New Roman" w:hAnsi="Arial" w:cs="Arial"/>
          <w:color w:val="FF0000"/>
        </w:rPr>
      </w:pPr>
    </w:p>
    <w:p w14:paraId="7892CB55" w14:textId="77777777" w:rsidR="00E24012" w:rsidRPr="001375CF" w:rsidRDefault="00E24012" w:rsidP="00E24012">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 –</w:t>
      </w:r>
      <w:r w:rsidRPr="001375CF">
        <w:rPr>
          <w:rFonts w:ascii="Arial" w:eastAsia="Times New Roman" w:hAnsi="Arial" w:cs="Arial"/>
          <w:color w:val="FF0000"/>
          <w:u w:val="single"/>
        </w:rPr>
        <w:t xml:space="preserve"> Na místě jsou stanoveny stejné obory služby a další obor</w:t>
      </w:r>
      <w:r>
        <w:rPr>
          <w:rFonts w:ascii="Arial" w:eastAsia="Times New Roman" w:hAnsi="Arial" w:cs="Arial"/>
          <w:color w:val="FF0000"/>
          <w:u w:val="single"/>
        </w:rPr>
        <w:t>/</w:t>
      </w:r>
      <w:r w:rsidRPr="001375CF">
        <w:rPr>
          <w:rFonts w:ascii="Arial" w:eastAsia="Times New Roman" w:hAnsi="Arial" w:cs="Arial"/>
          <w:color w:val="FF0000"/>
          <w:u w:val="single"/>
        </w:rPr>
        <w:t xml:space="preserve">y služby </w:t>
      </w:r>
    </w:p>
    <w:p w14:paraId="328F7989" w14:textId="77777777" w:rsidR="00E24012" w:rsidRPr="001375CF" w:rsidRDefault="00E24012" w:rsidP="00E24012">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lang w:eastAsia="cs-CZ"/>
        </w:rPr>
        <w:t xml:space="preserve">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 xml:space="preserve">vykonává službu i na dosavadním služebním místě a také další </w:t>
      </w:r>
      <w:r w:rsidRPr="001375CF">
        <w:rPr>
          <w:rFonts w:ascii="Arial" w:hAnsi="Arial" w:cs="Arial"/>
          <w:color w:val="FF0000"/>
        </w:rPr>
        <w:t xml:space="preserve">obor/y </w:t>
      </w:r>
      <w:r w:rsidRPr="001375CF">
        <w:rPr>
          <w:rFonts w:ascii="Arial" w:hAnsi="Arial" w:cs="Arial"/>
        </w:rPr>
        <w:t xml:space="preserve">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w:t>
      </w:r>
    </w:p>
    <w:p w14:paraId="453647C6" w14:textId="77777777" w:rsidR="00E24012" w:rsidRPr="001375CF" w:rsidRDefault="00E24012" w:rsidP="00E24012">
      <w:pPr>
        <w:spacing w:after="0" w:line="240" w:lineRule="auto"/>
        <w:jc w:val="both"/>
        <w:rPr>
          <w:rFonts w:ascii="Arial" w:eastAsia="Times New Roman" w:hAnsi="Arial" w:cs="Arial"/>
          <w:b/>
          <w:color w:val="FF0000"/>
          <w:u w:val="single"/>
        </w:rPr>
      </w:pPr>
    </w:p>
    <w:p w14:paraId="4E6C49F3" w14:textId="77777777" w:rsidR="00E24012" w:rsidRPr="001375CF" w:rsidRDefault="00E24012" w:rsidP="00E24012">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III –</w:t>
      </w:r>
      <w:r w:rsidRPr="001375CF">
        <w:rPr>
          <w:rFonts w:ascii="Arial" w:eastAsia="Times New Roman" w:hAnsi="Arial" w:cs="Arial"/>
          <w:color w:val="FF0000"/>
          <w:u w:val="single"/>
        </w:rPr>
        <w:t xml:space="preserve"> Na místě jsou stanoveny jiné obory služby </w:t>
      </w:r>
    </w:p>
    <w:p w14:paraId="2B5DD302" w14:textId="77777777" w:rsidR="00E24012" w:rsidRPr="001375CF" w:rsidRDefault="00E24012" w:rsidP="00E24012">
      <w:pPr>
        <w:spacing w:after="0" w:line="240" w:lineRule="auto"/>
        <w:jc w:val="both"/>
        <w:rPr>
          <w:rFonts w:ascii="Arial" w:hAnsi="Arial" w:cs="Arial"/>
        </w:rPr>
      </w:pPr>
      <w:r w:rsidRPr="001375CF">
        <w:rPr>
          <w:rFonts w:ascii="Arial" w:hAnsi="Arial" w:cs="Arial"/>
        </w:rPr>
        <w:t xml:space="preserve">Na služebním místě je vykonáván jiný obor 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 xml:space="preserve"> odlišný od obor</w:t>
      </w:r>
      <w:r w:rsidRPr="001375CF">
        <w:rPr>
          <w:rFonts w:ascii="Arial" w:eastAsia="Times New Roman" w:hAnsi="Arial" w:cs="Arial"/>
          <w:lang w:eastAsia="cs-CZ"/>
        </w:rPr>
        <w:t xml:space="preserve">ů služby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na dosavadním služebním místě.</w:t>
      </w:r>
    </w:p>
    <w:p w14:paraId="634358ED" w14:textId="4774D296" w:rsidR="00E24012" w:rsidRDefault="00E24012" w:rsidP="00834B9B">
      <w:pPr>
        <w:pStyle w:val="Default"/>
        <w:tabs>
          <w:tab w:val="left" w:pos="709"/>
        </w:tabs>
        <w:jc w:val="both"/>
        <w:rPr>
          <w:rFonts w:ascii="Arial" w:eastAsia="Times New Roman" w:hAnsi="Arial" w:cs="Arial"/>
          <w:sz w:val="22"/>
          <w:szCs w:val="22"/>
        </w:rPr>
      </w:pPr>
    </w:p>
    <w:p w14:paraId="46F42C01" w14:textId="77777777" w:rsidR="00FF2880" w:rsidRPr="009F5892" w:rsidRDefault="00FF2880" w:rsidP="00FF2880">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lastRenderedPageBreak/>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204901D3" w14:textId="77777777" w:rsidR="00FF2880" w:rsidRPr="00CB6B29" w:rsidRDefault="00FF2880" w:rsidP="00FF2880">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67BFA67F" w14:textId="3E634674" w:rsidR="00FF2880" w:rsidRDefault="00FF2880" w:rsidP="00834B9B">
      <w:pPr>
        <w:pStyle w:val="Default"/>
        <w:tabs>
          <w:tab w:val="left" w:pos="709"/>
        </w:tabs>
        <w:jc w:val="both"/>
        <w:rPr>
          <w:rFonts w:ascii="Arial" w:eastAsia="Times New Roman" w:hAnsi="Arial" w:cs="Arial"/>
          <w:sz w:val="22"/>
          <w:szCs w:val="22"/>
        </w:rPr>
      </w:pPr>
    </w:p>
    <w:p w14:paraId="3A1CF5EB" w14:textId="26FAF909" w:rsidR="00E24012" w:rsidRPr="000624CD" w:rsidRDefault="00E24012" w:rsidP="00E24012">
      <w:pPr>
        <w:pStyle w:val="Default"/>
        <w:tabs>
          <w:tab w:val="left" w:pos="709"/>
        </w:tabs>
        <w:jc w:val="both"/>
        <w:rPr>
          <w:rFonts w:ascii="Arial" w:eastAsia="Times New Roman" w:hAnsi="Arial" w:cs="Arial"/>
          <w:color w:val="FF0000"/>
          <w:sz w:val="22"/>
          <w:szCs w:val="22"/>
        </w:rPr>
      </w:pPr>
      <w:bookmarkStart w:id="5" w:name="_Hlk187401242"/>
      <w:r w:rsidRPr="00EF49A0">
        <w:rPr>
          <w:rFonts w:ascii="Arial" w:eastAsia="Times New Roman" w:hAnsi="Arial" w:cs="Arial"/>
          <w:sz w:val="22"/>
          <w:szCs w:val="22"/>
        </w:rPr>
        <w:t xml:space="preserve">Dnem zařazení na služební místo přísluší </w:t>
      </w:r>
      <w:r w:rsidRPr="00EF49A0">
        <w:rPr>
          <w:rFonts w:ascii="Arial" w:eastAsia="Times New Roman" w:hAnsi="Arial" w:cs="Arial"/>
          <w:color w:val="FF0000"/>
          <w:sz w:val="22"/>
          <w:szCs w:val="22"/>
        </w:rPr>
        <w:t xml:space="preserve">státnímu zaměstnanci/státní zaměstnankyni </w:t>
      </w:r>
      <w:r w:rsidRPr="000624CD">
        <w:rPr>
          <w:rFonts w:ascii="Arial" w:eastAsia="Times New Roman" w:hAnsi="Arial" w:cs="Arial"/>
          <w:sz w:val="22"/>
          <w:szCs w:val="22"/>
        </w:rPr>
        <w:t xml:space="preserve">služební označení </w:t>
      </w:r>
      <w:r w:rsidRPr="00F46451">
        <w:rPr>
          <w:rFonts w:ascii="Arial" w:hAnsi="Arial" w:cs="Arial"/>
          <w:iCs/>
          <w:color w:val="FF0000"/>
          <w:sz w:val="22"/>
          <w:szCs w:val="22"/>
        </w:rPr>
        <w:t>(</w:t>
      </w:r>
      <w:r w:rsidR="001A0763">
        <w:rPr>
          <w:rFonts w:ascii="Arial" w:hAnsi="Arial" w:cs="Arial"/>
          <w:iCs/>
          <w:color w:val="FF0000"/>
          <w:sz w:val="22"/>
          <w:szCs w:val="22"/>
        </w:rPr>
        <w:t xml:space="preserve">např. </w:t>
      </w:r>
      <w:r w:rsidRPr="00F46451">
        <w:rPr>
          <w:rFonts w:ascii="Arial" w:hAnsi="Arial" w:cs="Arial"/>
          <w:iCs/>
          <w:color w:val="FF0000"/>
          <w:sz w:val="22"/>
          <w:szCs w:val="22"/>
        </w:rPr>
        <w:t>referent/rada/ministerský rada)</w:t>
      </w:r>
      <w:r w:rsidRPr="000624CD">
        <w:rPr>
          <w:rFonts w:ascii="Arial" w:eastAsia="Times New Roman" w:hAnsi="Arial" w:cs="Arial"/>
          <w:sz w:val="22"/>
          <w:szCs w:val="22"/>
        </w:rPr>
        <w:t>, a to podle §</w:t>
      </w:r>
      <w:r>
        <w:rPr>
          <w:rFonts w:ascii="Arial" w:eastAsia="Times New Roman" w:hAnsi="Arial" w:cs="Arial"/>
          <w:sz w:val="22"/>
          <w:szCs w:val="22"/>
        </w:rPr>
        <w:t> </w:t>
      </w:r>
      <w:r w:rsidRPr="000624CD">
        <w:rPr>
          <w:rFonts w:ascii="Arial" w:eastAsia="Times New Roman" w:hAnsi="Arial" w:cs="Arial"/>
          <w:sz w:val="22"/>
          <w:szCs w:val="22"/>
        </w:rPr>
        <w:t xml:space="preserve">7 </w:t>
      </w:r>
      <w:r>
        <w:rPr>
          <w:rFonts w:ascii="Arial" w:eastAsia="Times New Roman" w:hAnsi="Arial" w:cs="Arial"/>
          <w:sz w:val="22"/>
          <w:szCs w:val="22"/>
        </w:rPr>
        <w:t xml:space="preserve">odst. </w:t>
      </w:r>
      <w:r>
        <w:rPr>
          <w:rFonts w:ascii="Arial" w:eastAsia="Times New Roman" w:hAnsi="Arial" w:cs="Arial"/>
          <w:color w:val="FF0000"/>
          <w:sz w:val="22"/>
          <w:szCs w:val="22"/>
        </w:rPr>
        <w:t>x</w:t>
      </w:r>
      <w:r w:rsidRPr="00F46451">
        <w:rPr>
          <w:rFonts w:ascii="Arial" w:eastAsia="Times New Roman" w:hAnsi="Arial" w:cs="Arial"/>
          <w:color w:val="FF0000"/>
          <w:sz w:val="22"/>
          <w:szCs w:val="22"/>
        </w:rPr>
        <w:t xml:space="preserve"> </w:t>
      </w:r>
      <w:r w:rsidRPr="000624CD">
        <w:rPr>
          <w:rFonts w:ascii="Arial" w:eastAsia="Times New Roman" w:hAnsi="Arial" w:cs="Arial"/>
          <w:sz w:val="22"/>
          <w:szCs w:val="22"/>
        </w:rPr>
        <w:t>zákona o</w:t>
      </w:r>
      <w:r>
        <w:rPr>
          <w:rFonts w:ascii="Arial" w:eastAsia="Times New Roman" w:hAnsi="Arial" w:cs="Arial"/>
          <w:sz w:val="22"/>
          <w:szCs w:val="22"/>
        </w:rPr>
        <w:t> </w:t>
      </w:r>
      <w:r w:rsidRPr="000624CD">
        <w:rPr>
          <w:rFonts w:ascii="Arial" w:eastAsia="Times New Roman" w:hAnsi="Arial" w:cs="Arial"/>
          <w:sz w:val="22"/>
          <w:szCs w:val="22"/>
        </w:rPr>
        <w:t>státní službě.</w:t>
      </w:r>
    </w:p>
    <w:p w14:paraId="753BCB86" w14:textId="77777777" w:rsidR="00651C73" w:rsidRDefault="00651C73" w:rsidP="001C52E6">
      <w:pPr>
        <w:pStyle w:val="Default"/>
        <w:tabs>
          <w:tab w:val="left" w:pos="709"/>
        </w:tabs>
        <w:jc w:val="both"/>
        <w:rPr>
          <w:rFonts w:ascii="Times New Roman" w:eastAsia="Times New Roman" w:hAnsi="Times New Roman" w:cs="Times New Roman"/>
          <w:sz w:val="22"/>
          <w:szCs w:val="22"/>
        </w:rPr>
      </w:pPr>
    </w:p>
    <w:p w14:paraId="028F72C9" w14:textId="05309B00" w:rsidR="00AA130F" w:rsidRPr="00EF49A0" w:rsidRDefault="00222DB9" w:rsidP="00651C73">
      <w:pPr>
        <w:pStyle w:val="Default"/>
        <w:tabs>
          <w:tab w:val="left" w:pos="709"/>
        </w:tabs>
        <w:jc w:val="both"/>
        <w:rPr>
          <w:rFonts w:ascii="Arial" w:eastAsia="Times New Roman" w:hAnsi="Arial" w:cs="Arial"/>
          <w:sz w:val="22"/>
          <w:szCs w:val="22"/>
        </w:rPr>
      </w:pPr>
      <w:r>
        <w:rPr>
          <w:rFonts w:ascii="Arial" w:eastAsia="Times New Roman" w:hAnsi="Arial" w:cs="Arial"/>
          <w:sz w:val="22"/>
          <w:szCs w:val="22"/>
        </w:rPr>
        <w:t xml:space="preserve">Služebním působištěm </w:t>
      </w:r>
      <w:r w:rsidRPr="00EF49A0">
        <w:rPr>
          <w:rFonts w:ascii="Arial" w:eastAsia="Times New Roman" w:hAnsi="Arial" w:cs="Arial"/>
          <w:color w:val="FF0000"/>
          <w:sz w:val="22"/>
          <w:szCs w:val="22"/>
        </w:rPr>
        <w:t>státní</w:t>
      </w:r>
      <w:r>
        <w:rPr>
          <w:rFonts w:ascii="Arial" w:eastAsia="Times New Roman" w:hAnsi="Arial" w:cs="Arial"/>
          <w:color w:val="FF0000"/>
          <w:sz w:val="22"/>
          <w:szCs w:val="22"/>
        </w:rPr>
        <w:t>ho</w:t>
      </w:r>
      <w:r w:rsidRPr="00EF49A0">
        <w:rPr>
          <w:rFonts w:ascii="Arial" w:eastAsia="Times New Roman" w:hAnsi="Arial" w:cs="Arial"/>
          <w:color w:val="FF0000"/>
          <w:sz w:val="22"/>
          <w:szCs w:val="22"/>
        </w:rPr>
        <w:t xml:space="preserve"> zaměstnanc</w:t>
      </w:r>
      <w:r>
        <w:rPr>
          <w:rFonts w:ascii="Arial" w:eastAsia="Times New Roman" w:hAnsi="Arial" w:cs="Arial"/>
          <w:color w:val="FF0000"/>
          <w:sz w:val="22"/>
          <w:szCs w:val="22"/>
        </w:rPr>
        <w:t>e</w:t>
      </w:r>
      <w:r w:rsidRPr="00EF49A0">
        <w:rPr>
          <w:rFonts w:ascii="Arial" w:eastAsia="Times New Roman" w:hAnsi="Arial" w:cs="Arial"/>
          <w:color w:val="FF0000"/>
          <w:sz w:val="22"/>
          <w:szCs w:val="22"/>
        </w:rPr>
        <w:t>/státní zaměstnankyn</w:t>
      </w:r>
      <w:r>
        <w:rPr>
          <w:rFonts w:ascii="Arial" w:eastAsia="Times New Roman" w:hAnsi="Arial" w:cs="Arial"/>
          <w:color w:val="FF0000"/>
          <w:sz w:val="22"/>
          <w:szCs w:val="22"/>
        </w:rPr>
        <w:t>ě</w:t>
      </w:r>
      <w:r w:rsidRPr="00C34C35">
        <w:rPr>
          <w:rFonts w:ascii="Arial" w:eastAsia="Times New Roman" w:hAnsi="Arial" w:cs="Arial"/>
          <w:color w:val="FF0000"/>
          <w:sz w:val="22"/>
          <w:szCs w:val="22"/>
        </w:rPr>
        <w:t xml:space="preserve"> </w:t>
      </w:r>
      <w:r>
        <w:rPr>
          <w:rFonts w:ascii="Arial" w:eastAsia="Times New Roman" w:hAnsi="Arial" w:cs="Arial"/>
          <w:sz w:val="22"/>
          <w:szCs w:val="22"/>
        </w:rPr>
        <w:t xml:space="preserve">je </w:t>
      </w:r>
      <w:r w:rsidRPr="00884719">
        <w:rPr>
          <w:rFonts w:ascii="Arial" w:eastAsia="Times New Roman" w:hAnsi="Arial" w:cs="Arial"/>
          <w:color w:val="FF0000"/>
          <w:sz w:val="22"/>
          <w:szCs w:val="22"/>
        </w:rPr>
        <w:t>X</w:t>
      </w:r>
      <w:r>
        <w:rPr>
          <w:rFonts w:ascii="Arial" w:eastAsia="Times New Roman" w:hAnsi="Arial" w:cs="Arial"/>
          <w:sz w:val="22"/>
          <w:szCs w:val="22"/>
        </w:rPr>
        <w:t xml:space="preserve">, jakožto obec, </w:t>
      </w:r>
      <w:r w:rsidR="00CD0347">
        <w:rPr>
          <w:rFonts w:ascii="Arial" w:eastAsia="Times New Roman" w:hAnsi="Arial" w:cs="Arial"/>
          <w:sz w:val="22"/>
          <w:szCs w:val="22"/>
        </w:rPr>
        <w:t>ve </w:t>
      </w:r>
      <w:r>
        <w:rPr>
          <w:rFonts w:ascii="Arial" w:eastAsia="Times New Roman" w:hAnsi="Arial" w:cs="Arial"/>
          <w:sz w:val="22"/>
          <w:szCs w:val="22"/>
        </w:rPr>
        <w:t xml:space="preserve">které bude </w:t>
      </w:r>
      <w:r w:rsidRPr="0019153B">
        <w:rPr>
          <w:rFonts w:ascii="Arial" w:eastAsia="Times New Roman" w:hAnsi="Arial" w:cs="Arial"/>
          <w:color w:val="auto"/>
          <w:sz w:val="22"/>
          <w:szCs w:val="22"/>
        </w:rPr>
        <w:t xml:space="preserve">s ohledem na své služební zařazení </w:t>
      </w:r>
      <w:r w:rsidRPr="00E22164">
        <w:rPr>
          <w:rFonts w:ascii="Arial" w:eastAsia="Times New Roman" w:hAnsi="Arial" w:cs="Arial"/>
          <w:color w:val="auto"/>
          <w:sz w:val="22"/>
          <w:szCs w:val="22"/>
        </w:rPr>
        <w:t>pravidelně</w:t>
      </w:r>
      <w:r>
        <w:rPr>
          <w:rFonts w:ascii="Arial" w:eastAsia="Times New Roman" w:hAnsi="Arial" w:cs="Arial"/>
          <w:color w:val="FF0000"/>
          <w:sz w:val="22"/>
          <w:szCs w:val="22"/>
        </w:rPr>
        <w:t xml:space="preserve"> </w:t>
      </w:r>
      <w:r>
        <w:rPr>
          <w:rFonts w:ascii="Arial" w:eastAsia="Times New Roman" w:hAnsi="Arial" w:cs="Arial"/>
          <w:sz w:val="22"/>
          <w:szCs w:val="22"/>
        </w:rPr>
        <w:t>vykonávat službu.</w:t>
      </w:r>
    </w:p>
    <w:bookmarkEnd w:id="5"/>
    <w:p w14:paraId="412E8BC4" w14:textId="77777777" w:rsidR="008D2FC4" w:rsidRDefault="008D2FC4" w:rsidP="00651C73">
      <w:pPr>
        <w:pStyle w:val="Default"/>
        <w:tabs>
          <w:tab w:val="left" w:pos="709"/>
        </w:tabs>
        <w:jc w:val="both"/>
        <w:rPr>
          <w:rFonts w:ascii="Arial" w:eastAsia="Times New Roman" w:hAnsi="Arial" w:cs="Arial"/>
          <w:sz w:val="22"/>
          <w:szCs w:val="22"/>
        </w:rPr>
      </w:pPr>
    </w:p>
    <w:p w14:paraId="7BAAE974" w14:textId="77777777" w:rsidR="00E24012" w:rsidRPr="009F5892" w:rsidRDefault="00E24012" w:rsidP="00E24012">
      <w:pPr>
        <w:pStyle w:val="Default"/>
        <w:tabs>
          <w:tab w:val="left" w:pos="709"/>
        </w:tabs>
        <w:jc w:val="both"/>
        <w:rPr>
          <w:rFonts w:ascii="Arial" w:eastAsia="Times New Roman" w:hAnsi="Arial" w:cs="Arial"/>
          <w:b/>
          <w:bCs/>
          <w:i/>
          <w:iCs/>
          <w:color w:val="FF0000"/>
          <w:sz w:val="22"/>
          <w:szCs w:val="22"/>
          <w:u w:val="single"/>
        </w:rPr>
      </w:pPr>
      <w:bookmarkStart w:id="6" w:name="_Hlk187238249"/>
      <w:r w:rsidRPr="009F5892">
        <w:rPr>
          <w:rFonts w:ascii="Arial" w:eastAsia="Times New Roman" w:hAnsi="Arial" w:cs="Arial"/>
          <w:b/>
          <w:bCs/>
          <w:i/>
          <w:iCs/>
          <w:color w:val="FF0000"/>
          <w:sz w:val="22"/>
          <w:szCs w:val="22"/>
          <w:u w:val="single"/>
        </w:rPr>
        <w:t xml:space="preserve">Text následujících dvou odstavců se uvede v případě, že státní/mu zaměstnanci/zaměstnankyni byla stanovena </w:t>
      </w:r>
      <w:proofErr w:type="spellStart"/>
      <w:r w:rsidRPr="009F5892">
        <w:rPr>
          <w:rFonts w:ascii="Arial" w:eastAsia="Times New Roman" w:hAnsi="Arial" w:cs="Arial"/>
          <w:b/>
          <w:bCs/>
          <w:i/>
          <w:iCs/>
          <w:color w:val="FF0000"/>
          <w:sz w:val="22"/>
          <w:szCs w:val="22"/>
          <w:u w:val="single"/>
        </w:rPr>
        <w:t>osvědčovací</w:t>
      </w:r>
      <w:proofErr w:type="spellEnd"/>
      <w:r w:rsidRPr="009F5892">
        <w:rPr>
          <w:rFonts w:ascii="Arial" w:eastAsia="Times New Roman" w:hAnsi="Arial" w:cs="Arial"/>
          <w:b/>
          <w:bCs/>
          <w:i/>
          <w:iCs/>
          <w:color w:val="FF0000"/>
          <w:sz w:val="22"/>
          <w:szCs w:val="22"/>
          <w:u w:val="single"/>
        </w:rPr>
        <w:t xml:space="preserve"> doba:</w:t>
      </w:r>
    </w:p>
    <w:p w14:paraId="66CAEEFD" w14:textId="1DB3C22E" w:rsidR="00E24012" w:rsidRDefault="00E24012" w:rsidP="00E24012">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Podle § 49 odst. </w:t>
      </w:r>
      <w:r>
        <w:rPr>
          <w:rFonts w:ascii="Arial" w:hAnsi="Arial" w:cs="Arial"/>
          <w:sz w:val="22"/>
          <w:szCs w:val="22"/>
        </w:rPr>
        <w:t>5</w:t>
      </w:r>
      <w:r w:rsidRPr="00EF49A0">
        <w:rPr>
          <w:rFonts w:ascii="Arial" w:hAnsi="Arial" w:cs="Arial"/>
          <w:sz w:val="22"/>
          <w:szCs w:val="22"/>
        </w:rPr>
        <w:t xml:space="preserve"> zákona o státní službě </w:t>
      </w:r>
      <w:r>
        <w:rPr>
          <w:rFonts w:ascii="Arial" w:hAnsi="Arial" w:cs="Arial"/>
          <w:sz w:val="22"/>
          <w:szCs w:val="22"/>
        </w:rPr>
        <w:t xml:space="preserve">lze při </w:t>
      </w:r>
      <w:r w:rsidRPr="009F5892">
        <w:rPr>
          <w:rFonts w:ascii="Arial" w:eastAsia="Times New Roman" w:hAnsi="Arial" w:cs="Arial"/>
          <w:sz w:val="22"/>
          <w:szCs w:val="22"/>
        </w:rPr>
        <w:t xml:space="preserve">zařazení na jiné služební místo v jiném služebním úřadě státnímu zaměstnanci stanovit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dobu v délce až 3 měsíců. </w:t>
      </w:r>
      <w:proofErr w:type="spellStart"/>
      <w:r w:rsidRPr="009F5892">
        <w:rPr>
          <w:rFonts w:ascii="Arial" w:eastAsia="Times New Roman" w:hAnsi="Arial" w:cs="Arial"/>
          <w:sz w:val="22"/>
          <w:szCs w:val="22"/>
        </w:rPr>
        <w:t>O</w:t>
      </w:r>
      <w:del w:id="7" w:author="Bláhová Pavla, Mgr." w:date="2025-05-19T10:12:00Z" w16du:dateUtc="2025-05-19T08:12:00Z">
        <w:r w:rsidDel="004C19BA">
          <w:rPr>
            <w:rFonts w:ascii="Arial" w:eastAsia="Times New Roman" w:hAnsi="Arial" w:cs="Arial"/>
            <w:sz w:val="22"/>
            <w:szCs w:val="22"/>
          </w:rPr>
          <w:delText> </w:delText>
        </w:r>
      </w:del>
      <w:ins w:id="8" w:author="Bláhová Pavla, Mgr." w:date="2025-05-19T10:12:00Z">
        <w:r w:rsidR="004C19BA" w:rsidRPr="004C19BA">
          <w:rPr>
            <w:rFonts w:ascii="Arial" w:eastAsia="Times New Roman" w:hAnsi="Arial" w:cs="Arial"/>
            <w:sz w:val="22"/>
            <w:szCs w:val="22"/>
          </w:rPr>
          <w:t>svědčovací</w:t>
        </w:r>
        <w:proofErr w:type="spellEnd"/>
        <w:r w:rsidR="004C19BA" w:rsidRPr="004C19BA">
          <w:rPr>
            <w:rFonts w:ascii="Arial" w:eastAsia="Times New Roman" w:hAnsi="Arial" w:cs="Arial"/>
            <w:sz w:val="22"/>
            <w:szCs w:val="22"/>
          </w:rPr>
          <w:t xml:space="preserve"> doba se prodlužuje o pracovní dny státního zaměstnance, v nichž v průběhu </w:t>
        </w:r>
        <w:proofErr w:type="spellStart"/>
        <w:r w:rsidR="004C19BA" w:rsidRPr="004C19BA">
          <w:rPr>
            <w:rFonts w:ascii="Arial" w:eastAsia="Times New Roman" w:hAnsi="Arial" w:cs="Arial"/>
            <w:sz w:val="22"/>
            <w:szCs w:val="22"/>
          </w:rPr>
          <w:t>osvědčovací</w:t>
        </w:r>
        <w:proofErr w:type="spellEnd"/>
        <w:r w:rsidR="004C19BA" w:rsidRPr="004C19BA">
          <w:rPr>
            <w:rFonts w:ascii="Arial" w:eastAsia="Times New Roman" w:hAnsi="Arial" w:cs="Arial"/>
            <w:sz w:val="22"/>
            <w:szCs w:val="22"/>
          </w:rPr>
          <w:t xml:space="preserve"> doby neodsloužil celou směnu z důvodu překážky ve službě, čerpání dovolené nebo neomluveného zameškání služby.</w:t>
        </w:r>
      </w:ins>
      <w:del w:id="9" w:author="Bláhová Pavla, Mgr." w:date="2025-05-19T10:12:00Z" w16du:dateUtc="2025-05-19T08:12:00Z">
        <w:r w:rsidRPr="009F5892" w:rsidDel="004C19BA">
          <w:rPr>
            <w:rFonts w:ascii="Arial" w:eastAsia="Times New Roman" w:hAnsi="Arial" w:cs="Arial"/>
            <w:sz w:val="22"/>
            <w:szCs w:val="22"/>
          </w:rPr>
          <w:delText>dobu celodenních překážek ve službě, pro které státní zaměstnanec nekoná službu v</w:delText>
        </w:r>
        <w:r w:rsidDel="004C19BA">
          <w:rPr>
            <w:rFonts w:ascii="Arial" w:eastAsia="Times New Roman" w:hAnsi="Arial" w:cs="Arial"/>
            <w:sz w:val="22"/>
            <w:szCs w:val="22"/>
          </w:rPr>
          <w:delText> </w:delText>
        </w:r>
        <w:r w:rsidRPr="009F5892" w:rsidDel="004C19BA">
          <w:rPr>
            <w:rFonts w:ascii="Arial" w:eastAsia="Times New Roman" w:hAnsi="Arial" w:cs="Arial"/>
            <w:sz w:val="22"/>
            <w:szCs w:val="22"/>
          </w:rPr>
          <w:delText>průběhu osvědčovací doby, a o dobu celodenní dovolené se osvědčovací doba prodlužuje</w:delText>
        </w:r>
      </w:del>
      <w:r w:rsidRPr="009F5892">
        <w:rPr>
          <w:rFonts w:ascii="Arial" w:eastAsia="Times New Roman" w:hAnsi="Arial" w:cs="Arial"/>
          <w:sz w:val="22"/>
          <w:szCs w:val="22"/>
        </w:rPr>
        <w:t xml:space="preserve">. Zařazení na jiné služební místo v jiném služebním úřadě, pro které byla stanovena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doba, zaniká zrušením v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době služebním orgánem z jakéhokoliv důvodu nebo bez uvedení důvodu, a to dnem doručení písemného oznámení o zrušení zařazení, není-li v oznámení uveden den pozdější.</w:t>
      </w:r>
    </w:p>
    <w:p w14:paraId="123F56D3" w14:textId="77777777" w:rsidR="00E24012" w:rsidRPr="00EF49A0" w:rsidRDefault="00E24012" w:rsidP="00E24012">
      <w:pPr>
        <w:pStyle w:val="Default"/>
        <w:tabs>
          <w:tab w:val="left" w:pos="709"/>
        </w:tabs>
        <w:jc w:val="both"/>
        <w:rPr>
          <w:rFonts w:ascii="Arial" w:eastAsia="Times New Roman" w:hAnsi="Arial" w:cs="Arial"/>
          <w:sz w:val="22"/>
          <w:szCs w:val="22"/>
        </w:rPr>
      </w:pPr>
    </w:p>
    <w:p w14:paraId="22F29A3F" w14:textId="35A5EB3C" w:rsidR="00E24012" w:rsidRDefault="00E24012" w:rsidP="00E24012">
      <w:pPr>
        <w:spacing w:after="0" w:line="240" w:lineRule="auto"/>
        <w:jc w:val="both"/>
        <w:outlineLvl w:val="0"/>
        <w:rPr>
          <w:rFonts w:ascii="Arial" w:eastAsia="Times New Roman" w:hAnsi="Arial" w:cs="Arial"/>
          <w:color w:val="000000"/>
          <w:lang w:eastAsia="cs-CZ"/>
        </w:rPr>
      </w:pPr>
      <w:r w:rsidRPr="00B66BE5">
        <w:rPr>
          <w:rFonts w:ascii="Arial" w:eastAsia="Times New Roman" w:hAnsi="Arial" w:cs="Arial"/>
          <w:color w:val="FF0000"/>
          <w:lang w:eastAsia="cs-CZ"/>
        </w:rPr>
        <w:t>Státní</w:t>
      </w:r>
      <w:r w:rsidRPr="00B66BE5">
        <w:rPr>
          <w:rFonts w:ascii="Arial" w:eastAsia="Times New Roman" w:hAnsi="Arial" w:cs="Arial"/>
          <w:color w:val="FF0000"/>
        </w:rPr>
        <w:t>mu</w:t>
      </w:r>
      <w:r w:rsidRPr="00B66BE5">
        <w:rPr>
          <w:rFonts w:ascii="Arial" w:eastAsia="Times New Roman" w:hAnsi="Arial" w:cs="Arial"/>
          <w:color w:val="FF0000"/>
          <w:lang w:eastAsia="cs-CZ"/>
        </w:rPr>
        <w:t xml:space="preserve"> </w:t>
      </w:r>
      <w:r w:rsidRPr="009F5892">
        <w:rPr>
          <w:rFonts w:ascii="Arial" w:eastAsia="Times New Roman" w:hAnsi="Arial" w:cs="Arial"/>
          <w:color w:val="FF0000"/>
          <w:lang w:eastAsia="cs-CZ"/>
        </w:rPr>
        <w:t>zaměstnanc</w:t>
      </w:r>
      <w:r w:rsidRPr="009F5892">
        <w:rPr>
          <w:rFonts w:ascii="Arial" w:eastAsia="Times New Roman" w:hAnsi="Arial" w:cs="Arial"/>
          <w:color w:val="FF0000"/>
        </w:rPr>
        <w:t>i</w:t>
      </w:r>
      <w:r w:rsidRPr="009F5892">
        <w:rPr>
          <w:rFonts w:ascii="Arial" w:eastAsia="Times New Roman" w:hAnsi="Arial" w:cs="Arial"/>
          <w:color w:val="FF0000"/>
          <w:lang w:eastAsia="cs-CZ"/>
        </w:rPr>
        <w:t>/</w:t>
      </w:r>
      <w:r w:rsidR="00FF2880">
        <w:rPr>
          <w:rFonts w:ascii="Arial" w:eastAsia="Times New Roman" w:hAnsi="Arial" w:cs="Arial"/>
          <w:color w:val="FF0000"/>
          <w:lang w:eastAsia="cs-CZ"/>
        </w:rPr>
        <w:t xml:space="preserve">státní </w:t>
      </w:r>
      <w:r w:rsidRPr="009F5892">
        <w:rPr>
          <w:rFonts w:ascii="Arial" w:eastAsia="Times New Roman" w:hAnsi="Arial" w:cs="Arial"/>
          <w:color w:val="FF0000"/>
          <w:lang w:eastAsia="cs-CZ"/>
        </w:rPr>
        <w:t>zaměstnankyn</w:t>
      </w:r>
      <w:r w:rsidRPr="009F5892">
        <w:rPr>
          <w:rFonts w:ascii="Arial" w:eastAsia="Times New Roman" w:hAnsi="Arial" w:cs="Arial"/>
          <w:color w:val="FF0000"/>
        </w:rPr>
        <w:t xml:space="preserve">i </w:t>
      </w:r>
      <w:r w:rsidRPr="006E7037">
        <w:rPr>
          <w:rFonts w:ascii="Arial" w:hAnsi="Arial" w:cs="Arial"/>
          <w:bCs/>
        </w:rPr>
        <w:t xml:space="preserve">se stanoví </w:t>
      </w:r>
      <w:proofErr w:type="spellStart"/>
      <w:r w:rsidRPr="006E7037">
        <w:rPr>
          <w:rFonts w:ascii="Arial" w:hAnsi="Arial" w:cs="Arial"/>
          <w:bCs/>
        </w:rPr>
        <w:t>osvědčovací</w:t>
      </w:r>
      <w:proofErr w:type="spellEnd"/>
      <w:r w:rsidRPr="006E7037">
        <w:rPr>
          <w:rFonts w:ascii="Arial" w:hAnsi="Arial" w:cs="Arial"/>
          <w:bCs/>
        </w:rPr>
        <w:t xml:space="preserve"> doba v délce</w:t>
      </w:r>
      <w:r w:rsidRPr="006E7037">
        <w:rPr>
          <w:rFonts w:ascii="Arial" w:hAnsi="Arial" w:cs="Arial"/>
          <w:b/>
        </w:rPr>
        <w:t xml:space="preserve"> </w:t>
      </w:r>
      <w:r w:rsidR="00CD0347" w:rsidRPr="00FC0FA0">
        <w:rPr>
          <w:rFonts w:ascii="Arial" w:hAnsi="Arial" w:cs="Arial"/>
          <w:b/>
          <w:color w:val="FF0000"/>
        </w:rPr>
        <w:t>1/2/</w:t>
      </w:r>
      <w:r w:rsidRPr="009F5892">
        <w:rPr>
          <w:rFonts w:ascii="Arial" w:hAnsi="Arial" w:cs="Arial"/>
          <w:b/>
          <w:color w:val="FF0000"/>
        </w:rPr>
        <w:t>3 </w:t>
      </w:r>
      <w:r w:rsidRPr="006E7037">
        <w:rPr>
          <w:rFonts w:ascii="Arial" w:hAnsi="Arial" w:cs="Arial"/>
          <w:bCs/>
        </w:rPr>
        <w:t xml:space="preserve">měsíců, </w:t>
      </w:r>
      <w:r w:rsidRPr="006E7037">
        <w:rPr>
          <w:rFonts w:ascii="Arial" w:eastAsia="Times New Roman" w:hAnsi="Arial" w:cs="Arial"/>
          <w:color w:val="000000"/>
          <w:lang w:eastAsia="cs-CZ"/>
        </w:rPr>
        <w:t xml:space="preserve">a to za účelem ověření, zda je </w:t>
      </w:r>
      <w:r w:rsidRPr="00EF49A0">
        <w:rPr>
          <w:rFonts w:ascii="Arial" w:eastAsia="Times New Roman" w:hAnsi="Arial" w:cs="Arial"/>
        </w:rPr>
        <w:t xml:space="preserve">státní </w:t>
      </w:r>
      <w:r w:rsidRPr="00EF49A0">
        <w:rPr>
          <w:rFonts w:ascii="Arial" w:eastAsia="Times New Roman" w:hAnsi="Arial" w:cs="Arial"/>
          <w:color w:val="FF0000"/>
        </w:rPr>
        <w:t>zaměstnanec/</w:t>
      </w:r>
      <w:r w:rsidRPr="006E7037">
        <w:rPr>
          <w:rFonts w:ascii="Arial" w:eastAsia="Times New Roman" w:hAnsi="Arial" w:cs="Arial"/>
          <w:color w:val="FF0000"/>
        </w:rPr>
        <w:t xml:space="preserve">zaměstnankyně </w:t>
      </w:r>
      <w:r w:rsidRPr="006E7037">
        <w:rPr>
          <w:rFonts w:ascii="Arial" w:eastAsia="Times New Roman" w:hAnsi="Arial" w:cs="Arial"/>
          <w:color w:val="FF0000"/>
          <w:lang w:eastAsia="cs-CZ"/>
        </w:rPr>
        <w:t xml:space="preserve">vhodný/á </w:t>
      </w:r>
      <w:r w:rsidRPr="006E7037">
        <w:rPr>
          <w:rFonts w:ascii="Arial" w:eastAsia="Times New Roman" w:hAnsi="Arial" w:cs="Arial"/>
          <w:color w:val="000000"/>
          <w:lang w:eastAsia="cs-CZ"/>
        </w:rPr>
        <w:t>pro výkon služby na příslušném služebním místě</w:t>
      </w:r>
      <w:r>
        <w:rPr>
          <w:rFonts w:ascii="Arial" w:eastAsia="Times New Roman" w:hAnsi="Arial" w:cs="Arial"/>
          <w:color w:val="000000"/>
          <w:lang w:eastAsia="cs-CZ"/>
        </w:rPr>
        <w:t xml:space="preserve">, </w:t>
      </w:r>
      <w:r w:rsidRPr="006E7037">
        <w:rPr>
          <w:rFonts w:ascii="Arial" w:eastAsia="Times New Roman" w:hAnsi="Arial" w:cs="Arial"/>
          <w:color w:val="000000"/>
          <w:lang w:eastAsia="cs-CZ"/>
        </w:rPr>
        <w:t xml:space="preserve">zejména z hlediska své kvalifikace a zkušeností. Služební orgán považuje stanovení </w:t>
      </w:r>
      <w:proofErr w:type="spellStart"/>
      <w:r w:rsidRPr="006E7037">
        <w:rPr>
          <w:rFonts w:ascii="Arial" w:eastAsia="Times New Roman" w:hAnsi="Arial" w:cs="Arial"/>
          <w:color w:val="000000"/>
          <w:lang w:eastAsia="cs-CZ"/>
        </w:rPr>
        <w:t>osvědčovací</w:t>
      </w:r>
      <w:proofErr w:type="spellEnd"/>
      <w:r w:rsidRPr="006E7037">
        <w:rPr>
          <w:rFonts w:ascii="Arial" w:eastAsia="Times New Roman" w:hAnsi="Arial" w:cs="Arial"/>
          <w:color w:val="000000"/>
          <w:lang w:eastAsia="cs-CZ"/>
        </w:rPr>
        <w:t xml:space="preserve"> doby</w:t>
      </w:r>
      <w:r>
        <w:rPr>
          <w:rFonts w:ascii="Arial" w:eastAsia="Times New Roman" w:hAnsi="Arial" w:cs="Arial"/>
          <w:color w:val="000000"/>
          <w:lang w:eastAsia="cs-CZ"/>
        </w:rPr>
        <w:t xml:space="preserve"> v tomto případě</w:t>
      </w:r>
      <w:r w:rsidRPr="006E7037">
        <w:rPr>
          <w:rFonts w:ascii="Arial" w:eastAsia="Times New Roman" w:hAnsi="Arial" w:cs="Arial"/>
          <w:color w:val="000000"/>
          <w:lang w:eastAsia="cs-CZ"/>
        </w:rPr>
        <w:t xml:space="preserve"> za</w:t>
      </w:r>
      <w:r w:rsidR="00FF2880">
        <w:rPr>
          <w:rFonts w:ascii="Arial" w:eastAsia="Times New Roman" w:hAnsi="Arial" w:cs="Arial"/>
          <w:color w:val="000000"/>
          <w:lang w:eastAsia="cs-CZ"/>
        </w:rPr>
        <w:t> </w:t>
      </w:r>
      <w:r w:rsidRPr="006E7037">
        <w:rPr>
          <w:rFonts w:ascii="Arial" w:eastAsia="Times New Roman" w:hAnsi="Arial" w:cs="Arial"/>
          <w:color w:val="000000"/>
          <w:lang w:eastAsia="cs-CZ"/>
        </w:rPr>
        <w:t xml:space="preserve">nezbytné a žádoucí, a proto ji stanovil </w:t>
      </w:r>
      <w:r>
        <w:rPr>
          <w:rFonts w:ascii="Arial" w:eastAsia="Times New Roman" w:hAnsi="Arial" w:cs="Arial"/>
          <w:color w:val="000000"/>
          <w:lang w:eastAsia="cs-CZ"/>
        </w:rPr>
        <w:t>ve výše stanovené délce.</w:t>
      </w:r>
    </w:p>
    <w:p w14:paraId="61B44D7F" w14:textId="77777777" w:rsidR="00E24012" w:rsidRDefault="00E24012" w:rsidP="00E24012">
      <w:pPr>
        <w:spacing w:after="0" w:line="240" w:lineRule="auto"/>
        <w:jc w:val="both"/>
        <w:outlineLvl w:val="0"/>
        <w:rPr>
          <w:rFonts w:ascii="Arial" w:eastAsia="Times New Roman" w:hAnsi="Arial" w:cs="Arial"/>
          <w:color w:val="000000"/>
          <w:lang w:eastAsia="cs-CZ"/>
        </w:rPr>
      </w:pPr>
    </w:p>
    <w:p w14:paraId="3EF4C97B" w14:textId="77777777" w:rsidR="00E24012" w:rsidRPr="009F5892" w:rsidRDefault="00E24012" w:rsidP="00E24012">
      <w:pPr>
        <w:pStyle w:val="Default"/>
        <w:tabs>
          <w:tab w:val="left" w:pos="709"/>
        </w:tabs>
        <w:jc w:val="both"/>
        <w:rPr>
          <w:rFonts w:ascii="Arial" w:eastAsia="Times New Roman" w:hAnsi="Arial" w:cs="Arial"/>
          <w:b/>
          <w:bCs/>
          <w:i/>
          <w:iCs/>
          <w:color w:val="FF0000"/>
          <w:sz w:val="22"/>
          <w:szCs w:val="22"/>
          <w:u w:val="single"/>
        </w:rPr>
      </w:pPr>
      <w:bookmarkStart w:id="10" w:name="_Hlk123745346"/>
      <w:bookmarkStart w:id="11" w:name="_Hlk187401314"/>
      <w:bookmarkEnd w:id="6"/>
      <w:r w:rsidRPr="009F5892">
        <w:rPr>
          <w:rFonts w:ascii="Arial" w:eastAsia="Times New Roman" w:hAnsi="Arial" w:cs="Arial"/>
          <w:b/>
          <w:bCs/>
          <w:i/>
          <w:iCs/>
          <w:color w:val="FF0000"/>
          <w:sz w:val="22"/>
          <w:szCs w:val="22"/>
          <w:u w:val="single"/>
        </w:rPr>
        <w:t>Text následujících dvou odstavců se uvede v případě, že státní zaměstnanec/zaměstnankyně požádal/a o povolení kratší služební doby:</w:t>
      </w:r>
    </w:p>
    <w:p w14:paraId="4FE2431B" w14:textId="644D4E46" w:rsidR="00E24012" w:rsidRDefault="00E24012" w:rsidP="00E24012">
      <w:pPr>
        <w:pStyle w:val="Default"/>
        <w:tabs>
          <w:tab w:val="left" w:pos="709"/>
        </w:tabs>
        <w:jc w:val="both"/>
        <w:rPr>
          <w:rFonts w:ascii="Arial" w:eastAsia="Times New Roman" w:hAnsi="Arial" w:cs="Arial"/>
          <w:sz w:val="22"/>
          <w:szCs w:val="22"/>
        </w:rPr>
      </w:pPr>
      <w:bookmarkStart w:id="12" w:name="_Hlk187321737"/>
      <w:bookmarkEnd w:id="10"/>
      <w:r w:rsidRPr="00EF49A0">
        <w:rPr>
          <w:rFonts w:ascii="Arial" w:eastAsia="Times New Roman" w:hAnsi="Arial" w:cs="Arial"/>
          <w:sz w:val="22"/>
          <w:szCs w:val="22"/>
        </w:rPr>
        <w:t xml:space="preserve">Státní </w:t>
      </w:r>
      <w:r w:rsidRPr="00EF49A0">
        <w:rPr>
          <w:rFonts w:ascii="Arial" w:eastAsia="Times New Roman" w:hAnsi="Arial" w:cs="Arial"/>
          <w:color w:val="FF0000"/>
          <w:sz w:val="22"/>
          <w:szCs w:val="22"/>
        </w:rPr>
        <w:t xml:space="preserve">zaměstnanec/zaměstnankyně </w:t>
      </w:r>
      <w:r w:rsidRPr="00EF49A0">
        <w:rPr>
          <w:rFonts w:ascii="Arial" w:eastAsia="Times New Roman" w:hAnsi="Arial" w:cs="Arial"/>
          <w:sz w:val="22"/>
          <w:szCs w:val="22"/>
        </w:rPr>
        <w:t xml:space="preserve">současně se </w:t>
      </w:r>
      <w:r>
        <w:rPr>
          <w:rFonts w:ascii="Arial" w:eastAsia="Times New Roman" w:hAnsi="Arial" w:cs="Arial"/>
          <w:sz w:val="22"/>
          <w:szCs w:val="22"/>
        </w:rPr>
        <w:t xml:space="preserve">souhlasem se zařazením na jiné služební místo </w:t>
      </w:r>
      <w:r w:rsidRPr="00EF49A0">
        <w:rPr>
          <w:rFonts w:ascii="Arial" w:eastAsia="Times New Roman" w:hAnsi="Arial" w:cs="Arial"/>
          <w:color w:val="FF0000"/>
          <w:sz w:val="22"/>
          <w:szCs w:val="22"/>
        </w:rPr>
        <w:t xml:space="preserve">požádal/a </w:t>
      </w:r>
      <w:r w:rsidRPr="00EF49A0">
        <w:rPr>
          <w:rFonts w:ascii="Arial" w:eastAsia="Times New Roman" w:hAnsi="Arial" w:cs="Arial"/>
          <w:sz w:val="22"/>
          <w:szCs w:val="22"/>
        </w:rPr>
        <w:t xml:space="preserve">o povolení kratší služební doby, a to s ohledem na skutečnost, že </w:t>
      </w:r>
      <w:r w:rsidRPr="00EF49A0">
        <w:rPr>
          <w:rFonts w:ascii="Arial" w:eastAsia="Times New Roman" w:hAnsi="Arial" w:cs="Arial"/>
          <w:i/>
          <w:color w:val="FF0000"/>
          <w:sz w:val="22"/>
          <w:szCs w:val="22"/>
        </w:rPr>
        <w:t>(je třeba doplnit podle skutečností uvedených v žádosti)</w:t>
      </w:r>
      <w:r w:rsidRPr="00EF49A0">
        <w:rPr>
          <w:rFonts w:ascii="Arial" w:eastAsia="Times New Roman" w:hAnsi="Arial" w:cs="Arial"/>
          <w:sz w:val="22"/>
          <w:szCs w:val="22"/>
        </w:rPr>
        <w:t xml:space="preserve">. S ohledem na zájem na sladění podmínek rodinného a osobního života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s výkonem služby služební orgán povoluje </w:t>
      </w:r>
      <w:r w:rsidRPr="00EF49A0">
        <w:rPr>
          <w:rFonts w:ascii="Arial" w:eastAsia="Times New Roman" w:hAnsi="Arial" w:cs="Arial"/>
          <w:color w:val="FF0000"/>
          <w:sz w:val="22"/>
          <w:szCs w:val="22"/>
        </w:rPr>
        <w:t xml:space="preserve">státnímu zaměstnanci/státní zaměstnankyni </w:t>
      </w:r>
      <w:r w:rsidRPr="00EF49A0">
        <w:rPr>
          <w:rFonts w:ascii="Arial" w:eastAsia="Times New Roman" w:hAnsi="Arial" w:cs="Arial"/>
          <w:sz w:val="22"/>
          <w:szCs w:val="22"/>
        </w:rPr>
        <w:t>podle § 68 ve spojení s §</w:t>
      </w:r>
      <w:r>
        <w:rPr>
          <w:rFonts w:ascii="Arial" w:eastAsia="Times New Roman" w:hAnsi="Arial" w:cs="Arial"/>
          <w:sz w:val="22"/>
          <w:szCs w:val="22"/>
        </w:rPr>
        <w:t> </w:t>
      </w:r>
      <w:r w:rsidRPr="00EF49A0">
        <w:rPr>
          <w:rFonts w:ascii="Arial" w:eastAsia="Times New Roman" w:hAnsi="Arial" w:cs="Arial"/>
          <w:sz w:val="22"/>
          <w:szCs w:val="22"/>
        </w:rPr>
        <w:t xml:space="preserve">116 zákona o státní službě též kratší služební dobu, a to na dobu a v rozsahu stanoveném ve výrokové části rozhodnutí. Při stanovení doby platnosti povolení a rozsahu kratší služební doby bylo přihlédnuto zejména k žádosti </w:t>
      </w:r>
      <w:r w:rsidRPr="00EF49A0">
        <w:rPr>
          <w:rFonts w:ascii="Arial" w:eastAsia="Times New Roman" w:hAnsi="Arial" w:cs="Arial"/>
          <w:color w:val="FF0000"/>
          <w:sz w:val="22"/>
          <w:szCs w:val="22"/>
        </w:rPr>
        <w:t xml:space="preserve">samotné/ho státního zaměstnance/státní zaměstnankyně </w:t>
      </w:r>
      <w:r w:rsidRPr="00EF49A0">
        <w:rPr>
          <w:rFonts w:ascii="Arial" w:eastAsia="Times New Roman" w:hAnsi="Arial" w:cs="Arial"/>
          <w:sz w:val="22"/>
          <w:szCs w:val="22"/>
        </w:rPr>
        <w:t xml:space="preserve">v návaznosti na konkrétní </w:t>
      </w:r>
      <w:r w:rsidRPr="00EF49A0">
        <w:rPr>
          <w:rFonts w:ascii="Arial" w:eastAsia="Times New Roman" w:hAnsi="Arial" w:cs="Arial"/>
          <w:color w:val="FF0000"/>
          <w:sz w:val="22"/>
          <w:szCs w:val="22"/>
        </w:rPr>
        <w:t xml:space="preserve">jím/jí </w:t>
      </w:r>
      <w:r w:rsidRPr="00EF49A0">
        <w:rPr>
          <w:rFonts w:ascii="Arial" w:eastAsia="Times New Roman" w:hAnsi="Arial" w:cs="Arial"/>
          <w:sz w:val="22"/>
          <w:szCs w:val="22"/>
        </w:rPr>
        <w:t>uvedené důvody, a také k tomu, že povolení kratší služební doby nebrání řádnému plnění úkolů služebního úřadu.</w:t>
      </w:r>
    </w:p>
    <w:bookmarkEnd w:id="12"/>
    <w:p w14:paraId="36355154" w14:textId="77777777" w:rsidR="00E24012" w:rsidRDefault="00E24012" w:rsidP="00E24012">
      <w:pPr>
        <w:tabs>
          <w:tab w:val="left" w:pos="709"/>
        </w:tabs>
        <w:overflowPunct w:val="0"/>
        <w:autoSpaceDE w:val="0"/>
        <w:autoSpaceDN w:val="0"/>
        <w:adjustRightInd w:val="0"/>
        <w:spacing w:after="0" w:line="240" w:lineRule="auto"/>
        <w:jc w:val="both"/>
        <w:rPr>
          <w:rFonts w:ascii="Arial" w:eastAsia="Times New Roman" w:hAnsi="Arial" w:cs="Arial"/>
        </w:rPr>
      </w:pPr>
    </w:p>
    <w:p w14:paraId="367DDA49" w14:textId="77777777" w:rsidR="00E24012" w:rsidRDefault="00E24012" w:rsidP="00E24012">
      <w:pPr>
        <w:tabs>
          <w:tab w:val="left" w:pos="709"/>
        </w:tabs>
        <w:overflowPunct w:val="0"/>
        <w:autoSpaceDE w:val="0"/>
        <w:autoSpaceDN w:val="0"/>
        <w:adjustRightInd w:val="0"/>
        <w:spacing w:after="0" w:line="240" w:lineRule="auto"/>
        <w:jc w:val="both"/>
        <w:rPr>
          <w:rFonts w:ascii="Arial" w:eastAsia="Times New Roman" w:hAnsi="Arial" w:cs="Arial"/>
        </w:rPr>
      </w:pPr>
      <w:bookmarkStart w:id="13" w:name="_Hlk187228071"/>
      <w:r>
        <w:rPr>
          <w:rFonts w:ascii="Arial" w:eastAsia="Times New Roman" w:hAnsi="Arial" w:cs="Arial"/>
        </w:rPr>
        <w:t xml:space="preserve">Služební orgán může v souladu s § 165 odst. 2 zákona o státní službě na žádost státního zaměstnance nebo z moci úřední vydat nové rozhodnutí, kterým zruší rozhodnutí o povolení kratší služební doby, zkrátí dobu, na kterou je povolena kratší služební doba nebo změní rozsah povolení kratší služební doby, a to v případě, že pominuly důvody vydání tohoto rozhodnutí nebo se podstatně změnily okolnosti, za nichž bylo toto rozhodnutí vydáno, zejména pokud kratší služební doba brání řádnému plnění úkolů </w:t>
      </w:r>
      <w:r w:rsidRPr="00324096">
        <w:rPr>
          <w:rFonts w:ascii="Arial" w:eastAsia="Times New Roman" w:hAnsi="Arial" w:cs="Arial"/>
        </w:rPr>
        <w:t>služebního úřadu</w:t>
      </w:r>
      <w:r>
        <w:rPr>
          <w:rFonts w:ascii="Arial" w:eastAsia="Times New Roman" w:hAnsi="Arial" w:cs="Arial"/>
        </w:rPr>
        <w:t>.</w:t>
      </w:r>
      <w:bookmarkStart w:id="14" w:name="_Hlk158368414"/>
      <w:bookmarkStart w:id="15" w:name="_Hlk158368607"/>
    </w:p>
    <w:bookmarkEnd w:id="13"/>
    <w:bookmarkEnd w:id="14"/>
    <w:bookmarkEnd w:id="15"/>
    <w:p w14:paraId="152BE309" w14:textId="77777777" w:rsidR="00E24012" w:rsidRPr="00EF49A0" w:rsidRDefault="00E24012" w:rsidP="00E24012">
      <w:pPr>
        <w:pStyle w:val="Default"/>
        <w:tabs>
          <w:tab w:val="left" w:pos="709"/>
        </w:tabs>
        <w:jc w:val="both"/>
        <w:rPr>
          <w:rFonts w:ascii="Arial" w:eastAsia="Times New Roman" w:hAnsi="Arial" w:cs="Arial"/>
          <w:sz w:val="22"/>
          <w:szCs w:val="22"/>
        </w:rPr>
      </w:pPr>
    </w:p>
    <w:p w14:paraId="6FDDC087" w14:textId="77777777" w:rsidR="00E24012" w:rsidRDefault="00E24012" w:rsidP="00E24012">
      <w:pPr>
        <w:pStyle w:val="Default"/>
        <w:tabs>
          <w:tab w:val="left" w:pos="709"/>
        </w:tabs>
        <w:jc w:val="both"/>
        <w:rPr>
          <w:rFonts w:ascii="Arial" w:eastAsia="Times New Roman" w:hAnsi="Arial" w:cs="Arial"/>
          <w:sz w:val="22"/>
          <w:szCs w:val="22"/>
        </w:rPr>
      </w:pPr>
      <w:bookmarkStart w:id="16" w:name="_Hlk187238303"/>
      <w:r w:rsidRPr="00EF49A0">
        <w:rPr>
          <w:rFonts w:ascii="Arial" w:eastAsia="Times New Roman" w:hAnsi="Arial" w:cs="Arial"/>
          <w:sz w:val="22"/>
          <w:szCs w:val="22"/>
        </w:rPr>
        <w:lastRenderedPageBreak/>
        <w:t xml:space="preserve">Podle § 144 odst. 1 </w:t>
      </w:r>
      <w:r>
        <w:rPr>
          <w:rFonts w:ascii="Arial" w:eastAsia="Times New Roman" w:hAnsi="Arial" w:cs="Arial"/>
          <w:sz w:val="22"/>
          <w:szCs w:val="22"/>
        </w:rPr>
        <w:t>zákona o státní službě se o</w:t>
      </w:r>
      <w:r w:rsidRPr="004C6A73">
        <w:rPr>
          <w:rFonts w:ascii="Arial" w:eastAsia="Times New Roman" w:hAnsi="Arial" w:cs="Arial"/>
          <w:sz w:val="22"/>
          <w:szCs w:val="22"/>
        </w:rPr>
        <w:t>dměňování státních zaměstnanců řídí zákoníkem práce, není-li stanoveno jinak.</w:t>
      </w:r>
      <w:r>
        <w:rPr>
          <w:rFonts w:ascii="Arial" w:eastAsia="Times New Roman" w:hAnsi="Arial" w:cs="Arial"/>
          <w:sz w:val="22"/>
          <w:szCs w:val="22"/>
        </w:rPr>
        <w:t xml:space="preserve"> Podle § 145 odst. 1 a 2 zákona o státní službě p</w:t>
      </w:r>
      <w:r w:rsidRPr="004C6A73">
        <w:rPr>
          <w:rFonts w:ascii="Arial" w:eastAsia="Times New Roman" w:hAnsi="Arial" w:cs="Arial"/>
          <w:sz w:val="22"/>
          <w:szCs w:val="22"/>
        </w:rPr>
        <w:t xml:space="preserve">rvní až </w:t>
      </w:r>
      <w:r>
        <w:rPr>
          <w:rFonts w:ascii="Arial" w:eastAsia="Times New Roman" w:hAnsi="Arial" w:cs="Arial"/>
          <w:sz w:val="22"/>
          <w:szCs w:val="22"/>
        </w:rPr>
        <w:t>pátá</w:t>
      </w:r>
      <w:r w:rsidRPr="004C6A73">
        <w:rPr>
          <w:rFonts w:ascii="Arial" w:eastAsia="Times New Roman" w:hAnsi="Arial" w:cs="Arial"/>
          <w:sz w:val="22"/>
          <w:szCs w:val="22"/>
        </w:rPr>
        <w:t xml:space="preserve"> platová třída stanovená zákoníkem práce se v případě státních zaměstnanců nepoužijí. Výši platových tarifů s</w:t>
      </w:r>
      <w:r>
        <w:rPr>
          <w:rFonts w:ascii="Arial" w:eastAsia="Times New Roman" w:hAnsi="Arial" w:cs="Arial"/>
          <w:sz w:val="22"/>
          <w:szCs w:val="22"/>
        </w:rPr>
        <w:t> </w:t>
      </w:r>
      <w:r w:rsidRPr="004C6A73">
        <w:rPr>
          <w:rFonts w:ascii="Arial" w:eastAsia="Times New Roman" w:hAnsi="Arial" w:cs="Arial"/>
          <w:sz w:val="22"/>
          <w:szCs w:val="22"/>
        </w:rPr>
        <w:t>přihlédnutím k povinnostem a omezením při výkonu služby a</w:t>
      </w:r>
      <w:r>
        <w:rPr>
          <w:rFonts w:ascii="Arial" w:eastAsia="Times New Roman" w:hAnsi="Arial" w:cs="Arial"/>
          <w:sz w:val="22"/>
          <w:szCs w:val="22"/>
        </w:rPr>
        <w:t> </w:t>
      </w:r>
      <w:r w:rsidRPr="004C6A73">
        <w:rPr>
          <w:rFonts w:ascii="Arial" w:eastAsia="Times New Roman" w:hAnsi="Arial" w:cs="Arial"/>
          <w:sz w:val="22"/>
          <w:szCs w:val="22"/>
        </w:rPr>
        <w:t>k jeho významu a způsob jejich určení pro státní zaměstnance stanoví vláda naříze</w:t>
      </w:r>
      <w:r>
        <w:rPr>
          <w:rFonts w:ascii="Arial" w:eastAsia="Times New Roman" w:hAnsi="Arial" w:cs="Arial"/>
          <w:sz w:val="22"/>
          <w:szCs w:val="22"/>
        </w:rPr>
        <w:t xml:space="preserve">ním. </w:t>
      </w:r>
      <w:r w:rsidRPr="00596203">
        <w:rPr>
          <w:rFonts w:ascii="Arial" w:eastAsia="Times New Roman" w:hAnsi="Arial" w:cs="Arial"/>
          <w:sz w:val="22"/>
          <w:szCs w:val="22"/>
        </w:rPr>
        <w:t>Charakteristika platových tříd je uvedena v příloze č. 1 k tomuto zákonu. Vláda na jejím základě stanoví nařízením katalog správních činností a jejich zařazení podle složitosti, odpovědnosti a</w:t>
      </w:r>
      <w:r>
        <w:rPr>
          <w:rFonts w:ascii="Arial" w:eastAsia="Times New Roman" w:hAnsi="Arial" w:cs="Arial"/>
          <w:sz w:val="22"/>
          <w:szCs w:val="22"/>
        </w:rPr>
        <w:t> </w:t>
      </w:r>
      <w:r w:rsidRPr="00596203">
        <w:rPr>
          <w:rFonts w:ascii="Arial" w:eastAsia="Times New Roman" w:hAnsi="Arial" w:cs="Arial"/>
          <w:sz w:val="22"/>
          <w:szCs w:val="22"/>
        </w:rPr>
        <w:t>namáhavosti do jednotlivých platových tříd.</w:t>
      </w:r>
      <w:r>
        <w:rPr>
          <w:rFonts w:ascii="Arial" w:eastAsia="Times New Roman" w:hAnsi="Arial" w:cs="Arial"/>
          <w:sz w:val="22"/>
          <w:szCs w:val="22"/>
        </w:rPr>
        <w:t xml:space="preserve"> Těmito nařízeními jsou nařízení </w:t>
      </w:r>
      <w:r w:rsidRPr="00596203">
        <w:rPr>
          <w:rFonts w:ascii="Arial" w:eastAsia="Times New Roman" w:hAnsi="Arial" w:cs="Arial"/>
          <w:sz w:val="22"/>
          <w:szCs w:val="22"/>
        </w:rPr>
        <w:t>vlády č.</w:t>
      </w:r>
      <w:r>
        <w:rPr>
          <w:rFonts w:ascii="Arial" w:eastAsia="Times New Roman" w:hAnsi="Arial" w:cs="Arial"/>
          <w:sz w:val="22"/>
          <w:szCs w:val="22"/>
        </w:rPr>
        <w:t> </w:t>
      </w:r>
      <w:r w:rsidRPr="00596203">
        <w:rPr>
          <w:rFonts w:ascii="Arial" w:eastAsia="Times New Roman" w:hAnsi="Arial" w:cs="Arial"/>
          <w:sz w:val="22"/>
          <w:szCs w:val="22"/>
        </w:rPr>
        <w:t>304/2014 Sb.</w:t>
      </w:r>
      <w:r>
        <w:rPr>
          <w:rFonts w:ascii="Arial" w:eastAsia="Times New Roman" w:hAnsi="Arial" w:cs="Arial"/>
          <w:sz w:val="22"/>
          <w:szCs w:val="22"/>
        </w:rPr>
        <w:t xml:space="preserve">, a dále </w:t>
      </w:r>
      <w:r w:rsidRPr="00CB7A4D">
        <w:rPr>
          <w:rFonts w:ascii="Arial" w:eastAsia="Times New Roman" w:hAnsi="Arial" w:cs="Arial"/>
          <w:sz w:val="22"/>
          <w:szCs w:val="22"/>
        </w:rPr>
        <w:t xml:space="preserve">nařízení vlády č. 302/2014 Sb., </w:t>
      </w:r>
      <w:r w:rsidRPr="00CB7A4D">
        <w:rPr>
          <w:rFonts w:ascii="Arial" w:eastAsiaTheme="minorHAnsi" w:hAnsi="Arial" w:cs="Arial"/>
          <w:color w:val="auto"/>
          <w:sz w:val="22"/>
          <w:szCs w:val="22"/>
          <w:lang w:eastAsia="en-US"/>
        </w:rPr>
        <w:t>o katalogu správních činností</w:t>
      </w:r>
      <w:r>
        <w:rPr>
          <w:rFonts w:ascii="Arial" w:eastAsia="Times New Roman" w:hAnsi="Arial" w:cs="Arial"/>
          <w:sz w:val="22"/>
          <w:szCs w:val="22"/>
        </w:rPr>
        <w:t>.</w:t>
      </w:r>
    </w:p>
    <w:bookmarkEnd w:id="16"/>
    <w:p w14:paraId="4C7FF11B" w14:textId="77777777" w:rsidR="003D7C23" w:rsidRPr="00EF49A0" w:rsidRDefault="003D7C23" w:rsidP="00651C73">
      <w:pPr>
        <w:pStyle w:val="Default"/>
        <w:tabs>
          <w:tab w:val="left" w:pos="709"/>
        </w:tabs>
        <w:ind w:firstLine="709"/>
        <w:jc w:val="both"/>
        <w:rPr>
          <w:rFonts w:ascii="Arial" w:eastAsia="Times New Roman" w:hAnsi="Arial" w:cs="Arial"/>
          <w:sz w:val="22"/>
          <w:szCs w:val="22"/>
        </w:rPr>
      </w:pPr>
    </w:p>
    <w:bookmarkEnd w:id="11"/>
    <w:p w14:paraId="6351774B" w14:textId="77777777" w:rsidR="00651C73" w:rsidRPr="00EF49A0" w:rsidRDefault="00651C73" w:rsidP="00834B9B">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475A53F5" w14:textId="77777777" w:rsidR="00AA130F" w:rsidRPr="00EF49A0" w:rsidRDefault="00AA130F" w:rsidP="00834B9B">
      <w:pPr>
        <w:pStyle w:val="Default"/>
        <w:tabs>
          <w:tab w:val="left" w:pos="709"/>
        </w:tabs>
        <w:jc w:val="both"/>
        <w:rPr>
          <w:rFonts w:ascii="Arial" w:eastAsia="Times New Roman" w:hAnsi="Arial" w:cs="Arial"/>
          <w:sz w:val="22"/>
          <w:szCs w:val="22"/>
        </w:rPr>
      </w:pPr>
    </w:p>
    <w:p w14:paraId="6F53C46E" w14:textId="77777777" w:rsidR="00AA130F" w:rsidRPr="006E14CF" w:rsidRDefault="0010582F" w:rsidP="00834B9B">
      <w:pPr>
        <w:pStyle w:val="Default"/>
        <w:tabs>
          <w:tab w:val="left" w:pos="709"/>
        </w:tabs>
        <w:jc w:val="both"/>
        <w:rPr>
          <w:rFonts w:ascii="Arial" w:eastAsia="Times New Roman" w:hAnsi="Arial" w:cs="Arial"/>
          <w:sz w:val="22"/>
          <w:szCs w:val="22"/>
        </w:rPr>
      </w:pPr>
      <w:bookmarkStart w:id="17" w:name="_Hlk187401337"/>
      <w:r w:rsidRPr="00EF49A0">
        <w:rPr>
          <w:rFonts w:ascii="Arial" w:hAnsi="Arial" w:cs="Arial"/>
          <w:sz w:val="22"/>
          <w:szCs w:val="22"/>
        </w:rPr>
        <w:t xml:space="preserve">Vzhledem k tomu, že státní </w:t>
      </w:r>
      <w:r w:rsidRPr="00EF49A0">
        <w:rPr>
          <w:rFonts w:ascii="Arial" w:hAnsi="Arial" w:cs="Arial"/>
          <w:color w:val="FF0000"/>
          <w:sz w:val="22"/>
          <w:szCs w:val="22"/>
        </w:rPr>
        <w:t>zaměstnanec/zaměstnankyně</w:t>
      </w:r>
      <w:r w:rsidRPr="00EF49A0">
        <w:rPr>
          <w:rFonts w:ascii="Arial" w:eastAsia="Times New Roman" w:hAnsi="Arial" w:cs="Arial"/>
          <w:sz w:val="22"/>
          <w:szCs w:val="22"/>
        </w:rPr>
        <w:t xml:space="preserve"> bude na služebním místě vykonávat</w:t>
      </w:r>
      <w:r w:rsidRPr="00EF49A0">
        <w:rPr>
          <w:rFonts w:ascii="Arial" w:eastAsia="Times New Roman" w:hAnsi="Arial" w:cs="Arial"/>
          <w:i/>
          <w:color w:val="FF0000"/>
          <w:sz w:val="22"/>
          <w:szCs w:val="22"/>
        </w:rPr>
        <w:t xml:space="preserve"> </w:t>
      </w:r>
      <w:r w:rsidRPr="00EF49A0">
        <w:rPr>
          <w:rFonts w:ascii="Arial" w:eastAsia="Times New Roman" w:hAnsi="Arial" w:cs="Arial"/>
          <w:sz w:val="22"/>
          <w:szCs w:val="22"/>
        </w:rPr>
        <w:t xml:space="preserve">v souladu s přílohou č. 1 k zákonu o státní službě činnosti charakteristické pro </w:t>
      </w:r>
      <w:r w:rsidRPr="00EF49A0">
        <w:rPr>
          <w:rFonts w:ascii="Arial" w:eastAsia="Times New Roman" w:hAnsi="Arial" w:cs="Arial"/>
          <w:color w:val="FF0000"/>
          <w:sz w:val="22"/>
          <w:szCs w:val="22"/>
        </w:rPr>
        <w:t>X. </w:t>
      </w:r>
      <w:r w:rsidRPr="00EF49A0">
        <w:rPr>
          <w:rFonts w:ascii="Arial" w:eastAsia="Times New Roman" w:hAnsi="Arial" w:cs="Arial"/>
          <w:sz w:val="22"/>
          <w:szCs w:val="22"/>
        </w:rPr>
        <w:t xml:space="preserve">platovou třídu, kterou je toto služební místo klasifikováno, zařazuje se pro účely určení platového tarifu </w:t>
      </w:r>
      <w:r w:rsidRPr="006E14CF">
        <w:rPr>
          <w:rFonts w:ascii="Arial" w:eastAsia="Times New Roman" w:hAnsi="Arial" w:cs="Arial"/>
          <w:sz w:val="22"/>
          <w:szCs w:val="22"/>
        </w:rPr>
        <w:t xml:space="preserve">do </w:t>
      </w:r>
      <w:r w:rsidRPr="006E14CF">
        <w:rPr>
          <w:rFonts w:ascii="Arial" w:eastAsia="Times New Roman" w:hAnsi="Arial" w:cs="Arial"/>
          <w:color w:val="FF0000"/>
          <w:sz w:val="22"/>
          <w:szCs w:val="22"/>
        </w:rPr>
        <w:t xml:space="preserve">X. </w:t>
      </w:r>
      <w:r w:rsidRPr="006E14CF">
        <w:rPr>
          <w:rFonts w:ascii="Arial" w:eastAsia="Times New Roman" w:hAnsi="Arial" w:cs="Arial"/>
          <w:sz w:val="22"/>
          <w:szCs w:val="22"/>
        </w:rPr>
        <w:t>platové třídy.</w:t>
      </w:r>
    </w:p>
    <w:p w14:paraId="7BA39569" w14:textId="77777777" w:rsidR="00651C73" w:rsidRPr="006E14CF" w:rsidRDefault="00651C73" w:rsidP="00CD3A86">
      <w:pPr>
        <w:pStyle w:val="Default"/>
        <w:tabs>
          <w:tab w:val="left" w:pos="709"/>
        </w:tabs>
        <w:jc w:val="both"/>
        <w:rPr>
          <w:rFonts w:ascii="Arial" w:eastAsia="Times New Roman" w:hAnsi="Arial" w:cs="Arial"/>
          <w:sz w:val="22"/>
          <w:szCs w:val="22"/>
        </w:rPr>
      </w:pPr>
    </w:p>
    <w:p w14:paraId="4DA7DB40" w14:textId="77777777" w:rsidR="00A610D4" w:rsidRPr="006E14CF" w:rsidRDefault="00F57718" w:rsidP="00834B9B">
      <w:pPr>
        <w:pStyle w:val="Default"/>
        <w:tabs>
          <w:tab w:val="left" w:pos="709"/>
        </w:tabs>
        <w:jc w:val="both"/>
        <w:rPr>
          <w:rFonts w:ascii="Arial" w:eastAsia="Times New Roman" w:hAnsi="Arial" w:cs="Arial"/>
          <w:b/>
          <w:color w:val="FF0000"/>
          <w:sz w:val="22"/>
          <w:szCs w:val="22"/>
          <w:u w:val="single"/>
        </w:rPr>
      </w:pPr>
      <w:r w:rsidRPr="006E14CF">
        <w:rPr>
          <w:rFonts w:ascii="Arial" w:eastAsia="Times New Roman" w:hAnsi="Arial" w:cs="Arial"/>
          <w:color w:val="auto"/>
          <w:sz w:val="22"/>
          <w:szCs w:val="22"/>
        </w:rPr>
        <w:t xml:space="preserve">Státní </w:t>
      </w:r>
      <w:r w:rsidRPr="006E14CF">
        <w:rPr>
          <w:rFonts w:ascii="Arial" w:eastAsia="Times New Roman" w:hAnsi="Arial" w:cs="Arial"/>
          <w:color w:val="FF0000"/>
          <w:sz w:val="22"/>
          <w:szCs w:val="22"/>
        </w:rPr>
        <w:t>zaměstnan</w:t>
      </w:r>
      <w:r w:rsidR="00616C1D" w:rsidRPr="006E14CF">
        <w:rPr>
          <w:rFonts w:ascii="Arial" w:eastAsia="Times New Roman" w:hAnsi="Arial" w:cs="Arial"/>
          <w:color w:val="FF0000"/>
          <w:sz w:val="22"/>
          <w:szCs w:val="22"/>
        </w:rPr>
        <w:t>e</w:t>
      </w:r>
      <w:r w:rsidRPr="006E14CF">
        <w:rPr>
          <w:rFonts w:ascii="Arial" w:eastAsia="Times New Roman" w:hAnsi="Arial" w:cs="Arial"/>
          <w:color w:val="FF0000"/>
          <w:sz w:val="22"/>
          <w:szCs w:val="22"/>
        </w:rPr>
        <w:t>c/zaměstnankyně</w:t>
      </w:r>
      <w:r w:rsidR="00651C73" w:rsidRPr="006E14CF">
        <w:rPr>
          <w:rFonts w:ascii="Arial" w:eastAsia="Times New Roman" w:hAnsi="Arial" w:cs="Arial"/>
          <w:color w:val="FF0000"/>
          <w:sz w:val="22"/>
          <w:szCs w:val="22"/>
        </w:rPr>
        <w:t xml:space="preserve"> </w:t>
      </w:r>
      <w:r w:rsidR="00651C73" w:rsidRPr="006E14CF">
        <w:rPr>
          <w:rFonts w:ascii="Arial" w:eastAsia="Times New Roman" w:hAnsi="Arial" w:cs="Arial"/>
          <w:sz w:val="22"/>
          <w:szCs w:val="22"/>
        </w:rPr>
        <w:t xml:space="preserve">se podle § 3 nařízení vlády č. 304/2014 Sb. a podle své započitatelné praxe, která ke dni </w:t>
      </w:r>
      <w:r w:rsidR="00651C73" w:rsidRPr="006E14CF">
        <w:rPr>
          <w:rFonts w:ascii="Arial" w:eastAsia="Times New Roman" w:hAnsi="Arial" w:cs="Arial"/>
          <w:color w:val="FF0000"/>
          <w:sz w:val="22"/>
          <w:szCs w:val="22"/>
        </w:rPr>
        <w:t xml:space="preserve">X. měsíc </w:t>
      </w:r>
      <w:r w:rsidR="00651C73" w:rsidRPr="006E14CF">
        <w:rPr>
          <w:rFonts w:ascii="Arial" w:eastAsia="Times New Roman" w:hAnsi="Arial" w:cs="Arial"/>
          <w:color w:val="auto"/>
          <w:sz w:val="22"/>
          <w:szCs w:val="22"/>
        </w:rPr>
        <w:t>20</w:t>
      </w:r>
      <w:r w:rsidR="00651C73" w:rsidRPr="006E14CF">
        <w:rPr>
          <w:rFonts w:ascii="Arial" w:eastAsia="Times New Roman" w:hAnsi="Arial" w:cs="Arial"/>
          <w:color w:val="FF0000"/>
          <w:sz w:val="22"/>
          <w:szCs w:val="22"/>
        </w:rPr>
        <w:t xml:space="preserve">XX </w:t>
      </w:r>
      <w:r w:rsidR="00651C73" w:rsidRPr="006E14CF">
        <w:rPr>
          <w:rFonts w:ascii="Arial" w:eastAsia="Times New Roman" w:hAnsi="Arial" w:cs="Arial"/>
          <w:sz w:val="22"/>
          <w:szCs w:val="22"/>
        </w:rPr>
        <w:t xml:space="preserve">činí </w:t>
      </w:r>
      <w:r w:rsidR="00651C73" w:rsidRPr="006E14CF">
        <w:rPr>
          <w:rFonts w:ascii="Arial" w:eastAsia="Times New Roman" w:hAnsi="Arial" w:cs="Arial"/>
          <w:color w:val="FF0000"/>
          <w:sz w:val="22"/>
          <w:szCs w:val="22"/>
        </w:rPr>
        <w:t xml:space="preserve">X </w:t>
      </w:r>
      <w:r w:rsidR="00651C73" w:rsidRPr="00B66BE5">
        <w:rPr>
          <w:rFonts w:ascii="Arial" w:eastAsia="Times New Roman" w:hAnsi="Arial" w:cs="Arial"/>
          <w:color w:val="auto"/>
          <w:sz w:val="22"/>
          <w:szCs w:val="22"/>
        </w:rPr>
        <w:t>let a</w:t>
      </w:r>
      <w:r w:rsidR="00651C73" w:rsidRPr="006E14CF">
        <w:rPr>
          <w:rFonts w:ascii="Arial" w:eastAsia="Times New Roman" w:hAnsi="Arial" w:cs="Arial"/>
          <w:color w:val="FF0000"/>
          <w:sz w:val="22"/>
          <w:szCs w:val="22"/>
        </w:rPr>
        <w:t xml:space="preserve"> X </w:t>
      </w:r>
      <w:r w:rsidR="00651C73" w:rsidRPr="00B66BE5">
        <w:rPr>
          <w:rFonts w:ascii="Arial" w:eastAsia="Times New Roman" w:hAnsi="Arial" w:cs="Arial"/>
          <w:color w:val="auto"/>
          <w:sz w:val="22"/>
          <w:szCs w:val="22"/>
        </w:rPr>
        <w:t>dní</w:t>
      </w:r>
      <w:r w:rsidR="00651C73" w:rsidRPr="006E14CF">
        <w:rPr>
          <w:rFonts w:ascii="Arial" w:eastAsia="Times New Roman" w:hAnsi="Arial" w:cs="Arial"/>
          <w:color w:val="auto"/>
          <w:sz w:val="22"/>
          <w:szCs w:val="22"/>
        </w:rPr>
        <w:t>,</w:t>
      </w:r>
      <w:r w:rsidR="00651C73" w:rsidRPr="006E14CF">
        <w:rPr>
          <w:rFonts w:ascii="Arial" w:eastAsia="Times New Roman" w:hAnsi="Arial" w:cs="Arial"/>
          <w:sz w:val="22"/>
          <w:szCs w:val="22"/>
        </w:rPr>
        <w:t xml:space="preserve"> zařazuje do </w:t>
      </w:r>
      <w:r w:rsidR="00651C73" w:rsidRPr="006E14CF">
        <w:rPr>
          <w:rFonts w:ascii="Arial" w:eastAsia="Times New Roman" w:hAnsi="Arial" w:cs="Arial"/>
          <w:color w:val="FF0000"/>
          <w:sz w:val="22"/>
          <w:szCs w:val="22"/>
        </w:rPr>
        <w:t>X.</w:t>
      </w:r>
      <w:r w:rsidR="00651C73" w:rsidRPr="006E14CF">
        <w:rPr>
          <w:rFonts w:ascii="Arial" w:eastAsia="Times New Roman" w:hAnsi="Arial" w:cs="Arial"/>
          <w:sz w:val="22"/>
          <w:szCs w:val="22"/>
        </w:rPr>
        <w:t xml:space="preserve"> platového stupně, jako stupně odpovídajícího celkové délce dosažené praxe</w:t>
      </w:r>
      <w:r w:rsidR="00651C73" w:rsidRPr="006E14CF">
        <w:rPr>
          <w:rFonts w:ascii="Arial" w:eastAsia="Times New Roman" w:hAnsi="Arial" w:cs="Arial"/>
          <w:color w:val="auto"/>
          <w:sz w:val="22"/>
          <w:szCs w:val="22"/>
        </w:rPr>
        <w:t>.</w:t>
      </w:r>
    </w:p>
    <w:p w14:paraId="3B92F4B3" w14:textId="77777777" w:rsidR="00651C73" w:rsidRPr="00EF49A0" w:rsidRDefault="00651C73" w:rsidP="00651C73">
      <w:pPr>
        <w:pStyle w:val="Default"/>
        <w:tabs>
          <w:tab w:val="left" w:pos="709"/>
        </w:tabs>
        <w:jc w:val="both"/>
        <w:rPr>
          <w:rFonts w:ascii="Arial" w:eastAsia="Times New Roman" w:hAnsi="Arial" w:cs="Arial"/>
          <w:sz w:val="22"/>
          <w:szCs w:val="22"/>
        </w:rPr>
      </w:pPr>
    </w:p>
    <w:p w14:paraId="0FC257B0" w14:textId="77777777" w:rsidR="00651C73" w:rsidRPr="00EF49A0" w:rsidRDefault="00651C73" w:rsidP="00651C73">
      <w:pPr>
        <w:pStyle w:val="Default"/>
        <w:tabs>
          <w:tab w:val="left" w:pos="709"/>
        </w:tabs>
        <w:jc w:val="both"/>
        <w:rPr>
          <w:rFonts w:ascii="Arial" w:hAnsi="Arial" w:cs="Arial"/>
          <w:sz w:val="22"/>
          <w:szCs w:val="22"/>
        </w:rPr>
      </w:pPr>
      <w:r w:rsidRPr="00EF49A0">
        <w:rPr>
          <w:rFonts w:ascii="Arial" w:eastAsia="Times New Roman" w:hAnsi="Arial" w:cs="Arial"/>
          <w:color w:val="auto"/>
          <w:sz w:val="22"/>
          <w:szCs w:val="22"/>
        </w:rPr>
        <w:t xml:space="preserve">Na základě výše uvedeného tedy pro účely určení celkové výše platu </w:t>
      </w:r>
      <w:r w:rsidR="00C50BE8" w:rsidRPr="00EF49A0">
        <w:rPr>
          <w:rFonts w:ascii="Arial" w:eastAsia="Times New Roman" w:hAnsi="Arial" w:cs="Arial"/>
          <w:color w:val="FF0000"/>
          <w:sz w:val="22"/>
          <w:szCs w:val="22"/>
        </w:rPr>
        <w:t>státního zaměstnance/s</w:t>
      </w:r>
      <w:r w:rsidR="00B14856" w:rsidRPr="00EF49A0">
        <w:rPr>
          <w:rFonts w:ascii="Arial" w:eastAsia="Times New Roman" w:hAnsi="Arial" w:cs="Arial"/>
          <w:color w:val="FF0000"/>
          <w:sz w:val="22"/>
          <w:szCs w:val="22"/>
        </w:rPr>
        <w:t>tátní zaměstnankyně</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platový tarif činí </w:t>
      </w:r>
      <w:r w:rsidRPr="00EF49A0">
        <w:rPr>
          <w:rFonts w:ascii="Arial" w:hAnsi="Arial" w:cs="Arial"/>
          <w:color w:val="FF0000"/>
          <w:sz w:val="22"/>
          <w:szCs w:val="22"/>
        </w:rPr>
        <w:t>XX XXX</w:t>
      </w:r>
      <w:r w:rsidRPr="00EF49A0">
        <w:rPr>
          <w:rFonts w:ascii="Arial" w:hAnsi="Arial" w:cs="Arial"/>
          <w:sz w:val="22"/>
          <w:szCs w:val="22"/>
        </w:rPr>
        <w:t xml:space="preserve"> Kč.</w:t>
      </w:r>
    </w:p>
    <w:bookmarkEnd w:id="17"/>
    <w:p w14:paraId="2DAABA8E" w14:textId="77777777" w:rsidR="00651C73" w:rsidRPr="00EF49A0" w:rsidRDefault="00651C73" w:rsidP="00651C73">
      <w:pPr>
        <w:pStyle w:val="Default"/>
        <w:tabs>
          <w:tab w:val="left" w:pos="709"/>
        </w:tabs>
        <w:jc w:val="both"/>
        <w:rPr>
          <w:rFonts w:ascii="Arial" w:hAnsi="Arial" w:cs="Arial"/>
          <w:sz w:val="22"/>
          <w:szCs w:val="22"/>
        </w:rPr>
      </w:pPr>
    </w:p>
    <w:p w14:paraId="09C3953C" w14:textId="77777777" w:rsidR="00AA130F" w:rsidRPr="00EF49A0" w:rsidRDefault="00AA130F" w:rsidP="00AA130F">
      <w:pPr>
        <w:pStyle w:val="Default"/>
        <w:tabs>
          <w:tab w:val="left" w:pos="709"/>
        </w:tabs>
        <w:spacing w:after="120"/>
        <w:jc w:val="both"/>
        <w:rPr>
          <w:rFonts w:ascii="Arial" w:hAnsi="Arial" w:cs="Arial"/>
          <w:b/>
          <w:color w:val="FF0000"/>
          <w:sz w:val="22"/>
          <w:szCs w:val="22"/>
          <w:u w:val="single"/>
        </w:rPr>
      </w:pPr>
      <w:r w:rsidRPr="00EF49A0">
        <w:rPr>
          <w:rFonts w:ascii="Arial" w:hAnsi="Arial" w:cs="Arial"/>
          <w:b/>
          <w:color w:val="FF0000"/>
          <w:sz w:val="22"/>
          <w:szCs w:val="22"/>
          <w:u w:val="single"/>
        </w:rPr>
        <w:t>Osobní příplatek</w:t>
      </w:r>
      <w:r w:rsidR="00F04D63">
        <w:rPr>
          <w:rFonts w:ascii="Arial" w:hAnsi="Arial" w:cs="Arial"/>
          <w:b/>
          <w:color w:val="FF0000"/>
          <w:sz w:val="22"/>
          <w:szCs w:val="22"/>
          <w:u w:val="single"/>
        </w:rPr>
        <w:t xml:space="preserve"> podle § 149 odst. 1 zákona o státní službě</w:t>
      </w:r>
      <w:r w:rsidR="00D4557C">
        <w:rPr>
          <w:rFonts w:ascii="Arial" w:hAnsi="Arial" w:cs="Arial"/>
          <w:b/>
          <w:color w:val="FF0000"/>
          <w:sz w:val="22"/>
          <w:szCs w:val="22"/>
          <w:u w:val="single"/>
        </w:rPr>
        <w:t>, je-li o něm rozhodováno</w:t>
      </w:r>
      <w:r w:rsidR="00F04D63">
        <w:rPr>
          <w:rFonts w:ascii="Arial" w:hAnsi="Arial" w:cs="Arial"/>
          <w:b/>
          <w:color w:val="FF0000"/>
          <w:sz w:val="22"/>
          <w:szCs w:val="22"/>
          <w:u w:val="single"/>
        </w:rPr>
        <w:t xml:space="preserve"> bezprostředně</w:t>
      </w:r>
      <w:r w:rsidR="00D4557C">
        <w:rPr>
          <w:rFonts w:ascii="Arial" w:hAnsi="Arial" w:cs="Arial"/>
          <w:b/>
          <w:color w:val="FF0000"/>
          <w:sz w:val="22"/>
          <w:szCs w:val="22"/>
          <w:u w:val="single"/>
        </w:rPr>
        <w:t xml:space="preserve"> v návaznosti na</w:t>
      </w:r>
      <w:r w:rsidRPr="00EF49A0">
        <w:rPr>
          <w:rFonts w:ascii="Arial" w:hAnsi="Arial" w:cs="Arial"/>
          <w:b/>
          <w:color w:val="FF0000"/>
          <w:sz w:val="22"/>
          <w:szCs w:val="22"/>
          <w:u w:val="single"/>
        </w:rPr>
        <w:t xml:space="preserve"> služební hodnocení</w:t>
      </w:r>
    </w:p>
    <w:p w14:paraId="2F40C264" w14:textId="77777777" w:rsidR="00F81570" w:rsidRPr="00EF49A0" w:rsidRDefault="00AA130F" w:rsidP="00AA130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626E3484" w14:textId="77777777" w:rsidR="00F81570" w:rsidRPr="00EF49A0" w:rsidRDefault="00F81570" w:rsidP="00AA130F">
      <w:pPr>
        <w:pStyle w:val="Default"/>
        <w:tabs>
          <w:tab w:val="left" w:pos="709"/>
        </w:tabs>
        <w:jc w:val="both"/>
        <w:rPr>
          <w:rFonts w:ascii="Arial" w:eastAsia="Times New Roman" w:hAnsi="Arial" w:cs="Arial"/>
          <w:sz w:val="22"/>
          <w:szCs w:val="22"/>
        </w:rPr>
      </w:pPr>
    </w:p>
    <w:p w14:paraId="38E1A304" w14:textId="50C8B1A5" w:rsidR="00F81570" w:rsidRPr="00EF49A0" w:rsidRDefault="00F81570" w:rsidP="00F81570">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Posledním služebním hodnocením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před zařazením na služební místo uvedené ve výroku I tohoto rozhodnutí bylo služební hodnocení</w:t>
      </w:r>
      <w:r w:rsidR="00BB0C74">
        <w:rPr>
          <w:rFonts w:ascii="Arial" w:eastAsia="Times New Roman" w:hAnsi="Arial" w:cs="Arial"/>
          <w:sz w:val="22"/>
          <w:szCs w:val="22"/>
        </w:rPr>
        <w:t>,</w:t>
      </w:r>
      <w:r w:rsidRPr="00EF49A0">
        <w:rPr>
          <w:rFonts w:ascii="Arial" w:eastAsia="Times New Roman" w:hAnsi="Arial" w:cs="Arial"/>
          <w:sz w:val="22"/>
          <w:szCs w:val="22"/>
        </w:rPr>
        <w:t xml:space="preserve"> </w:t>
      </w:r>
      <w:r w:rsidR="00FF2880">
        <w:rPr>
          <w:rFonts w:ascii="Arial" w:eastAsia="Times New Roman" w:hAnsi="Arial" w:cs="Arial"/>
          <w:color w:val="auto"/>
          <w:sz w:val="22"/>
          <w:szCs w:val="22"/>
        </w:rPr>
        <w:t>č. j.</w:t>
      </w:r>
      <w:r w:rsidRPr="00EF49A0">
        <w:rPr>
          <w:rFonts w:ascii="Arial" w:eastAsia="Times New Roman" w:hAnsi="Arial" w:cs="Arial"/>
          <w:color w:val="auto"/>
          <w:sz w:val="22"/>
          <w:szCs w:val="22"/>
        </w:rPr>
        <w:t xml:space="preserve"> </w:t>
      </w:r>
      <w:r w:rsidRPr="00FD131F">
        <w:rPr>
          <w:rFonts w:ascii="Arial" w:eastAsia="Times New Roman" w:hAnsi="Arial" w:cs="Arial"/>
          <w:color w:val="FF0000"/>
          <w:sz w:val="22"/>
          <w:szCs w:val="22"/>
        </w:rPr>
        <w:t>XXXX</w:t>
      </w:r>
      <w:r w:rsidR="00BB0C74">
        <w:rPr>
          <w:rFonts w:ascii="Arial" w:eastAsia="Times New Roman" w:hAnsi="Arial" w:cs="Arial"/>
          <w:color w:val="FF0000"/>
          <w:sz w:val="22"/>
          <w:szCs w:val="22"/>
        </w:rPr>
        <w:t xml:space="preserve"> </w:t>
      </w:r>
      <w:r w:rsidR="00BB0C74" w:rsidRPr="00EF49A0">
        <w:rPr>
          <w:rFonts w:ascii="Arial" w:eastAsia="Times New Roman" w:hAnsi="Arial" w:cs="Arial"/>
          <w:sz w:val="22"/>
          <w:szCs w:val="22"/>
        </w:rPr>
        <w:t xml:space="preserve">ze dne </w:t>
      </w:r>
      <w:r w:rsidR="00BB0C74" w:rsidRPr="00EF49A0">
        <w:rPr>
          <w:rFonts w:ascii="Arial" w:eastAsia="Times New Roman" w:hAnsi="Arial" w:cs="Arial"/>
          <w:color w:val="FF0000"/>
          <w:sz w:val="22"/>
          <w:szCs w:val="22"/>
        </w:rPr>
        <w:t xml:space="preserve">X. měsíc </w:t>
      </w:r>
      <w:r w:rsidR="00BB0C74" w:rsidRPr="00EF49A0">
        <w:rPr>
          <w:rFonts w:ascii="Arial" w:eastAsia="Times New Roman" w:hAnsi="Arial" w:cs="Arial"/>
          <w:color w:val="auto"/>
          <w:sz w:val="22"/>
          <w:szCs w:val="22"/>
        </w:rPr>
        <w:t>20</w:t>
      </w:r>
      <w:r w:rsidR="00BB0C74" w:rsidRPr="00EF49A0">
        <w:rPr>
          <w:rFonts w:ascii="Arial" w:eastAsia="Times New Roman" w:hAnsi="Arial" w:cs="Arial"/>
          <w:color w:val="FF0000"/>
          <w:sz w:val="22"/>
          <w:szCs w:val="22"/>
        </w:rPr>
        <w:t>XX</w:t>
      </w:r>
      <w:r w:rsidRPr="00EF49A0">
        <w:rPr>
          <w:rFonts w:ascii="Arial" w:eastAsia="Times New Roman" w:hAnsi="Arial" w:cs="Arial"/>
          <w:color w:val="auto"/>
          <w:sz w:val="22"/>
          <w:szCs w:val="22"/>
        </w:rPr>
        <w:t>, které obsahuje závěr o tom, že státní</w:t>
      </w:r>
      <w:r w:rsidRPr="00EF49A0">
        <w:rPr>
          <w:rFonts w:ascii="Arial" w:eastAsia="Times New Roman" w:hAnsi="Arial" w:cs="Arial"/>
          <w:color w:val="FF0000"/>
          <w:sz w:val="22"/>
          <w:szCs w:val="22"/>
        </w:rPr>
        <w:t xml:space="preserve"> zaměstnanec/zaměstnankyně dosahoval/a </w:t>
      </w:r>
      <w:r w:rsidRPr="00EF49A0">
        <w:rPr>
          <w:rFonts w:ascii="Arial" w:eastAsia="Times New Roman" w:hAnsi="Arial" w:cs="Arial"/>
          <w:color w:val="auto"/>
          <w:sz w:val="22"/>
          <w:szCs w:val="22"/>
        </w:rPr>
        <w:t>ve službě</w:t>
      </w:r>
      <w:r w:rsidRPr="00EF49A0">
        <w:rPr>
          <w:rFonts w:ascii="Arial" w:eastAsia="Times New Roman" w:hAnsi="Arial" w:cs="Arial"/>
          <w:color w:val="FF0000"/>
          <w:sz w:val="22"/>
          <w:szCs w:val="22"/>
        </w:rPr>
        <w:t xml:space="preserve"> </w:t>
      </w:r>
      <w:r w:rsidRPr="004C7216">
        <w:rPr>
          <w:rFonts w:ascii="Arial" w:eastAsia="Times New Roman" w:hAnsi="Arial" w:cs="Arial"/>
          <w:color w:val="auto"/>
          <w:sz w:val="22"/>
          <w:szCs w:val="22"/>
        </w:rPr>
        <w:t>vynikajících výsledků</w:t>
      </w:r>
      <w:r w:rsidRPr="00EF49A0">
        <w:rPr>
          <w:rFonts w:ascii="Arial" w:eastAsia="Times New Roman" w:hAnsi="Arial" w:cs="Arial"/>
          <w:sz w:val="22"/>
          <w:szCs w:val="22"/>
        </w:rPr>
        <w:t xml:space="preserve">. </w:t>
      </w:r>
    </w:p>
    <w:p w14:paraId="43379BFB" w14:textId="77777777" w:rsidR="00F81570" w:rsidRPr="00EF49A0" w:rsidRDefault="00F81570" w:rsidP="00F81570">
      <w:pPr>
        <w:pStyle w:val="Default"/>
        <w:tabs>
          <w:tab w:val="left" w:pos="709"/>
        </w:tabs>
        <w:jc w:val="both"/>
        <w:rPr>
          <w:rFonts w:ascii="Arial" w:eastAsia="Times New Roman" w:hAnsi="Arial" w:cs="Arial"/>
          <w:sz w:val="22"/>
          <w:szCs w:val="22"/>
        </w:rPr>
      </w:pPr>
    </w:p>
    <w:p w14:paraId="4767C99E" w14:textId="6288E074" w:rsidR="00F81570" w:rsidRPr="0077106E" w:rsidRDefault="00F81570" w:rsidP="00F81570">
      <w:pPr>
        <w:pStyle w:val="Default"/>
        <w:tabs>
          <w:tab w:val="left" w:pos="709"/>
        </w:tabs>
        <w:jc w:val="both"/>
        <w:rPr>
          <w:rFonts w:ascii="Arial" w:eastAsia="Times New Roman" w:hAnsi="Arial" w:cs="Arial"/>
          <w:color w:val="auto"/>
          <w:sz w:val="22"/>
          <w:szCs w:val="22"/>
        </w:rPr>
      </w:pPr>
      <w:r w:rsidRPr="0077106E">
        <w:rPr>
          <w:rFonts w:ascii="Arial" w:eastAsia="Times New Roman" w:hAnsi="Arial" w:cs="Arial"/>
          <w:color w:val="auto"/>
          <w:sz w:val="22"/>
          <w:szCs w:val="22"/>
        </w:rPr>
        <w:t xml:space="preserve">Podle § 6 písm. </w:t>
      </w:r>
      <w:r w:rsidR="00134648" w:rsidRPr="0077106E">
        <w:rPr>
          <w:rFonts w:ascii="Arial" w:eastAsia="Times New Roman" w:hAnsi="Arial" w:cs="Arial"/>
          <w:color w:val="auto"/>
          <w:sz w:val="22"/>
          <w:szCs w:val="22"/>
        </w:rPr>
        <w:t xml:space="preserve">a) </w:t>
      </w:r>
      <w:r w:rsidRPr="0077106E">
        <w:rPr>
          <w:rFonts w:ascii="Arial" w:eastAsia="Times New Roman" w:hAnsi="Arial" w:cs="Arial"/>
          <w:color w:val="auto"/>
          <w:sz w:val="22"/>
          <w:szCs w:val="22"/>
        </w:rPr>
        <w:t>nařízení vlády č. </w:t>
      </w:r>
      <w:r w:rsidR="00D63CD9" w:rsidRPr="0077106E">
        <w:rPr>
          <w:rFonts w:ascii="Arial" w:eastAsia="Times New Roman" w:hAnsi="Arial" w:cs="Arial"/>
          <w:color w:val="auto"/>
          <w:sz w:val="22"/>
          <w:szCs w:val="22"/>
        </w:rPr>
        <w:t>36</w:t>
      </w:r>
      <w:r w:rsidRPr="0077106E">
        <w:rPr>
          <w:rFonts w:ascii="Arial" w:eastAsia="Times New Roman" w:hAnsi="Arial" w:cs="Arial"/>
          <w:color w:val="auto"/>
          <w:sz w:val="22"/>
          <w:szCs w:val="22"/>
        </w:rPr>
        <w:t>/201</w:t>
      </w:r>
      <w:r w:rsidR="00D63CD9" w:rsidRPr="0077106E">
        <w:rPr>
          <w:rFonts w:ascii="Arial" w:eastAsia="Times New Roman" w:hAnsi="Arial" w:cs="Arial"/>
          <w:color w:val="auto"/>
          <w:sz w:val="22"/>
          <w:szCs w:val="22"/>
        </w:rPr>
        <w:t>9</w:t>
      </w:r>
      <w:r w:rsidRPr="0077106E">
        <w:rPr>
          <w:rFonts w:ascii="Arial" w:eastAsia="Times New Roman" w:hAnsi="Arial" w:cs="Arial"/>
          <w:color w:val="auto"/>
          <w:sz w:val="22"/>
          <w:szCs w:val="22"/>
        </w:rPr>
        <w:t xml:space="preserve"> Sb., </w:t>
      </w:r>
      <w:r w:rsidR="00D63CD9" w:rsidRPr="0077106E">
        <w:rPr>
          <w:rFonts w:ascii="Arial" w:eastAsia="Times New Roman" w:hAnsi="Arial" w:cs="Arial"/>
          <w:color w:val="auto"/>
          <w:sz w:val="22"/>
          <w:szCs w:val="22"/>
        </w:rPr>
        <w:t>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w:t>
      </w:r>
      <w:r w:rsidRPr="0077106E">
        <w:rPr>
          <w:rFonts w:ascii="Arial" w:eastAsia="Times New Roman" w:hAnsi="Arial" w:cs="Arial"/>
          <w:color w:val="auto"/>
          <w:sz w:val="22"/>
          <w:szCs w:val="22"/>
        </w:rPr>
        <w:t>, pokud jde o</w:t>
      </w:r>
      <w:r w:rsidR="00D63CD9" w:rsidRPr="0077106E">
        <w:rPr>
          <w:rFonts w:ascii="Arial" w:eastAsia="Times New Roman" w:hAnsi="Arial" w:cs="Arial"/>
          <w:color w:val="auto"/>
          <w:sz w:val="22"/>
          <w:szCs w:val="22"/>
        </w:rPr>
        <w:t> </w:t>
      </w:r>
      <w:r w:rsidRPr="0077106E">
        <w:rPr>
          <w:rFonts w:ascii="Arial" w:eastAsia="Times New Roman" w:hAnsi="Arial" w:cs="Arial"/>
          <w:color w:val="auto"/>
          <w:sz w:val="22"/>
          <w:szCs w:val="22"/>
        </w:rPr>
        <w:t xml:space="preserve">státního zaměstnance, který ve státní službě dosahoval vynikajících výsledků, nesmí být osobní příplatek vyšší než </w:t>
      </w:r>
      <w:r w:rsidR="0077106E" w:rsidRPr="0077106E">
        <w:rPr>
          <w:rFonts w:ascii="Arial" w:eastAsia="Times New Roman" w:hAnsi="Arial" w:cs="Arial"/>
          <w:color w:val="auto"/>
          <w:sz w:val="22"/>
          <w:szCs w:val="22"/>
        </w:rPr>
        <w:t>100</w:t>
      </w:r>
      <w:r w:rsidR="00D63CD9" w:rsidRPr="0077106E">
        <w:rPr>
          <w:rFonts w:ascii="Arial" w:eastAsia="Times New Roman" w:hAnsi="Arial" w:cs="Arial"/>
          <w:color w:val="auto"/>
          <w:sz w:val="22"/>
          <w:szCs w:val="22"/>
        </w:rPr>
        <w:t xml:space="preserve"> </w:t>
      </w:r>
      <w:r w:rsidRPr="0077106E">
        <w:rPr>
          <w:rFonts w:ascii="Arial" w:eastAsia="Times New Roman" w:hAnsi="Arial" w:cs="Arial"/>
          <w:color w:val="auto"/>
          <w:sz w:val="22"/>
          <w:szCs w:val="22"/>
        </w:rPr>
        <w:t xml:space="preserve">% platového tarifu nejvyššího platového stupně v platové třídě, do které je zařazeno služební místo, na kterém státní zaměstnanec vykonává státní službu.  </w:t>
      </w:r>
    </w:p>
    <w:p w14:paraId="73AE9FA4" w14:textId="77777777" w:rsidR="00F81570" w:rsidRPr="00EF49A0" w:rsidRDefault="00F81570" w:rsidP="00F81570">
      <w:pPr>
        <w:pStyle w:val="Default"/>
        <w:tabs>
          <w:tab w:val="left" w:pos="709"/>
        </w:tabs>
        <w:jc w:val="both"/>
        <w:rPr>
          <w:rFonts w:ascii="Arial" w:eastAsia="Times New Roman" w:hAnsi="Arial" w:cs="Arial"/>
          <w:sz w:val="22"/>
          <w:szCs w:val="22"/>
        </w:rPr>
      </w:pPr>
    </w:p>
    <w:p w14:paraId="0D2F5057" w14:textId="2CBF0060" w:rsidR="00134648" w:rsidRPr="00EF49A0" w:rsidRDefault="00F81570" w:rsidP="00F81570">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V návaznosti na poslední služební hodnocení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se </w:t>
      </w:r>
      <w:r w:rsidRPr="00EF49A0">
        <w:rPr>
          <w:rFonts w:ascii="Arial" w:eastAsia="Times New Roman" w:hAnsi="Arial" w:cs="Arial"/>
          <w:color w:val="FF0000"/>
          <w:sz w:val="22"/>
          <w:szCs w:val="22"/>
        </w:rPr>
        <w:t xml:space="preserve">mu/jí </w:t>
      </w:r>
      <w:r w:rsidRPr="00EF49A0">
        <w:rPr>
          <w:rFonts w:ascii="Arial" w:eastAsia="Times New Roman" w:hAnsi="Arial" w:cs="Arial"/>
          <w:sz w:val="22"/>
          <w:szCs w:val="22"/>
        </w:rPr>
        <w:t xml:space="preserve">přiznává </w:t>
      </w:r>
      <w:r w:rsidR="00D862EC" w:rsidRPr="00240805">
        <w:rPr>
          <w:rFonts w:ascii="Arial" w:eastAsia="Times New Roman" w:hAnsi="Arial" w:cs="Arial"/>
          <w:color w:val="FF0000"/>
          <w:sz w:val="22"/>
          <w:szCs w:val="22"/>
        </w:rPr>
        <w:t xml:space="preserve">vyšší </w:t>
      </w:r>
      <w:r w:rsidRPr="00240805">
        <w:rPr>
          <w:rFonts w:ascii="Arial" w:eastAsia="Times New Roman" w:hAnsi="Arial" w:cs="Arial"/>
          <w:color w:val="FF0000"/>
          <w:sz w:val="22"/>
          <w:szCs w:val="22"/>
        </w:rPr>
        <w:t>osobní příplatek</w:t>
      </w:r>
      <w:r w:rsidR="008B7CD5" w:rsidRPr="00240805">
        <w:rPr>
          <w:rFonts w:ascii="Arial" w:eastAsia="Times New Roman" w:hAnsi="Arial" w:cs="Arial"/>
          <w:color w:val="FF0000"/>
          <w:sz w:val="22"/>
          <w:szCs w:val="22"/>
        </w:rPr>
        <w:t xml:space="preserve"> / osobní příplatek ve stejné výši</w:t>
      </w:r>
      <w:r w:rsidR="008B7CD5">
        <w:rPr>
          <w:rFonts w:ascii="Arial" w:eastAsia="Times New Roman" w:hAnsi="Arial" w:cs="Arial"/>
          <w:sz w:val="22"/>
          <w:szCs w:val="22"/>
        </w:rPr>
        <w:t>, tj.</w:t>
      </w:r>
      <w:r w:rsidRPr="00EF49A0">
        <w:rPr>
          <w:rFonts w:ascii="Arial" w:eastAsia="Times New Roman" w:hAnsi="Arial" w:cs="Arial"/>
          <w:sz w:val="22"/>
          <w:szCs w:val="22"/>
        </w:rPr>
        <w:t xml:space="preserve"> </w:t>
      </w:r>
      <w:r w:rsidRPr="00EF49A0">
        <w:rPr>
          <w:rFonts w:ascii="Arial" w:eastAsia="Times New Roman" w:hAnsi="Arial" w:cs="Arial"/>
          <w:color w:val="000000" w:themeColor="text1"/>
          <w:sz w:val="22"/>
          <w:szCs w:val="22"/>
        </w:rPr>
        <w:t xml:space="preserve">ve výši </w:t>
      </w:r>
      <w:r w:rsidRPr="00EF49A0">
        <w:rPr>
          <w:rFonts w:ascii="Arial" w:eastAsia="Times New Roman" w:hAnsi="Arial" w:cs="Arial"/>
          <w:color w:val="FF0000"/>
          <w:sz w:val="22"/>
          <w:szCs w:val="22"/>
        </w:rPr>
        <w:t>X</w:t>
      </w:r>
      <w:r w:rsidRPr="00EF49A0">
        <w:rPr>
          <w:rFonts w:ascii="Arial" w:hAnsi="Arial" w:cs="Arial"/>
          <w:color w:val="FF0000"/>
          <w:sz w:val="22"/>
          <w:szCs w:val="22"/>
        </w:rPr>
        <w:t> XXX</w:t>
      </w:r>
      <w:r w:rsidRPr="00EF49A0">
        <w:rPr>
          <w:rFonts w:ascii="Arial" w:eastAsia="Times New Roman" w:hAnsi="Arial" w:cs="Arial"/>
          <w:color w:val="FF0000"/>
          <w:sz w:val="22"/>
          <w:szCs w:val="22"/>
        </w:rPr>
        <w:t> </w:t>
      </w:r>
      <w:r w:rsidRPr="00EF49A0">
        <w:rPr>
          <w:rFonts w:ascii="Arial" w:eastAsia="Times New Roman" w:hAnsi="Arial" w:cs="Arial"/>
          <w:color w:val="000000" w:themeColor="text1"/>
          <w:sz w:val="22"/>
          <w:szCs w:val="22"/>
        </w:rPr>
        <w:t>Kč,</w:t>
      </w:r>
      <w:r w:rsidRPr="00EF49A0">
        <w:rPr>
          <w:rFonts w:ascii="Arial" w:eastAsia="Times New Roman" w:hAnsi="Arial" w:cs="Arial"/>
          <w:color w:val="FF0000"/>
          <w:sz w:val="22"/>
          <w:szCs w:val="22"/>
        </w:rPr>
        <w:t xml:space="preserve"> </w:t>
      </w:r>
      <w:r w:rsidRPr="00EF49A0">
        <w:rPr>
          <w:rFonts w:ascii="Arial" w:eastAsia="Times New Roman" w:hAnsi="Arial" w:cs="Arial"/>
          <w:color w:val="000000" w:themeColor="text1"/>
          <w:sz w:val="22"/>
          <w:szCs w:val="22"/>
        </w:rPr>
        <w:t xml:space="preserve">což odpovídá </w:t>
      </w:r>
      <w:r w:rsidRPr="00EF49A0">
        <w:rPr>
          <w:rFonts w:ascii="Arial" w:eastAsia="Times New Roman" w:hAnsi="Arial" w:cs="Arial"/>
          <w:color w:val="FF0000"/>
          <w:sz w:val="22"/>
          <w:szCs w:val="22"/>
        </w:rPr>
        <w:t>XX</w:t>
      </w:r>
      <w:r w:rsidR="00711811">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 platového tarifu nejvyššího platového stupně v platové třídě, do které je zařazeno služební místo, na kterém </w:t>
      </w:r>
      <w:r w:rsidR="0099095B" w:rsidRPr="00EF49A0">
        <w:rPr>
          <w:rFonts w:ascii="Arial" w:eastAsia="Times New Roman" w:hAnsi="Arial" w:cs="Arial"/>
          <w:color w:val="auto"/>
          <w:sz w:val="22"/>
          <w:szCs w:val="22"/>
        </w:rPr>
        <w:t xml:space="preserve">bude </w:t>
      </w:r>
      <w:r w:rsidRPr="00EF49A0">
        <w:rPr>
          <w:rFonts w:ascii="Arial" w:eastAsia="Times New Roman" w:hAnsi="Arial" w:cs="Arial"/>
          <w:color w:val="auto"/>
          <w:sz w:val="22"/>
          <w:szCs w:val="22"/>
        </w:rPr>
        <w:t xml:space="preserve">státní </w:t>
      </w:r>
      <w:r w:rsidRPr="00EF49A0">
        <w:rPr>
          <w:rFonts w:ascii="Arial" w:eastAsia="Times New Roman" w:hAnsi="Arial" w:cs="Arial"/>
          <w:color w:val="FF0000"/>
          <w:sz w:val="22"/>
          <w:szCs w:val="22"/>
        </w:rPr>
        <w:t>zaměstnanec/zaměstnankyně</w:t>
      </w:r>
      <w:r w:rsidRPr="00EF49A0">
        <w:rPr>
          <w:rFonts w:ascii="Arial" w:eastAsia="Times New Roman" w:hAnsi="Arial" w:cs="Arial"/>
          <w:color w:val="auto"/>
          <w:sz w:val="22"/>
          <w:szCs w:val="22"/>
        </w:rPr>
        <w:t xml:space="preserve"> </w:t>
      </w:r>
      <w:r w:rsidR="0099095B" w:rsidRPr="00EF49A0">
        <w:rPr>
          <w:rFonts w:ascii="Arial" w:eastAsia="Times New Roman" w:hAnsi="Arial" w:cs="Arial"/>
          <w:color w:val="auto"/>
          <w:sz w:val="22"/>
          <w:szCs w:val="22"/>
        </w:rPr>
        <w:t xml:space="preserve">po zařazení </w:t>
      </w:r>
      <w:r w:rsidRPr="00EF49A0">
        <w:rPr>
          <w:rFonts w:ascii="Arial" w:eastAsia="Times New Roman" w:hAnsi="Arial" w:cs="Arial"/>
          <w:color w:val="auto"/>
          <w:sz w:val="22"/>
          <w:szCs w:val="22"/>
        </w:rPr>
        <w:t>vykonáv</w:t>
      </w:r>
      <w:r w:rsidR="0099095B" w:rsidRPr="00EF49A0">
        <w:rPr>
          <w:rFonts w:ascii="Arial" w:eastAsia="Times New Roman" w:hAnsi="Arial" w:cs="Arial"/>
          <w:color w:val="auto"/>
          <w:sz w:val="22"/>
          <w:szCs w:val="22"/>
        </w:rPr>
        <w:t>at</w:t>
      </w:r>
      <w:r w:rsidRPr="00EF49A0">
        <w:rPr>
          <w:rFonts w:ascii="Arial" w:eastAsia="Times New Roman" w:hAnsi="Arial" w:cs="Arial"/>
          <w:color w:val="auto"/>
          <w:sz w:val="22"/>
          <w:szCs w:val="22"/>
        </w:rPr>
        <w:t xml:space="preserve"> státní službu.</w:t>
      </w:r>
    </w:p>
    <w:p w14:paraId="6B29D386" w14:textId="77777777" w:rsidR="00134648" w:rsidRPr="00EF49A0" w:rsidRDefault="00134648" w:rsidP="00F81570">
      <w:pPr>
        <w:pStyle w:val="Default"/>
        <w:tabs>
          <w:tab w:val="left" w:pos="709"/>
        </w:tabs>
        <w:jc w:val="both"/>
        <w:rPr>
          <w:rFonts w:ascii="Arial" w:eastAsia="Times New Roman" w:hAnsi="Arial" w:cs="Arial"/>
          <w:color w:val="auto"/>
          <w:sz w:val="22"/>
          <w:szCs w:val="22"/>
        </w:rPr>
      </w:pPr>
    </w:p>
    <w:p w14:paraId="3EA4A52E" w14:textId="77777777" w:rsidR="00134648" w:rsidRPr="00FD131F" w:rsidRDefault="00134648" w:rsidP="00FD131F">
      <w:pPr>
        <w:tabs>
          <w:tab w:val="left" w:pos="709"/>
        </w:tabs>
        <w:overflowPunct w:val="0"/>
        <w:autoSpaceDE w:val="0"/>
        <w:autoSpaceDN w:val="0"/>
        <w:adjustRightInd w:val="0"/>
        <w:spacing w:after="0" w:line="240" w:lineRule="auto"/>
        <w:jc w:val="both"/>
        <w:rPr>
          <w:rFonts w:ascii="Arial" w:eastAsia="Times New Roman" w:hAnsi="Arial" w:cs="Arial"/>
        </w:rPr>
      </w:pPr>
      <w:r w:rsidRPr="00FD131F">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4D61A5F5" w14:textId="77777777" w:rsidR="00134648" w:rsidRPr="00FD131F" w:rsidRDefault="00134648" w:rsidP="00FD131F">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sidR="00354753">
        <w:rPr>
          <w:rFonts w:ascii="Arial" w:hAnsi="Arial" w:cs="Arial"/>
          <w:i/>
          <w:color w:val="FF0000"/>
        </w:rPr>
        <w:t xml:space="preserve">Stanovení osobního příplatku </w:t>
      </w:r>
      <w:r w:rsidRPr="00FD131F">
        <w:rPr>
          <w:rFonts w:ascii="Arial" w:hAnsi="Arial" w:cs="Arial"/>
          <w:i/>
          <w:color w:val="FF0000"/>
        </w:rPr>
        <w:t xml:space="preserve">je třeba </w:t>
      </w:r>
      <w:r w:rsidR="00A63C57" w:rsidRPr="00FD131F">
        <w:rPr>
          <w:rFonts w:ascii="Arial" w:hAnsi="Arial" w:cs="Arial"/>
          <w:i/>
          <w:color w:val="FF0000"/>
        </w:rPr>
        <w:t xml:space="preserve">detailněji </w:t>
      </w:r>
      <w:r w:rsidRPr="00FD131F">
        <w:rPr>
          <w:rFonts w:ascii="Arial" w:hAnsi="Arial" w:cs="Arial"/>
          <w:i/>
          <w:color w:val="FF0000"/>
        </w:rPr>
        <w:t>odůvodn</w:t>
      </w:r>
      <w:r w:rsidR="00BE6570">
        <w:rPr>
          <w:rFonts w:ascii="Arial" w:hAnsi="Arial" w:cs="Arial"/>
          <w:i/>
          <w:color w:val="FF0000"/>
        </w:rPr>
        <w:t>it</w:t>
      </w:r>
      <w:r w:rsidRPr="00FD131F">
        <w:rPr>
          <w:rFonts w:ascii="Arial" w:hAnsi="Arial" w:cs="Arial"/>
          <w:i/>
          <w:color w:val="FF0000"/>
        </w:rPr>
        <w:t xml:space="preserve"> podle okolností konkrétního případu</w:t>
      </w:r>
      <w:r w:rsidR="00BE6570">
        <w:rPr>
          <w:rFonts w:ascii="Arial" w:hAnsi="Arial" w:cs="Arial"/>
          <w:i/>
          <w:color w:val="FF0000"/>
        </w:rPr>
        <w:t xml:space="preserve"> a obsahu služebního hodnocení</w:t>
      </w:r>
      <w:r w:rsidRPr="00FD131F">
        <w:rPr>
          <w:rFonts w:ascii="Arial" w:hAnsi="Arial" w:cs="Arial"/>
          <w:i/>
          <w:color w:val="FF0000"/>
        </w:rPr>
        <w:t xml:space="preserve">. Stejně tak je třeba odůvodnění přizpůsobit, pokud se </w:t>
      </w:r>
      <w:r w:rsidRPr="00FD131F">
        <w:rPr>
          <w:rFonts w:ascii="Arial" w:hAnsi="Arial" w:cs="Arial"/>
          <w:i/>
          <w:color w:val="FF0000"/>
        </w:rPr>
        <w:lastRenderedPageBreak/>
        <w:t>osobní příplatek stanoví ve stejné výši, jako měl státní zaměstnanec na předchozím služebním místě.)</w:t>
      </w:r>
    </w:p>
    <w:p w14:paraId="36289673" w14:textId="77777777" w:rsidR="001D3085" w:rsidRDefault="001D3085" w:rsidP="002D08C7">
      <w:pPr>
        <w:pStyle w:val="Default"/>
        <w:tabs>
          <w:tab w:val="left" w:pos="709"/>
        </w:tabs>
        <w:jc w:val="both"/>
        <w:rPr>
          <w:rFonts w:ascii="Arial" w:hAnsi="Arial" w:cs="Arial"/>
          <w:i/>
          <w:color w:val="FF0000"/>
          <w:sz w:val="22"/>
          <w:szCs w:val="22"/>
        </w:rPr>
      </w:pPr>
    </w:p>
    <w:p w14:paraId="4E208993" w14:textId="3E53D551" w:rsidR="001D3085" w:rsidRPr="00591E48" w:rsidRDefault="001D3085" w:rsidP="001D3085">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w:t>
      </w:r>
      <w:r w:rsidR="00B04784">
        <w:rPr>
          <w:rFonts w:ascii="Arial" w:hAnsi="Arial" w:cs="Arial"/>
          <w:b/>
          <w:color w:val="FF0000"/>
          <w:sz w:val="22"/>
          <w:szCs w:val="22"/>
          <w:u w:val="single"/>
        </w:rPr>
        <w:t>, tj</w:t>
      </w:r>
      <w:r w:rsidR="00CE39CB">
        <w:rPr>
          <w:rFonts w:ascii="Arial" w:hAnsi="Arial" w:cs="Arial"/>
          <w:b/>
          <w:color w:val="FF0000"/>
          <w:sz w:val="22"/>
          <w:szCs w:val="22"/>
          <w:u w:val="single"/>
        </w:rPr>
        <w:t>. </w:t>
      </w:r>
      <w:r w:rsidR="00B04784">
        <w:rPr>
          <w:rFonts w:ascii="Arial" w:hAnsi="Arial" w:cs="Arial"/>
          <w:b/>
          <w:color w:val="FF0000"/>
          <w:sz w:val="22"/>
          <w:szCs w:val="22"/>
          <w:u w:val="single"/>
        </w:rPr>
        <w:t>nikoli v bezprostřední návaznosti na služební hodnocení, ale z důvodu zařazení na jiné služební místo</w:t>
      </w:r>
      <w:r w:rsidR="00957BBE" w:rsidRPr="00240805">
        <w:rPr>
          <w:rStyle w:val="Znakapoznpodarou"/>
          <w:rFonts w:ascii="Arial" w:hAnsi="Arial" w:cs="Arial"/>
          <w:b/>
          <w:color w:val="FF0000"/>
          <w:sz w:val="22"/>
          <w:szCs w:val="22"/>
        </w:rPr>
        <w:footnoteReference w:id="10"/>
      </w:r>
      <w:r w:rsidR="00B04784">
        <w:rPr>
          <w:rFonts w:ascii="Arial" w:hAnsi="Arial" w:cs="Arial"/>
          <w:b/>
          <w:color w:val="FF0000"/>
          <w:sz w:val="22"/>
          <w:szCs w:val="22"/>
          <w:u w:val="single"/>
        </w:rPr>
        <w:t xml:space="preserve"> </w:t>
      </w:r>
    </w:p>
    <w:p w14:paraId="514AB766" w14:textId="77777777" w:rsidR="00D20092" w:rsidRDefault="001D3085" w:rsidP="001D3085">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3A6AAC95" w14:textId="77777777" w:rsidR="00D20092" w:rsidRDefault="00D20092" w:rsidP="001D3085">
      <w:pPr>
        <w:pStyle w:val="Default"/>
        <w:tabs>
          <w:tab w:val="left" w:pos="709"/>
        </w:tabs>
        <w:jc w:val="both"/>
        <w:rPr>
          <w:rFonts w:ascii="Arial" w:eastAsia="Times New Roman" w:hAnsi="Arial" w:cs="Arial"/>
          <w:sz w:val="22"/>
          <w:szCs w:val="22"/>
        </w:rPr>
      </w:pPr>
    </w:p>
    <w:p w14:paraId="296B9284" w14:textId="77777777" w:rsidR="001D3085" w:rsidRPr="00591E48" w:rsidRDefault="00E24CA6" w:rsidP="001D3085">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00D20092"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001D3085" w:rsidRPr="00591E48">
        <w:rPr>
          <w:rFonts w:ascii="Arial" w:eastAsia="Times New Roman" w:hAnsi="Arial" w:cs="Arial"/>
          <w:sz w:val="22"/>
          <w:szCs w:val="22"/>
        </w:rPr>
        <w:t xml:space="preserve"> </w:t>
      </w:r>
    </w:p>
    <w:p w14:paraId="1EE0A93F" w14:textId="77777777" w:rsidR="001D3085" w:rsidRPr="00A23225" w:rsidRDefault="001D3085" w:rsidP="001D3085">
      <w:pPr>
        <w:pStyle w:val="Default"/>
        <w:tabs>
          <w:tab w:val="left" w:pos="709"/>
        </w:tabs>
        <w:jc w:val="both"/>
        <w:rPr>
          <w:rFonts w:ascii="Arial" w:eastAsia="Times New Roman" w:hAnsi="Arial" w:cs="Arial"/>
          <w:sz w:val="22"/>
          <w:szCs w:val="22"/>
        </w:rPr>
      </w:pPr>
    </w:p>
    <w:p w14:paraId="2BC9A0D1" w14:textId="312B6995" w:rsidR="001D3085" w:rsidRPr="001D3085" w:rsidRDefault="001D3085" w:rsidP="001D3085">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zařazením na služební místo uvedené ve výroku I tohoto rozhodnutí bylo služební hodnocení, </w:t>
      </w:r>
      <w:r w:rsidR="00FF2880">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w:t>
      </w:r>
      <w:r w:rsidRPr="004C7216">
        <w:rPr>
          <w:rFonts w:ascii="Arial" w:eastAsia="Times New Roman" w:hAnsi="Arial" w:cs="Arial"/>
          <w:color w:val="auto"/>
          <w:sz w:val="22"/>
          <w:szCs w:val="22"/>
        </w:rPr>
        <w:t>vynikajících výsledků</w:t>
      </w:r>
      <w:r w:rsidRPr="001D3085">
        <w:rPr>
          <w:rFonts w:ascii="Arial" w:eastAsia="Times New Roman" w:hAnsi="Arial" w:cs="Arial"/>
          <w:sz w:val="22"/>
          <w:szCs w:val="22"/>
        </w:rPr>
        <w:t xml:space="preserve">. </w:t>
      </w:r>
    </w:p>
    <w:p w14:paraId="712B3DFA" w14:textId="77777777" w:rsidR="001D3085" w:rsidRPr="001D3085" w:rsidRDefault="001D3085" w:rsidP="001D3085">
      <w:pPr>
        <w:pStyle w:val="Default"/>
        <w:tabs>
          <w:tab w:val="left" w:pos="709"/>
        </w:tabs>
        <w:jc w:val="both"/>
        <w:rPr>
          <w:rFonts w:ascii="Arial" w:eastAsia="Times New Roman" w:hAnsi="Arial" w:cs="Arial"/>
          <w:sz w:val="22"/>
          <w:szCs w:val="22"/>
        </w:rPr>
      </w:pPr>
    </w:p>
    <w:p w14:paraId="7EC20443" w14:textId="247D3EB1" w:rsidR="0077106E" w:rsidRPr="0077106E" w:rsidRDefault="0077106E" w:rsidP="0077106E">
      <w:pPr>
        <w:pStyle w:val="Default"/>
        <w:tabs>
          <w:tab w:val="left" w:pos="709"/>
        </w:tabs>
        <w:jc w:val="both"/>
        <w:rPr>
          <w:rFonts w:ascii="Arial" w:eastAsia="Times New Roman" w:hAnsi="Arial" w:cs="Arial"/>
          <w:color w:val="auto"/>
          <w:sz w:val="22"/>
          <w:szCs w:val="22"/>
        </w:rPr>
      </w:pPr>
      <w:r w:rsidRPr="0077106E">
        <w:rPr>
          <w:rFonts w:ascii="Arial" w:eastAsia="Times New Roman" w:hAnsi="Arial" w:cs="Arial"/>
          <w:color w:val="auto"/>
          <w:sz w:val="22"/>
          <w:szCs w:val="22"/>
        </w:rPr>
        <w:t xml:space="preserve">Podle § 6 písm. a)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pokud jde o státního zaměstnance, který ve státní službě dosahoval vynikajících výsledků, nesmí být osobní příplatek vyšší než 100 % platového tarifu nejvyššího platového stupně v platové třídě, do které je zařazeno služební místo, na kterém státní zaměstnanec vykonává státní službu.  </w:t>
      </w:r>
    </w:p>
    <w:p w14:paraId="4062A208" w14:textId="77777777" w:rsidR="001D3085" w:rsidRPr="001D3085" w:rsidRDefault="001D3085" w:rsidP="001D3085">
      <w:pPr>
        <w:pStyle w:val="Default"/>
        <w:tabs>
          <w:tab w:val="left" w:pos="709"/>
        </w:tabs>
        <w:jc w:val="both"/>
        <w:rPr>
          <w:rFonts w:ascii="Arial" w:eastAsia="Times New Roman" w:hAnsi="Arial" w:cs="Arial"/>
          <w:sz w:val="22"/>
          <w:szCs w:val="22"/>
        </w:rPr>
      </w:pPr>
    </w:p>
    <w:p w14:paraId="22EEF0DD" w14:textId="697E34D8" w:rsidR="001D3085" w:rsidRPr="001D3085" w:rsidRDefault="00766EB2" w:rsidP="001D3085">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se zařazením </w:t>
      </w:r>
      <w:r w:rsidR="001D3085" w:rsidRPr="00591E48">
        <w:rPr>
          <w:rFonts w:ascii="Arial" w:eastAsia="Times New Roman" w:hAnsi="Arial" w:cs="Arial"/>
          <w:color w:val="FF0000"/>
          <w:sz w:val="22"/>
          <w:szCs w:val="22"/>
        </w:rPr>
        <w:t>státního zaměstnance/státní zaměstnankyně</w:t>
      </w:r>
      <w:r w:rsidR="001D3085" w:rsidRPr="00591E48">
        <w:rPr>
          <w:rFonts w:ascii="Arial" w:eastAsia="Times New Roman" w:hAnsi="Arial" w:cs="Arial"/>
          <w:sz w:val="22"/>
          <w:szCs w:val="22"/>
        </w:rPr>
        <w:t xml:space="preserve"> </w:t>
      </w:r>
      <w:r w:rsidR="00942681">
        <w:rPr>
          <w:rFonts w:ascii="Arial" w:eastAsia="Times New Roman" w:hAnsi="Arial" w:cs="Arial"/>
          <w:sz w:val="22"/>
          <w:szCs w:val="22"/>
        </w:rPr>
        <w:t xml:space="preserve">na jiné služební místo </w:t>
      </w:r>
      <w:r w:rsidR="001D3085" w:rsidRPr="00591E48">
        <w:rPr>
          <w:rFonts w:ascii="Arial" w:eastAsia="Times New Roman" w:hAnsi="Arial" w:cs="Arial"/>
          <w:sz w:val="22"/>
          <w:szCs w:val="22"/>
        </w:rPr>
        <w:t xml:space="preserve">se </w:t>
      </w:r>
      <w:r w:rsidR="001D3085" w:rsidRPr="00591E48">
        <w:rPr>
          <w:rFonts w:ascii="Arial" w:eastAsia="Times New Roman" w:hAnsi="Arial" w:cs="Arial"/>
          <w:color w:val="FF0000"/>
          <w:sz w:val="22"/>
          <w:szCs w:val="22"/>
        </w:rPr>
        <w:t xml:space="preserve">mu/jí </w:t>
      </w:r>
      <w:r w:rsidR="001D3085" w:rsidRPr="00591E48">
        <w:rPr>
          <w:rFonts w:ascii="Arial" w:eastAsia="Times New Roman" w:hAnsi="Arial" w:cs="Arial"/>
          <w:sz w:val="22"/>
          <w:szCs w:val="22"/>
        </w:rPr>
        <w:t xml:space="preserve">přiznává </w:t>
      </w:r>
      <w:r w:rsidR="001D3085" w:rsidRPr="00F04D63">
        <w:rPr>
          <w:rFonts w:ascii="Arial" w:eastAsia="Times New Roman" w:hAnsi="Arial" w:cs="Arial"/>
          <w:color w:val="FF0000"/>
          <w:sz w:val="22"/>
          <w:szCs w:val="22"/>
        </w:rPr>
        <w:t>vyšší/nižší osobní příplatek / osobní příplatek ve stejné výši</w:t>
      </w:r>
      <w:r w:rsidR="001D3085" w:rsidRPr="00C27B8A">
        <w:rPr>
          <w:rFonts w:ascii="Arial" w:eastAsia="Times New Roman" w:hAnsi="Arial" w:cs="Arial"/>
          <w:sz w:val="22"/>
          <w:szCs w:val="22"/>
        </w:rPr>
        <w:t xml:space="preserve">, tj. </w:t>
      </w:r>
      <w:r w:rsidR="001D3085" w:rsidRPr="00C263F3">
        <w:rPr>
          <w:rFonts w:ascii="Arial" w:eastAsia="Times New Roman" w:hAnsi="Arial" w:cs="Arial"/>
          <w:color w:val="000000" w:themeColor="text1"/>
          <w:sz w:val="22"/>
          <w:szCs w:val="22"/>
        </w:rPr>
        <w:t xml:space="preserve">ve výši </w:t>
      </w:r>
      <w:r w:rsidR="001D3085" w:rsidRPr="00A23225">
        <w:rPr>
          <w:rFonts w:ascii="Arial" w:eastAsia="Times New Roman" w:hAnsi="Arial" w:cs="Arial"/>
          <w:color w:val="FF0000"/>
          <w:sz w:val="22"/>
          <w:szCs w:val="22"/>
        </w:rPr>
        <w:t>X</w:t>
      </w:r>
      <w:r w:rsidR="001D3085" w:rsidRPr="001D3085">
        <w:rPr>
          <w:rFonts w:ascii="Arial" w:hAnsi="Arial" w:cs="Arial"/>
          <w:color w:val="FF0000"/>
          <w:sz w:val="22"/>
          <w:szCs w:val="22"/>
        </w:rPr>
        <w:t> XXX</w:t>
      </w:r>
      <w:r w:rsidR="001D3085" w:rsidRPr="001D3085">
        <w:rPr>
          <w:rFonts w:ascii="Arial" w:eastAsia="Times New Roman" w:hAnsi="Arial" w:cs="Arial"/>
          <w:color w:val="FF0000"/>
          <w:sz w:val="22"/>
          <w:szCs w:val="22"/>
        </w:rPr>
        <w:t> </w:t>
      </w:r>
      <w:r w:rsidR="001D3085" w:rsidRPr="001D3085">
        <w:rPr>
          <w:rFonts w:ascii="Arial" w:eastAsia="Times New Roman" w:hAnsi="Arial" w:cs="Arial"/>
          <w:color w:val="000000" w:themeColor="text1"/>
          <w:sz w:val="22"/>
          <w:szCs w:val="22"/>
        </w:rPr>
        <w:t>Kč,</w:t>
      </w:r>
      <w:r w:rsidR="001D3085" w:rsidRPr="001D3085">
        <w:rPr>
          <w:rFonts w:ascii="Arial" w:eastAsia="Times New Roman" w:hAnsi="Arial" w:cs="Arial"/>
          <w:color w:val="FF0000"/>
          <w:sz w:val="22"/>
          <w:szCs w:val="22"/>
        </w:rPr>
        <w:t xml:space="preserve"> </w:t>
      </w:r>
      <w:r w:rsidR="001D3085" w:rsidRPr="001D3085">
        <w:rPr>
          <w:rFonts w:ascii="Arial" w:eastAsia="Times New Roman" w:hAnsi="Arial" w:cs="Arial"/>
          <w:color w:val="000000" w:themeColor="text1"/>
          <w:sz w:val="22"/>
          <w:szCs w:val="22"/>
        </w:rPr>
        <w:t xml:space="preserve">což odpovídá </w:t>
      </w:r>
      <w:r w:rsidR="001D3085" w:rsidRPr="001D3085">
        <w:rPr>
          <w:rFonts w:ascii="Arial" w:eastAsia="Times New Roman" w:hAnsi="Arial" w:cs="Arial"/>
          <w:color w:val="FF0000"/>
          <w:sz w:val="22"/>
          <w:szCs w:val="22"/>
        </w:rPr>
        <w:t xml:space="preserve">XX </w:t>
      </w:r>
      <w:r w:rsidR="001D3085" w:rsidRPr="001D3085">
        <w:rPr>
          <w:rFonts w:ascii="Arial" w:eastAsia="Times New Roman" w:hAnsi="Arial" w:cs="Arial"/>
          <w:color w:val="auto"/>
          <w:sz w:val="22"/>
          <w:szCs w:val="22"/>
        </w:rPr>
        <w:t xml:space="preserve">% platového tarifu nejvyššího platového stupně v platové třídě, </w:t>
      </w:r>
      <w:r w:rsidR="001D3085" w:rsidRPr="001D3085">
        <w:rPr>
          <w:rFonts w:ascii="Arial" w:eastAsia="Times New Roman" w:hAnsi="Arial" w:cs="Arial"/>
          <w:color w:val="auto"/>
          <w:sz w:val="22"/>
          <w:szCs w:val="22"/>
        </w:rPr>
        <w:lastRenderedPageBreak/>
        <w:t xml:space="preserve">do které je zařazeno služební místo, na kterém bude státní </w:t>
      </w:r>
      <w:r w:rsidR="001D3085" w:rsidRPr="001D3085">
        <w:rPr>
          <w:rFonts w:ascii="Arial" w:eastAsia="Times New Roman" w:hAnsi="Arial" w:cs="Arial"/>
          <w:color w:val="FF0000"/>
          <w:sz w:val="22"/>
          <w:szCs w:val="22"/>
        </w:rPr>
        <w:t>zaměstnanec/zaměstnankyně</w:t>
      </w:r>
      <w:r w:rsidR="001D3085" w:rsidRPr="001D3085">
        <w:rPr>
          <w:rFonts w:ascii="Arial" w:eastAsia="Times New Roman" w:hAnsi="Arial" w:cs="Arial"/>
          <w:color w:val="auto"/>
          <w:sz w:val="22"/>
          <w:szCs w:val="22"/>
        </w:rPr>
        <w:t xml:space="preserve"> po</w:t>
      </w:r>
      <w:r w:rsidR="00FF2880">
        <w:rPr>
          <w:rFonts w:ascii="Arial" w:eastAsia="Times New Roman" w:hAnsi="Arial" w:cs="Arial"/>
          <w:color w:val="auto"/>
          <w:sz w:val="22"/>
          <w:szCs w:val="22"/>
        </w:rPr>
        <w:t> </w:t>
      </w:r>
      <w:r w:rsidR="001D3085" w:rsidRPr="001D3085">
        <w:rPr>
          <w:rFonts w:ascii="Arial" w:eastAsia="Times New Roman" w:hAnsi="Arial" w:cs="Arial"/>
          <w:color w:val="auto"/>
          <w:sz w:val="22"/>
          <w:szCs w:val="22"/>
        </w:rPr>
        <w:t>zařazení vykonávat státní službu.</w:t>
      </w:r>
    </w:p>
    <w:p w14:paraId="439B0D9A" w14:textId="77777777" w:rsidR="001D3085" w:rsidRPr="001D3085" w:rsidRDefault="001D3085" w:rsidP="001D3085">
      <w:pPr>
        <w:pStyle w:val="Default"/>
        <w:tabs>
          <w:tab w:val="left" w:pos="709"/>
        </w:tabs>
        <w:jc w:val="both"/>
        <w:rPr>
          <w:rFonts w:ascii="Arial" w:eastAsia="Times New Roman" w:hAnsi="Arial" w:cs="Arial"/>
          <w:color w:val="auto"/>
          <w:sz w:val="22"/>
          <w:szCs w:val="22"/>
        </w:rPr>
      </w:pPr>
    </w:p>
    <w:p w14:paraId="2E659314" w14:textId="01BA818D" w:rsidR="001D3085" w:rsidRPr="00240805" w:rsidRDefault="001D3085" w:rsidP="001D3085">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40805">
        <w:rPr>
          <w:rFonts w:ascii="Arial" w:eastAsia="Times New Roman" w:hAnsi="Arial" w:cs="Arial"/>
          <w:color w:val="FF0000"/>
          <w:lang w:eastAsia="cs-CZ"/>
        </w:rPr>
        <w:t xml:space="preserve">Konkrétní výše osobního příplatku byla určena </w:t>
      </w:r>
      <w:r w:rsidR="005131E9" w:rsidRPr="00240805">
        <w:rPr>
          <w:rFonts w:ascii="Arial" w:eastAsia="Times New Roman" w:hAnsi="Arial" w:cs="Arial"/>
          <w:color w:val="FF0000"/>
          <w:lang w:eastAsia="cs-CZ"/>
        </w:rPr>
        <w:t xml:space="preserve">s ohledem na </w:t>
      </w:r>
      <w:r w:rsidR="008C27E6" w:rsidRPr="00240805">
        <w:rPr>
          <w:rFonts w:ascii="Arial" w:eastAsia="Times New Roman" w:hAnsi="Arial" w:cs="Arial"/>
          <w:color w:val="FF0000"/>
          <w:lang w:eastAsia="cs-CZ"/>
        </w:rPr>
        <w:t xml:space="preserve">změnu ve </w:t>
      </w:r>
      <w:r w:rsidR="005131E9" w:rsidRPr="00240805">
        <w:rPr>
          <w:rFonts w:ascii="Arial" w:hAnsi="Arial" w:cs="Arial"/>
          <w:color w:val="FF0000"/>
        </w:rPr>
        <w:t>vykonávaných správních činnostech a s tím souvisejících plněných služebních úkolů</w:t>
      </w:r>
      <w:r w:rsidR="008C27E6" w:rsidRPr="00240805">
        <w:rPr>
          <w:rFonts w:ascii="Arial" w:hAnsi="Arial" w:cs="Arial"/>
          <w:color w:val="FF0000"/>
        </w:rPr>
        <w:t>,</w:t>
      </w:r>
      <w:r w:rsidR="00E66316">
        <w:rPr>
          <w:rFonts w:ascii="Arial" w:hAnsi="Arial" w:cs="Arial"/>
          <w:color w:val="FF0000"/>
        </w:rPr>
        <w:t xml:space="preserve"> resp. s ohledem </w:t>
      </w:r>
      <w:r w:rsidR="00CE39CB">
        <w:rPr>
          <w:rFonts w:ascii="Arial" w:hAnsi="Arial" w:cs="Arial"/>
          <w:color w:val="FF0000"/>
        </w:rPr>
        <w:t>na </w:t>
      </w:r>
      <w:r w:rsidR="00E66316">
        <w:rPr>
          <w:rFonts w:ascii="Arial" w:hAnsi="Arial" w:cs="Arial"/>
          <w:color w:val="FF0000"/>
        </w:rPr>
        <w:t>změnu ve složitosti, odpovědnosti a namáhavosti vykonávané služby,</w:t>
      </w:r>
      <w:r w:rsidR="008C27E6" w:rsidRPr="00240805">
        <w:rPr>
          <w:rFonts w:ascii="Arial" w:hAnsi="Arial" w:cs="Arial"/>
          <w:color w:val="FF0000"/>
        </w:rPr>
        <w:t xml:space="preserve"> s přihlédnutím k výsledkům </w:t>
      </w:r>
      <w:r w:rsidR="008C27E6" w:rsidRPr="00240805">
        <w:rPr>
          <w:rFonts w:ascii="Arial" w:eastAsia="Times New Roman" w:hAnsi="Arial" w:cs="Arial"/>
          <w:color w:val="FF0000"/>
        </w:rPr>
        <w:t xml:space="preserve">posledního služebního hodnocení </w:t>
      </w:r>
      <w:r w:rsidR="008C27E6" w:rsidRPr="00591E48">
        <w:rPr>
          <w:rFonts w:ascii="Arial" w:eastAsia="Times New Roman" w:hAnsi="Arial" w:cs="Arial"/>
          <w:color w:val="FF0000"/>
        </w:rPr>
        <w:t xml:space="preserve">státního zaměstnance/státní zaměstnankyně, ale </w:t>
      </w:r>
      <w:r w:rsidRPr="00240805">
        <w:rPr>
          <w:rFonts w:ascii="Arial" w:eastAsia="Times New Roman" w:hAnsi="Arial" w:cs="Arial"/>
          <w:color w:val="FF0000"/>
          <w:lang w:eastAsia="cs-CZ"/>
        </w:rPr>
        <w:t>též v souladu se zásadou rovnosti v odměňování při výkonu srovnatelných činností za</w:t>
      </w:r>
      <w:r w:rsidR="00FF2880">
        <w:t> </w:t>
      </w:r>
      <w:r w:rsidRPr="00240805">
        <w:rPr>
          <w:rFonts w:ascii="Arial" w:eastAsia="Times New Roman" w:hAnsi="Arial" w:cs="Arial"/>
          <w:color w:val="FF0000"/>
          <w:lang w:eastAsia="cs-CZ"/>
        </w:rPr>
        <w:t>srovnatelných podmínek.</w:t>
      </w:r>
    </w:p>
    <w:p w14:paraId="09C840B5" w14:textId="6B08A8EE" w:rsidR="00EB1585" w:rsidRPr="002513A3" w:rsidRDefault="00C131BF" w:rsidP="003049B9">
      <w:pPr>
        <w:autoSpaceDE w:val="0"/>
        <w:autoSpaceDN w:val="0"/>
        <w:adjustRightInd w:val="0"/>
        <w:spacing w:after="0" w:line="240" w:lineRule="auto"/>
        <w:jc w:val="both"/>
        <w:rPr>
          <w:rFonts w:ascii="Arial" w:hAnsi="Arial" w:cs="Arial"/>
          <w:i/>
          <w:color w:val="FF0000"/>
        </w:rPr>
      </w:pPr>
      <w:r w:rsidRPr="002513A3">
        <w:rPr>
          <w:rFonts w:ascii="Arial" w:hAnsi="Arial" w:cs="Arial"/>
          <w:i/>
          <w:color w:val="FF0000"/>
        </w:rPr>
        <w:t>[</w:t>
      </w:r>
      <w:r w:rsidR="001D3085" w:rsidRPr="002513A3">
        <w:rPr>
          <w:rFonts w:ascii="Arial" w:hAnsi="Arial" w:cs="Arial"/>
          <w:i/>
          <w:color w:val="FF0000"/>
        </w:rPr>
        <w:t xml:space="preserve">Stanovení osobního příplatku, zejména pak v případech, kdy </w:t>
      </w:r>
      <w:r w:rsidR="00780F2A" w:rsidRPr="002513A3">
        <w:rPr>
          <w:rFonts w:ascii="Arial" w:hAnsi="Arial" w:cs="Arial"/>
          <w:i/>
          <w:color w:val="FF0000"/>
        </w:rPr>
        <w:t xml:space="preserve">se </w:t>
      </w:r>
      <w:r w:rsidR="001D3085" w:rsidRPr="002513A3">
        <w:rPr>
          <w:rFonts w:ascii="Arial" w:hAnsi="Arial" w:cs="Arial"/>
          <w:i/>
          <w:color w:val="FF0000"/>
        </w:rPr>
        <w:t>v</w:t>
      </w:r>
      <w:r w:rsidR="007204A9" w:rsidRPr="002513A3">
        <w:rPr>
          <w:rFonts w:ascii="Arial" w:hAnsi="Arial" w:cs="Arial"/>
          <w:i/>
          <w:color w:val="FF0000"/>
        </w:rPr>
        <w:t xml:space="preserve"> souvislosti se zařazením na jiné služební místo </w:t>
      </w:r>
      <w:r w:rsidR="001D3085" w:rsidRPr="002513A3">
        <w:rPr>
          <w:rFonts w:ascii="Arial" w:hAnsi="Arial" w:cs="Arial"/>
          <w:i/>
          <w:color w:val="FF0000"/>
        </w:rPr>
        <w:t xml:space="preserve">stanoví </w:t>
      </w:r>
      <w:r w:rsidR="001D3085" w:rsidRPr="0077106E">
        <w:rPr>
          <w:rFonts w:ascii="Arial" w:hAnsi="Arial" w:cs="Arial"/>
          <w:i/>
          <w:color w:val="FF0000"/>
          <w:u w:val="single"/>
        </w:rPr>
        <w:t>nižší osobní příplatek</w:t>
      </w:r>
      <w:r w:rsidR="001D3085" w:rsidRPr="002513A3">
        <w:rPr>
          <w:rFonts w:ascii="Arial" w:hAnsi="Arial" w:cs="Arial"/>
          <w:i/>
          <w:color w:val="FF0000"/>
        </w:rPr>
        <w:t xml:space="preserve">, než měl státní zaměstnanec </w:t>
      </w:r>
      <w:r w:rsidR="00CE39CB" w:rsidRPr="002513A3">
        <w:rPr>
          <w:rFonts w:ascii="Arial" w:hAnsi="Arial" w:cs="Arial"/>
          <w:i/>
          <w:color w:val="FF0000"/>
        </w:rPr>
        <w:t>na</w:t>
      </w:r>
      <w:r w:rsidR="00CE39CB">
        <w:rPr>
          <w:rFonts w:ascii="Arial" w:hAnsi="Arial" w:cs="Arial"/>
          <w:i/>
          <w:color w:val="FF0000"/>
        </w:rPr>
        <w:t> </w:t>
      </w:r>
      <w:r w:rsidR="001D3085" w:rsidRPr="002513A3">
        <w:rPr>
          <w:rFonts w:ascii="Arial" w:hAnsi="Arial" w:cs="Arial"/>
          <w:i/>
          <w:color w:val="FF0000"/>
        </w:rPr>
        <w:t xml:space="preserve">předchozím služebním místě, je třeba </w:t>
      </w:r>
      <w:r w:rsidR="001D3085" w:rsidRPr="0077106E">
        <w:rPr>
          <w:rFonts w:ascii="Arial" w:hAnsi="Arial" w:cs="Arial"/>
          <w:i/>
          <w:color w:val="FF0000"/>
          <w:u w:val="single"/>
        </w:rPr>
        <w:t>detailněji odůvodnit</w:t>
      </w:r>
      <w:r w:rsidR="001D3085" w:rsidRPr="002513A3">
        <w:rPr>
          <w:rFonts w:ascii="Arial" w:hAnsi="Arial" w:cs="Arial"/>
          <w:i/>
          <w:color w:val="FF0000"/>
        </w:rPr>
        <w:t xml:space="preserve"> podle okolností konkrétního případu</w:t>
      </w:r>
      <w:r w:rsidR="00B93562" w:rsidRPr="002513A3">
        <w:rPr>
          <w:rFonts w:ascii="Arial" w:hAnsi="Arial" w:cs="Arial"/>
          <w:i/>
          <w:color w:val="FF0000"/>
        </w:rPr>
        <w:t xml:space="preserve">, tj. je třeba do odůvodnění promítnout konkrétní úvahy </w:t>
      </w:r>
      <w:r w:rsidR="002B3250" w:rsidRPr="002513A3">
        <w:rPr>
          <w:rFonts w:ascii="Arial" w:hAnsi="Arial" w:cs="Arial"/>
          <w:i/>
          <w:color w:val="FF0000"/>
        </w:rPr>
        <w:t xml:space="preserve">týkající </w:t>
      </w:r>
      <w:r w:rsidR="00FA2E6C" w:rsidRPr="002513A3">
        <w:rPr>
          <w:rFonts w:ascii="Arial" w:hAnsi="Arial" w:cs="Arial"/>
          <w:i/>
          <w:color w:val="FF0000"/>
        </w:rPr>
        <w:t xml:space="preserve">zejména </w:t>
      </w:r>
      <w:r w:rsidR="002B3250" w:rsidRPr="002513A3">
        <w:rPr>
          <w:rFonts w:ascii="Arial" w:hAnsi="Arial" w:cs="Arial"/>
          <w:i/>
          <w:color w:val="FF0000"/>
        </w:rPr>
        <w:t xml:space="preserve">posouzení změny ve vykonávaných </w:t>
      </w:r>
      <w:r w:rsidR="00FA2E6C" w:rsidRPr="002513A3">
        <w:rPr>
          <w:rFonts w:ascii="Arial" w:hAnsi="Arial" w:cs="Arial"/>
          <w:i/>
          <w:color w:val="FF0000"/>
        </w:rPr>
        <w:t xml:space="preserve">správních </w:t>
      </w:r>
      <w:r w:rsidR="002B3250" w:rsidRPr="002513A3">
        <w:rPr>
          <w:rFonts w:ascii="Arial" w:hAnsi="Arial" w:cs="Arial"/>
          <w:i/>
          <w:color w:val="FF0000"/>
        </w:rPr>
        <w:t>činnostech</w:t>
      </w:r>
      <w:r w:rsidR="00B93562" w:rsidRPr="002513A3">
        <w:rPr>
          <w:rFonts w:ascii="Arial" w:hAnsi="Arial" w:cs="Arial"/>
          <w:i/>
          <w:color w:val="FF0000"/>
        </w:rPr>
        <w:t>, které ho vedly k závěru o úpravě osobního příplatku</w:t>
      </w:r>
      <w:r w:rsidR="002B3250" w:rsidRPr="002513A3">
        <w:rPr>
          <w:rFonts w:ascii="Arial" w:hAnsi="Arial" w:cs="Arial"/>
          <w:i/>
          <w:color w:val="FF0000"/>
        </w:rPr>
        <w:t xml:space="preserve"> (</w:t>
      </w:r>
      <w:r w:rsidR="00FA2E6C" w:rsidRPr="002513A3">
        <w:rPr>
          <w:rFonts w:ascii="Arial" w:hAnsi="Arial" w:cs="Arial"/>
          <w:i/>
          <w:color w:val="FF0000"/>
        </w:rPr>
        <w:t>v rámci svých úvah musí služební orgán odkázat na konkrétní po</w:t>
      </w:r>
      <w:r w:rsidRPr="002513A3">
        <w:rPr>
          <w:rFonts w:ascii="Arial" w:hAnsi="Arial" w:cs="Arial"/>
          <w:i/>
          <w:color w:val="FF0000"/>
        </w:rPr>
        <w:t>d</w:t>
      </w:r>
      <w:r w:rsidR="00FA2E6C" w:rsidRPr="002513A3">
        <w:rPr>
          <w:rFonts w:ascii="Arial" w:hAnsi="Arial" w:cs="Arial"/>
          <w:i/>
          <w:color w:val="FF0000"/>
        </w:rPr>
        <w:t>klady, ze kterých jeho úvahy a závěry vyplývají, které budou součástí spi</w:t>
      </w:r>
      <w:r w:rsidRPr="002513A3">
        <w:rPr>
          <w:rFonts w:ascii="Arial" w:hAnsi="Arial" w:cs="Arial"/>
          <w:i/>
          <w:color w:val="FF0000"/>
        </w:rPr>
        <w:t>sového materiálu)</w:t>
      </w:r>
      <w:r w:rsidR="00E43C45" w:rsidRPr="002513A3">
        <w:rPr>
          <w:rFonts w:ascii="Arial" w:hAnsi="Arial" w:cs="Arial"/>
          <w:i/>
          <w:color w:val="FF0000"/>
        </w:rPr>
        <w:t xml:space="preserve">. Pokud je rozhodováno o snížení osobního příplatku, rozhodnutí by nemělo být pro státního zaměstnance překvapivé, tj. měl by být před vydáním rozhodnutí seznámen se skutečnostmi a podklady, na </w:t>
      </w:r>
      <w:proofErr w:type="gramStart"/>
      <w:r w:rsidR="00E43C45" w:rsidRPr="002513A3">
        <w:rPr>
          <w:rFonts w:ascii="Arial" w:hAnsi="Arial" w:cs="Arial"/>
          <w:i/>
          <w:color w:val="FF0000"/>
        </w:rPr>
        <w:t>základě</w:t>
      </w:r>
      <w:proofErr w:type="gramEnd"/>
      <w:r w:rsidR="00E43C45" w:rsidRPr="002513A3">
        <w:rPr>
          <w:rFonts w:ascii="Arial" w:hAnsi="Arial" w:cs="Arial"/>
          <w:i/>
          <w:color w:val="FF0000"/>
        </w:rPr>
        <w:t xml:space="preserve"> kterých bude služební orgán o snížení osobního příplatku rozhodovat</w:t>
      </w:r>
      <w:r w:rsidR="00036441" w:rsidRPr="002513A3">
        <w:rPr>
          <w:rFonts w:ascii="Arial" w:hAnsi="Arial" w:cs="Arial"/>
          <w:i/>
          <w:color w:val="FF0000"/>
        </w:rPr>
        <w:t>.</w:t>
      </w:r>
      <w:r w:rsidRPr="002513A3">
        <w:rPr>
          <w:rFonts w:ascii="Arial" w:hAnsi="Arial" w:cs="Arial"/>
          <w:i/>
          <w:color w:val="FF0000"/>
        </w:rPr>
        <w:t>]</w:t>
      </w:r>
    </w:p>
    <w:p w14:paraId="62671C72" w14:textId="77777777" w:rsidR="00AB66C2" w:rsidRPr="00EF49A0" w:rsidRDefault="00AB66C2" w:rsidP="00240805">
      <w:pPr>
        <w:pStyle w:val="Default"/>
        <w:tabs>
          <w:tab w:val="left" w:pos="709"/>
        </w:tabs>
        <w:jc w:val="both"/>
        <w:rPr>
          <w:rFonts w:ascii="Arial" w:hAnsi="Arial" w:cs="Arial"/>
          <w:b/>
          <w:color w:val="FF0000"/>
          <w:sz w:val="22"/>
          <w:szCs w:val="22"/>
          <w:u w:val="single"/>
        </w:rPr>
      </w:pPr>
    </w:p>
    <w:p w14:paraId="28BB2033" w14:textId="77777777" w:rsidR="00AA130F" w:rsidRPr="002E2C78" w:rsidRDefault="00AA130F" w:rsidP="00CD3A86">
      <w:pPr>
        <w:pStyle w:val="Default"/>
        <w:tabs>
          <w:tab w:val="left" w:pos="709"/>
        </w:tabs>
        <w:spacing w:after="120"/>
        <w:jc w:val="both"/>
        <w:rPr>
          <w:rFonts w:ascii="Arial" w:hAnsi="Arial" w:cs="Arial"/>
          <w:sz w:val="22"/>
          <w:szCs w:val="22"/>
        </w:rPr>
      </w:pPr>
      <w:r w:rsidRPr="002E2C78">
        <w:rPr>
          <w:rFonts w:ascii="Arial" w:hAnsi="Arial" w:cs="Arial"/>
          <w:b/>
          <w:color w:val="FF0000"/>
          <w:sz w:val="22"/>
          <w:szCs w:val="22"/>
          <w:u w:val="single"/>
        </w:rPr>
        <w:t>Další příplatky s vazbou na charakter vykonávané práce na služebním místě: příplatek za službu ve ztíženém pracovním prostředí a zvláštní příplatek</w:t>
      </w:r>
    </w:p>
    <w:p w14:paraId="1878169C" w14:textId="7D25BC57" w:rsidR="003C71EF" w:rsidRDefault="003C71EF" w:rsidP="00985E68">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1C02A421" w14:textId="77777777" w:rsidR="006E14CF" w:rsidRPr="002E2C78" w:rsidRDefault="006E14CF" w:rsidP="00985E68">
      <w:pPr>
        <w:spacing w:after="0" w:line="240" w:lineRule="auto"/>
        <w:jc w:val="both"/>
        <w:rPr>
          <w:rFonts w:ascii="Arial" w:hAnsi="Arial" w:cs="Arial"/>
        </w:rPr>
      </w:pPr>
    </w:p>
    <w:p w14:paraId="2B5F3941" w14:textId="14475CAC" w:rsidR="00651C73" w:rsidRPr="00B66BE5" w:rsidRDefault="00C50BE8" w:rsidP="00834B9B">
      <w:pPr>
        <w:spacing w:after="0" w:line="240" w:lineRule="auto"/>
        <w:contextualSpacing/>
        <w:jc w:val="both"/>
        <w:rPr>
          <w:rFonts w:ascii="Arial" w:hAnsi="Arial" w:cs="Arial"/>
          <w:color w:val="FF0000"/>
        </w:rPr>
      </w:pPr>
      <w:r w:rsidRPr="002E2C78">
        <w:rPr>
          <w:rFonts w:ascii="Arial" w:eastAsia="Times New Roman" w:hAnsi="Arial" w:cs="Arial"/>
          <w:color w:val="FF0000"/>
        </w:rPr>
        <w:t>S</w:t>
      </w:r>
      <w:r w:rsidR="00B14856" w:rsidRPr="002E2C78">
        <w:rPr>
          <w:rFonts w:ascii="Arial" w:eastAsia="Times New Roman" w:hAnsi="Arial" w:cs="Arial"/>
          <w:color w:val="FF0000"/>
        </w:rPr>
        <w:t>tátnímu zaměstnanci/Státní zaměstnankyni</w:t>
      </w:r>
      <w:r w:rsidR="00B14856" w:rsidRPr="002E2C78">
        <w:rPr>
          <w:rFonts w:ascii="Arial" w:hAnsi="Arial" w:cs="Arial"/>
        </w:rPr>
        <w:t xml:space="preserve"> </w:t>
      </w:r>
      <w:r w:rsidR="00651C73" w:rsidRPr="002E2C78">
        <w:rPr>
          <w:rFonts w:ascii="Arial" w:hAnsi="Arial" w:cs="Arial"/>
        </w:rPr>
        <w:t xml:space="preserve">se určuje podle </w:t>
      </w:r>
      <w:r w:rsidR="0072769D" w:rsidRPr="002E2C78">
        <w:rPr>
          <w:rFonts w:ascii="Arial" w:hAnsi="Arial" w:cs="Arial"/>
        </w:rPr>
        <w:t>§ 148 zákona o státní službě ve</w:t>
      </w:r>
      <w:r w:rsidR="00FF2880">
        <w:rPr>
          <w:rFonts w:ascii="Arial" w:hAnsi="Arial" w:cs="Arial"/>
        </w:rPr>
        <w:t> </w:t>
      </w:r>
      <w:r w:rsidR="0072769D" w:rsidRPr="002E2C78">
        <w:rPr>
          <w:rFonts w:ascii="Arial" w:hAnsi="Arial" w:cs="Arial"/>
        </w:rPr>
        <w:t xml:space="preserve">spojení s § 6 nařízení vlády č. 304/2014 Sb. a v souladu se služebním předpisem </w:t>
      </w:r>
      <w:r w:rsidR="0072769D" w:rsidRPr="002E2C78">
        <w:rPr>
          <w:rFonts w:ascii="Arial" w:hAnsi="Arial" w:cs="Arial"/>
          <w:color w:val="FF0000"/>
        </w:rPr>
        <w:t>(</w:t>
      </w:r>
      <w:r w:rsidR="0072769D" w:rsidRPr="002E2C78">
        <w:rPr>
          <w:rFonts w:ascii="Arial" w:hAnsi="Arial" w:cs="Arial"/>
          <w:i/>
          <w:color w:val="FF0000"/>
        </w:rPr>
        <w:t>označení a</w:t>
      </w:r>
      <w:r w:rsidR="008F0687" w:rsidRPr="002E2C78">
        <w:rPr>
          <w:rFonts w:ascii="Arial" w:hAnsi="Arial" w:cs="Arial"/>
          <w:i/>
          <w:color w:val="FF0000"/>
        </w:rPr>
        <w:t> </w:t>
      </w:r>
      <w:r w:rsidR="0072769D" w:rsidRPr="002E2C78">
        <w:rPr>
          <w:rFonts w:ascii="Arial" w:hAnsi="Arial" w:cs="Arial"/>
          <w:i/>
          <w:color w:val="FF0000"/>
        </w:rPr>
        <w:t>č.</w:t>
      </w:r>
      <w:r w:rsidR="00CE39CB">
        <w:rPr>
          <w:rFonts w:ascii="Arial" w:hAnsi="Arial" w:cs="Arial"/>
          <w:i/>
          <w:color w:val="FF0000"/>
        </w:rPr>
        <w:t xml:space="preserve"> </w:t>
      </w:r>
      <w:r w:rsidR="0072769D" w:rsidRPr="002E2C78">
        <w:rPr>
          <w:rFonts w:ascii="Arial" w:hAnsi="Arial" w:cs="Arial"/>
          <w:i/>
          <w:color w:val="FF0000"/>
        </w:rPr>
        <w:t>j. služebního předpisu)</w:t>
      </w:r>
      <w:r w:rsidR="00651C73" w:rsidRPr="002E2C78">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77106E" w:rsidRPr="002E2C78">
        <w:rPr>
          <w:rFonts w:ascii="Arial" w:hAnsi="Arial" w:cs="Arial"/>
        </w:rPr>
        <w:t>2</w:t>
      </w:r>
      <w:r w:rsidR="00651C73" w:rsidRPr="002E2C78">
        <w:rPr>
          <w:rFonts w:ascii="Arial" w:hAnsi="Arial" w:cs="Arial"/>
        </w:rPr>
        <w:t xml:space="preserve"> nařízení </w:t>
      </w:r>
      <w:r w:rsidR="00B14FDE" w:rsidRPr="002E2C78">
        <w:rPr>
          <w:rFonts w:ascii="Arial" w:hAnsi="Arial" w:cs="Arial"/>
        </w:rPr>
        <w:t xml:space="preserve">vlády </w:t>
      </w:r>
      <w:r w:rsidR="00651C73" w:rsidRPr="002E2C78">
        <w:rPr>
          <w:rFonts w:ascii="Arial" w:hAnsi="Arial" w:cs="Arial"/>
        </w:rPr>
        <w:t xml:space="preserve">č. 304/2014 Sb. je správní činnost, kterou bude </w:t>
      </w:r>
      <w:r w:rsidRPr="002E2C78">
        <w:rPr>
          <w:rFonts w:ascii="Arial" w:hAnsi="Arial" w:cs="Arial"/>
        </w:rPr>
        <w:t>s</w:t>
      </w:r>
      <w:r w:rsidR="00B14856" w:rsidRPr="002E2C78">
        <w:rPr>
          <w:rFonts w:ascii="Arial" w:hAnsi="Arial" w:cs="Arial"/>
        </w:rPr>
        <w:t xml:space="preserve">tátní </w:t>
      </w:r>
      <w:r w:rsidR="00B14856" w:rsidRPr="002E2C78">
        <w:rPr>
          <w:rFonts w:ascii="Arial" w:hAnsi="Arial" w:cs="Arial"/>
          <w:color w:val="FF0000"/>
        </w:rPr>
        <w:t xml:space="preserve">zaměstnanec/zaměstnankyně </w:t>
      </w:r>
      <w:r w:rsidR="00651C73" w:rsidRPr="002E2C78">
        <w:rPr>
          <w:rFonts w:ascii="Arial" w:hAnsi="Arial" w:cs="Arial"/>
        </w:rPr>
        <w:t xml:space="preserve">vykonávat, zařazena do skupiny </w:t>
      </w:r>
      <w:r w:rsidR="00651C73" w:rsidRPr="002E2C78">
        <w:rPr>
          <w:rFonts w:ascii="Arial" w:hAnsi="Arial" w:cs="Arial"/>
          <w:color w:val="FF0000"/>
        </w:rPr>
        <w:t>(doplňte dle názvu skupiny - např. I. skupina - služba se zvýšenou mírou neuropsychické zátěže nebo jiným možným rizikem ohrožení zdraví nebo života)</w:t>
      </w:r>
      <w:r w:rsidR="00651C73" w:rsidRPr="002E2C78">
        <w:rPr>
          <w:rFonts w:ascii="Arial" w:hAnsi="Arial" w:cs="Arial"/>
        </w:rPr>
        <w:t xml:space="preserve">, </w:t>
      </w:r>
      <w:r w:rsidRPr="002E2C78">
        <w:rPr>
          <w:rFonts w:ascii="Arial" w:hAnsi="Arial" w:cs="Arial"/>
          <w:color w:val="FF0000"/>
        </w:rPr>
        <w:t>státnímu zaměstnanci/s</w:t>
      </w:r>
      <w:r w:rsidR="00B14856" w:rsidRPr="002E2C78">
        <w:rPr>
          <w:rFonts w:ascii="Arial" w:hAnsi="Arial" w:cs="Arial"/>
          <w:color w:val="FF0000"/>
        </w:rPr>
        <w:t xml:space="preserve">tátní zaměstnankyni </w:t>
      </w:r>
      <w:r w:rsidR="00651C73" w:rsidRPr="002E2C78">
        <w:rPr>
          <w:rFonts w:ascii="Arial" w:hAnsi="Arial" w:cs="Arial"/>
        </w:rPr>
        <w:t>se v rámci rozpětí stanoveného § 6 odst.</w:t>
      </w:r>
      <w:r w:rsidR="008C3092" w:rsidRPr="002E2C78">
        <w:rPr>
          <w:rFonts w:ascii="Arial" w:hAnsi="Arial" w:cs="Arial"/>
        </w:rPr>
        <w:t> </w:t>
      </w:r>
      <w:r w:rsidR="00651C73" w:rsidRPr="002E2C78">
        <w:rPr>
          <w:rFonts w:ascii="Arial" w:hAnsi="Arial" w:cs="Arial"/>
        </w:rPr>
        <w:t xml:space="preserve">2 a v návaznosti na přílohu č. </w:t>
      </w:r>
      <w:r w:rsidR="0077106E" w:rsidRPr="002E2C78">
        <w:rPr>
          <w:rFonts w:ascii="Arial" w:hAnsi="Arial" w:cs="Arial"/>
        </w:rPr>
        <w:t>2</w:t>
      </w:r>
      <w:r w:rsidR="00651C73" w:rsidRPr="002E2C78">
        <w:rPr>
          <w:rFonts w:ascii="Arial" w:hAnsi="Arial" w:cs="Arial"/>
        </w:rPr>
        <w:t xml:space="preserve"> nařízení </w:t>
      </w:r>
      <w:r w:rsidR="00B14FDE" w:rsidRPr="002E2C78">
        <w:rPr>
          <w:rFonts w:ascii="Arial" w:hAnsi="Arial" w:cs="Arial"/>
        </w:rPr>
        <w:t xml:space="preserve">vlády </w:t>
      </w:r>
      <w:r w:rsidR="00651C73" w:rsidRPr="002E2C78">
        <w:rPr>
          <w:rFonts w:ascii="Arial" w:hAnsi="Arial" w:cs="Arial"/>
        </w:rPr>
        <w:t xml:space="preserve">č. 304/2014 Sb. určuje </w:t>
      </w:r>
      <w:r w:rsidR="00CE39CB">
        <w:rPr>
          <w:rFonts w:ascii="Arial" w:hAnsi="Arial" w:cs="Arial"/>
        </w:rPr>
        <w:t xml:space="preserve">zvláštní </w:t>
      </w:r>
      <w:r w:rsidR="00651C73" w:rsidRPr="002E2C78">
        <w:rPr>
          <w:rFonts w:ascii="Arial" w:hAnsi="Arial" w:cs="Arial"/>
        </w:rPr>
        <w:t xml:space="preserve">příplatek ve výši </w:t>
      </w:r>
      <w:r w:rsidR="00651C73" w:rsidRPr="002E2C78">
        <w:rPr>
          <w:rFonts w:ascii="Arial" w:hAnsi="Arial" w:cs="Arial"/>
          <w:color w:val="FF0000"/>
        </w:rPr>
        <w:t>X XXX</w:t>
      </w:r>
      <w:r w:rsidR="00651C73" w:rsidRPr="002E2C78">
        <w:rPr>
          <w:rFonts w:ascii="Arial" w:eastAsia="Times New Roman" w:hAnsi="Arial" w:cs="Arial"/>
          <w:color w:val="FF0000"/>
        </w:rPr>
        <w:t> </w:t>
      </w:r>
      <w:r w:rsidR="00651C73" w:rsidRPr="002E2C78">
        <w:rPr>
          <w:rFonts w:ascii="Arial" w:hAnsi="Arial" w:cs="Arial"/>
        </w:rPr>
        <w:t xml:space="preserve"> Kč, a to podle </w:t>
      </w:r>
      <w:r w:rsidR="00651C73" w:rsidRPr="002E2C78">
        <w:rPr>
          <w:rFonts w:ascii="Arial" w:hAnsi="Arial" w:cs="Arial"/>
          <w:color w:val="FF0000"/>
        </w:rPr>
        <w:t xml:space="preserve">(doplňte podle Přílohy č. </w:t>
      </w:r>
      <w:r w:rsidR="0077106E" w:rsidRPr="002E2C78">
        <w:rPr>
          <w:rFonts w:ascii="Arial" w:hAnsi="Arial" w:cs="Arial"/>
          <w:color w:val="FF0000"/>
        </w:rPr>
        <w:t>2</w:t>
      </w:r>
      <w:r w:rsidR="00651C73" w:rsidRPr="002E2C78">
        <w:rPr>
          <w:rFonts w:ascii="Arial" w:hAnsi="Arial" w:cs="Arial"/>
          <w:color w:val="FF0000"/>
        </w:rPr>
        <w:t xml:space="preserve"> – např. intenzity, četnosti</w:t>
      </w:r>
      <w:r w:rsidR="00CE39CB">
        <w:rPr>
          <w:rFonts w:ascii="Arial" w:hAnsi="Arial" w:cs="Arial"/>
          <w:color w:val="FF0000"/>
        </w:rPr>
        <w:t xml:space="preserve">, </w:t>
      </w:r>
      <w:r w:rsidR="00651C73" w:rsidRPr="002E2C78">
        <w:rPr>
          <w:rFonts w:ascii="Arial" w:hAnsi="Arial" w:cs="Arial"/>
          <w:color w:val="FF0000"/>
        </w:rPr>
        <w:t>apod</w:t>
      </w:r>
      <w:r w:rsidR="00CE39CB">
        <w:rPr>
          <w:rFonts w:ascii="Arial" w:hAnsi="Arial" w:cs="Arial"/>
          <w:color w:val="FF0000"/>
        </w:rPr>
        <w:t>.</w:t>
      </w:r>
      <w:r w:rsidR="00651C73" w:rsidRPr="002E2C78">
        <w:rPr>
          <w:rFonts w:ascii="Arial" w:hAnsi="Arial" w:cs="Arial"/>
        </w:rPr>
        <w:t>).</w:t>
      </w:r>
    </w:p>
    <w:p w14:paraId="7F243C44" w14:textId="77777777" w:rsidR="00651C73" w:rsidRPr="00EF49A0" w:rsidRDefault="00651C73" w:rsidP="00651C73">
      <w:pPr>
        <w:spacing w:after="0" w:line="240" w:lineRule="auto"/>
        <w:ind w:firstLine="709"/>
        <w:contextualSpacing/>
        <w:jc w:val="both"/>
        <w:rPr>
          <w:rFonts w:ascii="Arial" w:hAnsi="Arial" w:cs="Arial"/>
        </w:rPr>
      </w:pPr>
    </w:p>
    <w:p w14:paraId="2C28EBC0" w14:textId="77777777" w:rsidR="00651C73" w:rsidRPr="00EF49A0" w:rsidRDefault="00651C73" w:rsidP="00834B9B">
      <w:pPr>
        <w:spacing w:after="0" w:line="240" w:lineRule="auto"/>
        <w:contextualSpacing/>
        <w:jc w:val="both"/>
        <w:rPr>
          <w:rFonts w:ascii="Arial" w:eastAsia="Times New Roman" w:hAnsi="Arial" w:cs="Arial"/>
        </w:rPr>
      </w:pPr>
      <w:r w:rsidRPr="00EF49A0">
        <w:rPr>
          <w:rFonts w:ascii="Arial" w:eastAsia="Times New Roman" w:hAnsi="Arial" w:cs="Arial"/>
        </w:rPr>
        <w:t xml:space="preserve">Na základě výše uvedených kritérií se tedy </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tátnímu zaměstnanci/</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 zaměstnankyni</w:t>
      </w:r>
      <w:r w:rsidRPr="00EF49A0">
        <w:rPr>
          <w:rFonts w:ascii="Arial" w:eastAsia="Times New Roman" w:hAnsi="Arial" w:cs="Arial"/>
          <w:color w:val="FF0000"/>
        </w:rPr>
        <w:t xml:space="preserve"> </w:t>
      </w:r>
      <w:r w:rsidRPr="00EF49A0">
        <w:rPr>
          <w:rFonts w:ascii="Arial" w:eastAsia="Times New Roman" w:hAnsi="Arial" w:cs="Arial"/>
        </w:rPr>
        <w:t xml:space="preserve">určuje </w:t>
      </w:r>
      <w:r w:rsidR="00A610D4" w:rsidRPr="00EF49A0">
        <w:rPr>
          <w:rFonts w:ascii="Arial" w:eastAsia="Times New Roman" w:hAnsi="Arial" w:cs="Arial"/>
        </w:rPr>
        <w:t xml:space="preserve">s účinností ode dne </w:t>
      </w:r>
      <w:r w:rsidR="00A610D4" w:rsidRPr="00EF49A0">
        <w:rPr>
          <w:rFonts w:ascii="Arial" w:hAnsi="Arial" w:cs="Arial"/>
          <w:color w:val="FF0000"/>
        </w:rPr>
        <w:t xml:space="preserve">X. měsíc </w:t>
      </w:r>
      <w:r w:rsidR="00A610D4" w:rsidRPr="00EF49A0">
        <w:rPr>
          <w:rFonts w:ascii="Arial" w:hAnsi="Arial" w:cs="Arial"/>
        </w:rPr>
        <w:t>20</w:t>
      </w:r>
      <w:r w:rsidR="00A610D4" w:rsidRPr="00EF49A0">
        <w:rPr>
          <w:rFonts w:ascii="Arial" w:hAnsi="Arial" w:cs="Arial"/>
          <w:color w:val="FF0000"/>
        </w:rPr>
        <w:t>XX</w:t>
      </w:r>
      <w:r w:rsidR="00A610D4" w:rsidRPr="00EF49A0">
        <w:rPr>
          <w:rFonts w:ascii="Arial" w:eastAsia="Times New Roman" w:hAnsi="Arial" w:cs="Arial"/>
        </w:rPr>
        <w:t xml:space="preserve"> </w:t>
      </w:r>
      <w:r w:rsidRPr="00EF49A0">
        <w:rPr>
          <w:rFonts w:ascii="Arial" w:eastAsia="Times New Roman" w:hAnsi="Arial" w:cs="Arial"/>
        </w:rPr>
        <w:t xml:space="preserve">plat v celkové výši </w:t>
      </w:r>
      <w:r w:rsidRPr="00EF49A0">
        <w:rPr>
          <w:rFonts w:ascii="Arial" w:eastAsia="Times New Roman" w:hAnsi="Arial" w:cs="Arial"/>
          <w:color w:val="FF0000"/>
        </w:rPr>
        <w:t>X</w:t>
      </w:r>
      <w:r w:rsidRPr="00EF49A0">
        <w:rPr>
          <w:rFonts w:ascii="Arial" w:hAnsi="Arial" w:cs="Arial"/>
          <w:color w:val="FF0000"/>
        </w:rPr>
        <w:t>X XXX</w:t>
      </w:r>
      <w:r w:rsidRPr="00EF49A0">
        <w:rPr>
          <w:rFonts w:ascii="Arial" w:eastAsia="Times New Roman" w:hAnsi="Arial" w:cs="Arial"/>
          <w:color w:val="FF0000"/>
        </w:rPr>
        <w:t> </w:t>
      </w:r>
      <w:r w:rsidRPr="00EF49A0">
        <w:rPr>
          <w:rFonts w:ascii="Arial" w:eastAsia="Times New Roman" w:hAnsi="Arial" w:cs="Arial"/>
        </w:rPr>
        <w:t>Kč.</w:t>
      </w:r>
    </w:p>
    <w:p w14:paraId="38E8DFB8" w14:textId="77777777" w:rsidR="00134648" w:rsidRPr="00EF49A0" w:rsidRDefault="00134648" w:rsidP="00834B9B">
      <w:pPr>
        <w:spacing w:after="0" w:line="240" w:lineRule="auto"/>
        <w:contextualSpacing/>
        <w:jc w:val="both"/>
        <w:rPr>
          <w:rFonts w:ascii="Arial" w:eastAsia="Times New Roman" w:hAnsi="Arial" w:cs="Arial"/>
        </w:rPr>
      </w:pPr>
    </w:p>
    <w:p w14:paraId="58DB6DCF" w14:textId="77777777" w:rsidR="00651C73" w:rsidRPr="00EF49A0" w:rsidRDefault="00651C73" w:rsidP="00CD3A86">
      <w:pPr>
        <w:tabs>
          <w:tab w:val="left" w:pos="993"/>
        </w:tabs>
        <w:overflowPunct w:val="0"/>
        <w:adjustRightInd w:val="0"/>
        <w:spacing w:after="120" w:line="240" w:lineRule="auto"/>
        <w:jc w:val="center"/>
        <w:rPr>
          <w:rFonts w:ascii="Arial" w:eastAsia="Times New Roman" w:hAnsi="Arial" w:cs="Arial"/>
          <w:b/>
          <w:lang w:eastAsia="cs-CZ"/>
        </w:rPr>
      </w:pPr>
      <w:r w:rsidRPr="00EF49A0">
        <w:rPr>
          <w:rFonts w:ascii="Arial" w:eastAsia="Times New Roman" w:hAnsi="Arial" w:cs="Arial"/>
          <w:b/>
          <w:lang w:eastAsia="cs-CZ"/>
        </w:rPr>
        <w:t>P o u č e n í:</w:t>
      </w:r>
    </w:p>
    <w:p w14:paraId="7510817A" w14:textId="77777777" w:rsidR="00A610D4" w:rsidRPr="00EF49A0" w:rsidRDefault="00B14856" w:rsidP="00834B9B">
      <w:pPr>
        <w:overflowPunct w:val="0"/>
        <w:adjustRightInd w:val="0"/>
        <w:spacing w:after="0" w:line="240" w:lineRule="auto"/>
        <w:jc w:val="both"/>
        <w:rPr>
          <w:rFonts w:ascii="Arial" w:hAnsi="Arial" w:cs="Arial"/>
          <w:color w:val="FF0000"/>
        </w:rPr>
      </w:pPr>
      <w:r w:rsidRPr="00EF49A0">
        <w:rPr>
          <w:rFonts w:ascii="Arial" w:eastAsia="Times New Roman" w:hAnsi="Arial" w:cs="Arial"/>
          <w:lang w:eastAsia="cs-CZ"/>
        </w:rPr>
        <w:t>Proti tomuto rozhodnutí lze podle § 81 a n</w:t>
      </w:r>
      <w:r w:rsidR="00A610D4" w:rsidRPr="00EF49A0">
        <w:rPr>
          <w:rFonts w:ascii="Arial" w:eastAsia="Times New Roman" w:hAnsi="Arial" w:cs="Arial"/>
          <w:lang w:eastAsia="cs-CZ"/>
        </w:rPr>
        <w:t>ásl</w:t>
      </w:r>
      <w:r w:rsidRPr="00EF49A0">
        <w:rPr>
          <w:rFonts w:ascii="Arial" w:eastAsia="Times New Roman" w:hAnsi="Arial" w:cs="Arial"/>
          <w:lang w:eastAsia="cs-CZ"/>
        </w:rPr>
        <w:t>. zákona č. 500/2004 Sb., správní řád, ve znění pozdějších předpisů</w:t>
      </w:r>
      <w:r w:rsidR="00A610D4" w:rsidRPr="00EF49A0">
        <w:rPr>
          <w:rFonts w:ascii="Arial" w:eastAsia="Times New Roman" w:hAnsi="Arial" w:cs="Arial"/>
          <w:lang w:eastAsia="cs-CZ"/>
        </w:rPr>
        <w:t>,</w:t>
      </w:r>
      <w:r w:rsidRPr="00EF49A0">
        <w:rPr>
          <w:rFonts w:ascii="Arial" w:eastAsia="Times New Roman" w:hAnsi="Arial" w:cs="Arial"/>
          <w:lang w:eastAsia="cs-CZ"/>
        </w:rPr>
        <w:t xml:space="preserve"> podat odvolání u </w:t>
      </w:r>
      <w:r w:rsidRPr="00EF49A0">
        <w:rPr>
          <w:rFonts w:ascii="Arial" w:eastAsia="Times New Roman" w:hAnsi="Arial" w:cs="Arial"/>
          <w:i/>
          <w:color w:val="FF0000"/>
          <w:lang w:eastAsia="cs-CZ"/>
        </w:rPr>
        <w:t>(označení služebního orgánu, který napadené rozhodnutí vydal)</w:t>
      </w:r>
      <w:r w:rsidRPr="00EF49A0">
        <w:rPr>
          <w:rFonts w:ascii="Arial" w:eastAsia="Times New Roman" w:hAnsi="Arial" w:cs="Arial"/>
          <w:lang w:eastAsia="cs-CZ"/>
        </w:rPr>
        <w:t xml:space="preserve">, a to do 15 dnů ode dne jeho oznámení. Odvolacím orgánem je </w:t>
      </w:r>
      <w:r w:rsidR="00A610D4" w:rsidRPr="00EF49A0">
        <w:rPr>
          <w:rFonts w:ascii="Arial" w:eastAsia="Times New Roman" w:hAnsi="Arial" w:cs="Arial"/>
          <w:i/>
          <w:color w:val="FF0000"/>
          <w:lang w:eastAsia="cs-CZ"/>
        </w:rPr>
        <w:t>(označení nadřízeného služebního orgánu)</w:t>
      </w:r>
      <w:r w:rsidR="008027A4" w:rsidRPr="008027A4">
        <w:rPr>
          <w:rFonts w:ascii="Arial" w:eastAsia="Times New Roman" w:hAnsi="Arial" w:cs="Arial"/>
          <w:lang w:eastAsia="cs-CZ"/>
        </w:rPr>
        <w:t>,</w:t>
      </w:r>
      <w:r w:rsidRPr="00EF49A0">
        <w:rPr>
          <w:rFonts w:ascii="Arial" w:eastAsia="Times New Roman" w:hAnsi="Arial" w:cs="Arial"/>
          <w:lang w:eastAsia="cs-CZ"/>
        </w:rPr>
        <w:t xml:space="preserve"> jako nadřízený služební orgán podle § 162 odst. 4 </w:t>
      </w:r>
      <w:r w:rsidR="00A610D4" w:rsidRPr="00EF49A0">
        <w:rPr>
          <w:rFonts w:ascii="Arial" w:eastAsia="Times New Roman" w:hAnsi="Arial" w:cs="Arial"/>
          <w:lang w:eastAsia="cs-CZ"/>
        </w:rPr>
        <w:t>písm. </w:t>
      </w:r>
      <w:r w:rsidR="00A610D4" w:rsidRPr="00EF49A0">
        <w:rPr>
          <w:rFonts w:ascii="Arial" w:eastAsia="Times New Roman" w:hAnsi="Arial" w:cs="Arial"/>
          <w:color w:val="FF0000"/>
          <w:lang w:eastAsia="cs-CZ"/>
        </w:rPr>
        <w:t>x</w:t>
      </w:r>
      <w:r w:rsidR="00A610D4" w:rsidRPr="00EF49A0">
        <w:rPr>
          <w:rFonts w:ascii="Arial" w:eastAsia="Times New Roman" w:hAnsi="Arial" w:cs="Arial"/>
          <w:lang w:eastAsia="cs-CZ"/>
        </w:rPr>
        <w:t>)</w:t>
      </w:r>
      <w:r w:rsidR="00A610D4" w:rsidRPr="00EF49A0">
        <w:rPr>
          <w:rFonts w:ascii="Arial" w:eastAsia="Times New Roman" w:hAnsi="Arial" w:cs="Arial"/>
          <w:color w:val="FF0000"/>
          <w:lang w:eastAsia="cs-CZ"/>
        </w:rPr>
        <w:t xml:space="preserve"> </w:t>
      </w:r>
      <w:r w:rsidRPr="00EF49A0">
        <w:rPr>
          <w:rFonts w:ascii="Arial" w:eastAsia="Times New Roman" w:hAnsi="Arial" w:cs="Arial"/>
          <w:lang w:eastAsia="cs-CZ"/>
        </w:rPr>
        <w:lastRenderedPageBreak/>
        <w:t>zákona o státní službě. Odvolání proti tomuto rozhodnutí nemá v souladu s § 168 odst. 2 zákona o státní službě odkladný účinek.</w:t>
      </w:r>
    </w:p>
    <w:p w14:paraId="15441903" w14:textId="77777777" w:rsidR="00A610D4" w:rsidRPr="00EF49A0" w:rsidRDefault="00A610D4" w:rsidP="00834B9B">
      <w:pPr>
        <w:overflowPunct w:val="0"/>
        <w:adjustRightInd w:val="0"/>
        <w:spacing w:after="0" w:line="240" w:lineRule="auto"/>
        <w:jc w:val="both"/>
        <w:rPr>
          <w:rFonts w:ascii="Arial" w:hAnsi="Arial" w:cs="Arial"/>
          <w:color w:val="FF0000"/>
        </w:rPr>
      </w:pPr>
    </w:p>
    <w:p w14:paraId="70804CF2" w14:textId="77777777" w:rsidR="00A610D4" w:rsidRPr="00EF49A0" w:rsidRDefault="00A610D4" w:rsidP="00834B9B">
      <w:pPr>
        <w:overflowPunct w:val="0"/>
        <w:adjustRightInd w:val="0"/>
        <w:spacing w:after="0" w:line="240" w:lineRule="auto"/>
        <w:jc w:val="both"/>
        <w:rPr>
          <w:rFonts w:ascii="Arial" w:hAnsi="Arial" w:cs="Arial"/>
          <w:color w:val="FF0000"/>
        </w:rPr>
      </w:pPr>
    </w:p>
    <w:p w14:paraId="0514DD59" w14:textId="77777777" w:rsidR="00A610D4" w:rsidRPr="00EF49A0" w:rsidRDefault="00A610D4" w:rsidP="00CD3A86">
      <w:pPr>
        <w:overflowPunct w:val="0"/>
        <w:adjustRightInd w:val="0"/>
        <w:spacing w:after="0" w:line="240" w:lineRule="auto"/>
        <w:jc w:val="both"/>
        <w:rPr>
          <w:rFonts w:ascii="Arial" w:hAnsi="Arial" w:cs="Arial"/>
          <w:color w:val="FF0000"/>
        </w:rPr>
      </w:pPr>
    </w:p>
    <w:p w14:paraId="0C7C5582" w14:textId="77777777" w:rsidR="008027A4" w:rsidRDefault="0085764B" w:rsidP="0085764B">
      <w:pPr>
        <w:tabs>
          <w:tab w:val="center" w:pos="7088"/>
        </w:tabs>
        <w:spacing w:line="240" w:lineRule="auto"/>
        <w:contextualSpacing/>
        <w:jc w:val="both"/>
        <w:rPr>
          <w:rFonts w:ascii="Arial" w:hAnsi="Arial" w:cs="Arial"/>
          <w:color w:val="FF0000"/>
        </w:rPr>
      </w:pPr>
      <w:r>
        <w:rPr>
          <w:rFonts w:ascii="Arial" w:hAnsi="Arial" w:cs="Arial"/>
        </w:rPr>
        <w:tab/>
      </w:r>
      <w:r w:rsidR="008027A4" w:rsidRPr="00E843C0">
        <w:rPr>
          <w:rFonts w:ascii="Arial" w:hAnsi="Arial" w:cs="Arial"/>
          <w:color w:val="FF0000"/>
        </w:rPr>
        <w:t xml:space="preserve">Titul </w:t>
      </w:r>
      <w:r w:rsidR="00651C73" w:rsidRPr="00EF49A0">
        <w:rPr>
          <w:rFonts w:ascii="Arial" w:hAnsi="Arial" w:cs="Arial"/>
          <w:color w:val="FF0000"/>
        </w:rPr>
        <w:t xml:space="preserve">Jméno </w:t>
      </w:r>
      <w:r w:rsidR="008027A4">
        <w:rPr>
          <w:rFonts w:ascii="Arial" w:hAnsi="Arial" w:cs="Arial"/>
          <w:color w:val="FF0000"/>
        </w:rPr>
        <w:t>P</w:t>
      </w:r>
      <w:r w:rsidR="00651C73" w:rsidRPr="00EF49A0">
        <w:rPr>
          <w:rFonts w:ascii="Arial" w:hAnsi="Arial" w:cs="Arial"/>
          <w:color w:val="FF0000"/>
        </w:rPr>
        <w:t>říjmení</w:t>
      </w:r>
    </w:p>
    <w:p w14:paraId="18E91C38" w14:textId="77777777" w:rsidR="00651C73"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funkce a podpis</w:t>
      </w:r>
    </w:p>
    <w:p w14:paraId="41EC4877" w14:textId="77777777" w:rsidR="008027A4" w:rsidRPr="00EF49A0" w:rsidRDefault="0085764B" w:rsidP="00240805">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oprávněné úřední osoby</w:t>
      </w:r>
    </w:p>
    <w:p w14:paraId="20A4D8F2" w14:textId="77777777" w:rsidR="00EE496C"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(služebního orgánu)</w:t>
      </w:r>
      <w:r w:rsidR="00651C73" w:rsidRPr="00EF49A0">
        <w:rPr>
          <w:rStyle w:val="Znakapoznpodarou"/>
          <w:rFonts w:ascii="Arial" w:hAnsi="Arial" w:cs="Arial"/>
          <w:color w:val="FF0000"/>
        </w:rPr>
        <w:footnoteReference w:id="11"/>
      </w:r>
    </w:p>
    <w:p w14:paraId="6F237BFA" w14:textId="77777777" w:rsidR="00A610D4" w:rsidRPr="00EF49A0" w:rsidRDefault="00A610D4" w:rsidP="00651C73">
      <w:pPr>
        <w:spacing w:line="240" w:lineRule="auto"/>
        <w:contextualSpacing/>
        <w:jc w:val="both"/>
        <w:rPr>
          <w:rFonts w:ascii="Arial" w:hAnsi="Arial" w:cs="Arial"/>
          <w:color w:val="FF0000"/>
        </w:rPr>
      </w:pPr>
    </w:p>
    <w:p w14:paraId="3F580B46" w14:textId="77777777" w:rsidR="00A610D4" w:rsidRPr="00EF49A0" w:rsidRDefault="00A610D4" w:rsidP="00A610D4">
      <w:pPr>
        <w:spacing w:line="240" w:lineRule="auto"/>
        <w:contextualSpacing/>
        <w:jc w:val="center"/>
        <w:rPr>
          <w:rFonts w:ascii="Arial" w:hAnsi="Arial" w:cs="Arial"/>
        </w:rPr>
      </w:pPr>
      <w:r w:rsidRPr="00EF49A0">
        <w:rPr>
          <w:rFonts w:ascii="Arial" w:hAnsi="Arial" w:cs="Arial"/>
          <w:color w:val="FF0000"/>
        </w:rPr>
        <w:t>Otisk úředního razítka</w:t>
      </w:r>
    </w:p>
    <w:p w14:paraId="2FB5542C" w14:textId="77777777" w:rsidR="00A610D4" w:rsidRPr="00EF49A0" w:rsidRDefault="00A610D4" w:rsidP="00651C73">
      <w:pPr>
        <w:spacing w:line="240" w:lineRule="auto"/>
        <w:contextualSpacing/>
        <w:jc w:val="both"/>
        <w:rPr>
          <w:rFonts w:ascii="Arial" w:hAnsi="Arial" w:cs="Arial"/>
          <w:color w:val="FF0000"/>
        </w:rPr>
      </w:pPr>
    </w:p>
    <w:sectPr w:rsidR="00A610D4" w:rsidRPr="00EF49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7BB96" w14:textId="77777777" w:rsidR="00BB26A8" w:rsidRDefault="00BB26A8" w:rsidP="006568C4">
      <w:pPr>
        <w:spacing w:after="0" w:line="240" w:lineRule="auto"/>
      </w:pPr>
      <w:r>
        <w:separator/>
      </w:r>
    </w:p>
  </w:endnote>
  <w:endnote w:type="continuationSeparator" w:id="0">
    <w:p w14:paraId="41DDCABA" w14:textId="77777777" w:rsidR="00BB26A8" w:rsidRDefault="00BB26A8" w:rsidP="00656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063748"/>
      <w:docPartObj>
        <w:docPartGallery w:val="Page Numbers (Bottom of Page)"/>
        <w:docPartUnique/>
      </w:docPartObj>
    </w:sdtPr>
    <w:sdtEndPr/>
    <w:sdtContent>
      <w:p w14:paraId="0D094B56" w14:textId="77777777" w:rsidR="004A28D7" w:rsidRDefault="004A28D7">
        <w:pPr>
          <w:pStyle w:val="Zpat"/>
          <w:jc w:val="center"/>
        </w:pPr>
        <w:r>
          <w:fldChar w:fldCharType="begin"/>
        </w:r>
        <w:r>
          <w:instrText>PAGE   \* MERGEFORMAT</w:instrText>
        </w:r>
        <w:r>
          <w:fldChar w:fldCharType="separate"/>
        </w:r>
        <w:r w:rsidR="00393D21">
          <w:rPr>
            <w:noProof/>
          </w:rPr>
          <w:t>8</w:t>
        </w:r>
        <w:r>
          <w:fldChar w:fldCharType="end"/>
        </w:r>
      </w:p>
    </w:sdtContent>
  </w:sdt>
  <w:p w14:paraId="389BCCBA" w14:textId="77777777" w:rsidR="004A28D7" w:rsidRDefault="004A28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BB645" w14:textId="77777777" w:rsidR="00BB26A8" w:rsidRDefault="00BB26A8" w:rsidP="006568C4">
      <w:pPr>
        <w:spacing w:after="0" w:line="240" w:lineRule="auto"/>
      </w:pPr>
      <w:r>
        <w:separator/>
      </w:r>
    </w:p>
  </w:footnote>
  <w:footnote w:type="continuationSeparator" w:id="0">
    <w:p w14:paraId="18E672AE" w14:textId="77777777" w:rsidR="00BB26A8" w:rsidRDefault="00BB26A8" w:rsidP="006568C4">
      <w:pPr>
        <w:spacing w:after="0" w:line="240" w:lineRule="auto"/>
      </w:pPr>
      <w:r>
        <w:continuationSeparator/>
      </w:r>
    </w:p>
  </w:footnote>
  <w:footnote w:id="1">
    <w:p w14:paraId="6B128FDC" w14:textId="77777777" w:rsidR="00FA0135" w:rsidRPr="006722EF" w:rsidRDefault="00FA0135" w:rsidP="00473E95">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4225DDA3" w14:textId="77777777" w:rsidR="0013102F" w:rsidRDefault="0013102F" w:rsidP="00473E95">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473E95">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41B493A7" w14:textId="4F05AC13" w:rsidR="00FA0135" w:rsidRPr="00401198" w:rsidRDefault="00FA0135" w:rsidP="00473E95">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w:t>
      </w:r>
      <w:r w:rsidR="00E41232" w:rsidRPr="00401198">
        <w:rPr>
          <w:rFonts w:ascii="Arial" w:hAnsi="Arial" w:cs="Arial"/>
          <w:color w:val="FF0000"/>
          <w:sz w:val="18"/>
          <w:szCs w:val="18"/>
        </w:rPr>
        <w:t>Podle § 2 odst. 2 písm. a) nařízení vlády č. 92/2015 Sb.</w:t>
      </w:r>
      <w:r w:rsidR="00E41232">
        <w:rPr>
          <w:rFonts w:ascii="Arial" w:hAnsi="Arial" w:cs="Arial"/>
          <w:color w:val="FF0000"/>
          <w:sz w:val="18"/>
          <w:szCs w:val="18"/>
        </w:rPr>
        <w:t>,</w:t>
      </w:r>
      <w:r w:rsidR="00E41232" w:rsidRPr="00401198">
        <w:rPr>
          <w:rFonts w:ascii="Arial" w:hAnsi="Arial" w:cs="Arial"/>
          <w:color w:val="FF0000"/>
          <w:sz w:val="18"/>
          <w:szCs w:val="18"/>
        </w:rPr>
        <w:t xml:space="preserve">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sidR="00E41232">
        <w:rPr>
          <w:rFonts w:ascii="Arial" w:hAnsi="Arial" w:cs="Arial"/>
          <w:color w:val="FF0000"/>
          <w:sz w:val="18"/>
          <w:szCs w:val="18"/>
        </w:rPr>
        <w:t xml:space="preserve">„řadových“ zaměstnanců, pokud služební místo nenese speciální označení (např. kontrolor, inspektor, apod.), </w:t>
      </w:r>
      <w:r w:rsidR="00E41232" w:rsidRPr="00401198">
        <w:rPr>
          <w:rFonts w:ascii="Arial" w:hAnsi="Arial" w:cs="Arial"/>
          <w:color w:val="FF0000"/>
          <w:sz w:val="18"/>
          <w:szCs w:val="18"/>
        </w:rPr>
        <w:t xml:space="preserve">se jako vhodné jeví označení </w:t>
      </w:r>
      <w:r w:rsidR="00E41232">
        <w:rPr>
          <w:rFonts w:ascii="Arial" w:hAnsi="Arial" w:cs="Arial"/>
          <w:color w:val="FF0000"/>
          <w:sz w:val="18"/>
          <w:szCs w:val="18"/>
        </w:rPr>
        <w:t xml:space="preserve">pomocí </w:t>
      </w:r>
      <w:r w:rsidR="00E41232" w:rsidRPr="00401198">
        <w:rPr>
          <w:rFonts w:ascii="Arial" w:hAnsi="Arial" w:cs="Arial"/>
          <w:color w:val="FF0000"/>
          <w:sz w:val="18"/>
          <w:szCs w:val="18"/>
        </w:rPr>
        <w:t>identifikátor</w:t>
      </w:r>
      <w:r w:rsidR="00E41232">
        <w:rPr>
          <w:rFonts w:ascii="Arial" w:hAnsi="Arial" w:cs="Arial"/>
          <w:color w:val="FF0000"/>
          <w:sz w:val="18"/>
          <w:szCs w:val="18"/>
        </w:rPr>
        <w:t>u</w:t>
      </w:r>
      <w:r w:rsidR="00E41232" w:rsidRPr="00401198">
        <w:rPr>
          <w:rFonts w:ascii="Arial" w:hAnsi="Arial" w:cs="Arial"/>
          <w:color w:val="FF0000"/>
          <w:sz w:val="18"/>
          <w:szCs w:val="18"/>
        </w:rPr>
        <w:t xml:space="preserve"> služebního místa uveden</w:t>
      </w:r>
      <w:r w:rsidR="00E41232">
        <w:rPr>
          <w:rFonts w:ascii="Arial" w:hAnsi="Arial" w:cs="Arial"/>
          <w:color w:val="FF0000"/>
          <w:sz w:val="18"/>
          <w:szCs w:val="18"/>
        </w:rPr>
        <w:t>ého</w:t>
      </w:r>
      <w:r w:rsidR="00E41232" w:rsidRPr="00401198">
        <w:rPr>
          <w:rFonts w:ascii="Arial" w:hAnsi="Arial" w:cs="Arial"/>
          <w:color w:val="FF0000"/>
          <w:sz w:val="18"/>
          <w:szCs w:val="18"/>
        </w:rPr>
        <w:t xml:space="preserve"> ve vnitřní systemizaci správního úřadu (např. číselné označení služebního místa, pokud je takto služební místo ve vnitřní systemizaci označeno)</w:t>
      </w:r>
      <w:r w:rsidR="00E41232">
        <w:rPr>
          <w:rFonts w:ascii="Arial" w:hAnsi="Arial" w:cs="Arial"/>
          <w:color w:val="FF0000"/>
          <w:sz w:val="18"/>
          <w:szCs w:val="18"/>
        </w:rPr>
        <w:t>, podle obvykle užívaného označení služebního místa na služebním úřadu</w:t>
      </w:r>
      <w:r w:rsidR="00E41232" w:rsidRPr="00401198">
        <w:rPr>
          <w:rFonts w:ascii="Arial" w:hAnsi="Arial" w:cs="Arial"/>
          <w:color w:val="FF0000"/>
          <w:sz w:val="18"/>
          <w:szCs w:val="18"/>
        </w:rPr>
        <w:t xml:space="preserve"> s uvedením názvu konkrétního organizačního útvaru </w:t>
      </w:r>
      <w:r w:rsidR="00E41232">
        <w:rPr>
          <w:rFonts w:ascii="Arial" w:hAnsi="Arial" w:cs="Arial"/>
          <w:color w:val="FF0000"/>
          <w:sz w:val="18"/>
          <w:szCs w:val="18"/>
        </w:rPr>
        <w:t xml:space="preserve">na nejnižším článku organizace </w:t>
      </w:r>
      <w:r w:rsidR="00E41232" w:rsidRPr="00401198">
        <w:rPr>
          <w:rFonts w:ascii="Arial" w:hAnsi="Arial" w:cs="Arial"/>
          <w:color w:val="FF0000"/>
          <w:sz w:val="18"/>
          <w:szCs w:val="18"/>
        </w:rPr>
        <w:t>správního úřadu</w:t>
      </w:r>
      <w:r w:rsidR="00E41232">
        <w:rPr>
          <w:rFonts w:ascii="Arial" w:hAnsi="Arial" w:cs="Arial"/>
          <w:color w:val="FF0000"/>
          <w:sz w:val="18"/>
          <w:szCs w:val="18"/>
        </w:rPr>
        <w:t xml:space="preserve"> (</w:t>
      </w:r>
      <w:r w:rsidR="00E41232" w:rsidRPr="00401198">
        <w:rPr>
          <w:rFonts w:ascii="Arial" w:hAnsi="Arial" w:cs="Arial"/>
          <w:color w:val="FF0000"/>
          <w:sz w:val="18"/>
          <w:szCs w:val="18"/>
        </w:rPr>
        <w:t xml:space="preserve">oddělení), </w:t>
      </w:r>
      <w:r w:rsidR="00E41232">
        <w:rPr>
          <w:rFonts w:ascii="Arial" w:hAnsi="Arial" w:cs="Arial"/>
          <w:color w:val="FF0000"/>
          <w:sz w:val="18"/>
          <w:szCs w:val="18"/>
        </w:rPr>
        <w:t>v rámci něhož bude žadatel zařazen</w:t>
      </w:r>
      <w:r w:rsidRPr="00401198">
        <w:rPr>
          <w:rFonts w:ascii="Arial" w:hAnsi="Arial" w:cs="Arial"/>
          <w:color w:val="FF0000"/>
          <w:sz w:val="18"/>
          <w:szCs w:val="18"/>
        </w:rPr>
        <w:t>.</w:t>
      </w:r>
    </w:p>
  </w:footnote>
  <w:footnote w:id="4">
    <w:p w14:paraId="1767315F" w14:textId="77777777" w:rsidR="007F2B9E" w:rsidRPr="00FC0FA0" w:rsidRDefault="007F2B9E" w:rsidP="007F2B9E">
      <w:pPr>
        <w:pStyle w:val="Textpoznpodarou"/>
        <w:spacing w:after="120"/>
        <w:ind w:left="142" w:hanging="142"/>
        <w:jc w:val="both"/>
        <w:rPr>
          <w:rFonts w:ascii="Arial" w:hAnsi="Arial" w:cs="Arial"/>
          <w:sz w:val="18"/>
          <w:szCs w:val="18"/>
        </w:rPr>
      </w:pPr>
      <w:r w:rsidRPr="00FC0FA0">
        <w:rPr>
          <w:rStyle w:val="Znakapoznpodarou"/>
          <w:rFonts w:ascii="Arial" w:hAnsi="Arial" w:cs="Arial"/>
          <w:color w:val="FF0000"/>
          <w:sz w:val="18"/>
          <w:szCs w:val="18"/>
        </w:rPr>
        <w:footnoteRef/>
      </w:r>
      <w:r w:rsidRPr="00FC0FA0">
        <w:rPr>
          <w:rFonts w:ascii="Arial" w:hAnsi="Arial" w:cs="Arial"/>
          <w:color w:val="FF0000"/>
          <w:sz w:val="18"/>
          <w:szCs w:val="18"/>
        </w:rPr>
        <w:t xml:space="preserve"> Je-li den účinnosti zařazení na služební místo dnem pracovního klidu, je třeba stanovit jako den nástupu do služby na služebním místě nejbližší následující pracovní den – to se projeví též v odůvodnění rozhodnutí.</w:t>
      </w:r>
    </w:p>
  </w:footnote>
  <w:footnote w:id="5">
    <w:p w14:paraId="4791348D" w14:textId="77777777" w:rsidR="00FA0135" w:rsidRPr="00FC60F6" w:rsidRDefault="00FA0135" w:rsidP="00473E95">
      <w:pPr>
        <w:pStyle w:val="Textpoznpodarou"/>
        <w:spacing w:after="120"/>
        <w:ind w:left="142" w:hanging="142"/>
        <w:jc w:val="both"/>
        <w:rPr>
          <w:rFonts w:ascii="Arial" w:hAnsi="Arial" w:cs="Arial"/>
          <w:color w:val="FF0000"/>
          <w:sz w:val="18"/>
          <w:szCs w:val="18"/>
        </w:rPr>
      </w:pPr>
      <w:r w:rsidRPr="00FC60F6">
        <w:rPr>
          <w:rStyle w:val="Znakapoznpodarou"/>
          <w:color w:val="FF0000"/>
        </w:rPr>
        <w:footnoteRef/>
      </w:r>
      <w:r w:rsidRPr="00FC60F6">
        <w:rPr>
          <w:color w:val="FF0000"/>
        </w:rPr>
        <w:t xml:space="preserve"> </w:t>
      </w:r>
      <w:r w:rsidRPr="00B84D87">
        <w:rPr>
          <w:rFonts w:ascii="Arial" w:hAnsi="Arial" w:cs="Arial"/>
          <w:color w:val="FF0000"/>
          <w:sz w:val="18"/>
          <w:szCs w:val="18"/>
        </w:rPr>
        <w:t xml:space="preserve">Ačkoli § 30 odst. 2 písm. g) zákona o státní službě stanoví tuto náležitost pouze pro rozhodnutí o </w:t>
      </w:r>
      <w:r w:rsidR="00D1323D">
        <w:rPr>
          <w:rFonts w:ascii="Arial" w:hAnsi="Arial" w:cs="Arial"/>
          <w:color w:val="FF0000"/>
          <w:sz w:val="18"/>
          <w:szCs w:val="18"/>
        </w:rPr>
        <w:t>zařazení</w:t>
      </w:r>
      <w:r w:rsidRPr="00B84D87">
        <w:rPr>
          <w:rFonts w:ascii="Arial" w:hAnsi="Arial" w:cs="Arial"/>
          <w:color w:val="FF0000"/>
          <w:sz w:val="18"/>
          <w:szCs w:val="18"/>
        </w:rPr>
        <w:t xml:space="preserve"> státního zaměstnance, který doposud vykonává službu ve služebním poměru na dobu určitou, jeví se z hlediska principu právní jistoty jako vhodné, uvést údaj o době trvání služebního poměru v souvislosti se </w:t>
      </w:r>
      <w:r w:rsidR="00D1323D">
        <w:rPr>
          <w:rFonts w:ascii="Arial" w:hAnsi="Arial" w:cs="Arial"/>
          <w:color w:val="FF0000"/>
          <w:sz w:val="18"/>
          <w:szCs w:val="18"/>
        </w:rPr>
        <w:t>zařazením</w:t>
      </w:r>
      <w:r w:rsidRPr="00B84D87">
        <w:rPr>
          <w:rFonts w:ascii="Arial" w:hAnsi="Arial" w:cs="Arial"/>
          <w:color w:val="FF0000"/>
          <w:sz w:val="18"/>
          <w:szCs w:val="18"/>
        </w:rPr>
        <w:t xml:space="preserve"> i</w:t>
      </w:r>
      <w:r>
        <w:rPr>
          <w:rFonts w:ascii="Arial" w:hAnsi="Arial" w:cs="Arial"/>
          <w:color w:val="FF0000"/>
          <w:sz w:val="18"/>
          <w:szCs w:val="18"/>
        </w:rPr>
        <w:t> </w:t>
      </w:r>
      <w:r w:rsidRPr="00B84D87">
        <w:rPr>
          <w:rFonts w:ascii="Arial" w:hAnsi="Arial" w:cs="Arial"/>
          <w:color w:val="FF0000"/>
          <w:sz w:val="18"/>
          <w:szCs w:val="18"/>
        </w:rPr>
        <w:t xml:space="preserve">tehdy, pokud je </w:t>
      </w:r>
      <w:r w:rsidR="00D1323D">
        <w:rPr>
          <w:rFonts w:ascii="Arial" w:hAnsi="Arial" w:cs="Arial"/>
          <w:color w:val="FF0000"/>
          <w:sz w:val="18"/>
          <w:szCs w:val="18"/>
        </w:rPr>
        <w:t>zařazen</w:t>
      </w:r>
      <w:r w:rsidRPr="00B84D87">
        <w:rPr>
          <w:rFonts w:ascii="Arial" w:hAnsi="Arial" w:cs="Arial"/>
          <w:color w:val="FF0000"/>
          <w:sz w:val="18"/>
          <w:szCs w:val="18"/>
        </w:rPr>
        <w:t xml:space="preserve"> státní zaměstnanec ve služebním poměru na dobu neurčitou.</w:t>
      </w:r>
      <w:r>
        <w:rPr>
          <w:color w:val="FF0000"/>
        </w:rPr>
        <w:t xml:space="preserve"> </w:t>
      </w:r>
      <w:r w:rsidRPr="00BA0755">
        <w:rPr>
          <w:rFonts w:ascii="Arial" w:hAnsi="Arial" w:cs="Arial"/>
          <w:color w:val="FF0000"/>
          <w:sz w:val="18"/>
          <w:szCs w:val="18"/>
        </w:rPr>
        <w:t>Je třeba vybrat variantu, která se hodí pro daný případ podle toho</w:t>
      </w:r>
      <w:r>
        <w:rPr>
          <w:rFonts w:ascii="Arial" w:hAnsi="Arial" w:cs="Arial"/>
          <w:color w:val="FF0000"/>
          <w:sz w:val="18"/>
          <w:szCs w:val="18"/>
        </w:rPr>
        <w:t xml:space="preserve">, zda </w:t>
      </w:r>
      <w:r w:rsidRPr="0023326D">
        <w:rPr>
          <w:rFonts w:ascii="Arial" w:hAnsi="Arial" w:cs="Arial"/>
          <w:color w:val="FF0000"/>
          <w:sz w:val="18"/>
          <w:szCs w:val="18"/>
        </w:rPr>
        <w:t>se státnímu zaměstnanci</w:t>
      </w:r>
      <w:r>
        <w:rPr>
          <w:rFonts w:ascii="Arial" w:hAnsi="Arial" w:cs="Arial"/>
          <w:color w:val="FF0000"/>
          <w:sz w:val="18"/>
          <w:szCs w:val="18"/>
        </w:rPr>
        <w:t xml:space="preserve">, který doposud vykonával službu ve služebním poměru na dobu určitou, </w:t>
      </w:r>
      <w:r w:rsidRPr="0023326D">
        <w:rPr>
          <w:rFonts w:ascii="Arial" w:hAnsi="Arial" w:cs="Arial"/>
          <w:color w:val="FF0000"/>
          <w:sz w:val="18"/>
          <w:szCs w:val="18"/>
        </w:rPr>
        <w:t xml:space="preserve">v souvislosti s jeho </w:t>
      </w:r>
      <w:r w:rsidR="00D1323D">
        <w:rPr>
          <w:rFonts w:ascii="Arial" w:hAnsi="Arial" w:cs="Arial"/>
          <w:color w:val="FF0000"/>
          <w:sz w:val="18"/>
          <w:szCs w:val="18"/>
        </w:rPr>
        <w:t>zařazením</w:t>
      </w:r>
      <w:r w:rsidRPr="0023326D">
        <w:rPr>
          <w:rFonts w:ascii="Arial" w:hAnsi="Arial" w:cs="Arial"/>
          <w:color w:val="FF0000"/>
          <w:sz w:val="18"/>
          <w:szCs w:val="18"/>
        </w:rPr>
        <w:t xml:space="preserve"> na služební místo </w:t>
      </w:r>
      <w:r>
        <w:rPr>
          <w:rFonts w:ascii="Arial" w:hAnsi="Arial" w:cs="Arial"/>
          <w:color w:val="FF0000"/>
          <w:sz w:val="18"/>
          <w:szCs w:val="18"/>
        </w:rPr>
        <w:t xml:space="preserve">podle § 50 odst. 2 zákona o státní službě </w:t>
      </w:r>
      <w:r w:rsidRPr="0023326D">
        <w:rPr>
          <w:rFonts w:ascii="Arial" w:hAnsi="Arial" w:cs="Arial"/>
          <w:color w:val="FF0000"/>
          <w:sz w:val="18"/>
          <w:szCs w:val="18"/>
        </w:rPr>
        <w:t>jeho dosavadní doba trvání služebního poměru na dobu určitou změní na dobu neurčitou nebo na dobu určitou, která uplyne později než jeho dosavadní služební poměr na dobu určitou</w:t>
      </w:r>
      <w:r>
        <w:rPr>
          <w:rFonts w:ascii="Arial" w:hAnsi="Arial" w:cs="Arial"/>
          <w:color w:val="FF0000"/>
          <w:sz w:val="18"/>
          <w:szCs w:val="18"/>
        </w:rPr>
        <w:t xml:space="preserve">, anebo zda doba trvání služebního poměru zůstává nedotčena (doba trvání služebního poměru, ať již doba určitá nebo neurčitá, se v souvislosti se </w:t>
      </w:r>
      <w:r w:rsidR="00D1323D">
        <w:rPr>
          <w:rFonts w:ascii="Arial" w:hAnsi="Arial" w:cs="Arial"/>
          <w:color w:val="FF0000"/>
          <w:sz w:val="18"/>
          <w:szCs w:val="18"/>
        </w:rPr>
        <w:t>zařazením</w:t>
      </w:r>
      <w:r>
        <w:rPr>
          <w:rFonts w:ascii="Arial" w:hAnsi="Arial" w:cs="Arial"/>
          <w:color w:val="FF0000"/>
          <w:sz w:val="18"/>
          <w:szCs w:val="18"/>
        </w:rPr>
        <w:t xml:space="preserve"> na služební místo nezkracuje)</w:t>
      </w:r>
      <w:r w:rsidRPr="0023326D">
        <w:rPr>
          <w:rFonts w:ascii="Arial" w:hAnsi="Arial" w:cs="Arial"/>
          <w:color w:val="FF0000"/>
          <w:sz w:val="18"/>
          <w:szCs w:val="18"/>
        </w:rPr>
        <w:t>.</w:t>
      </w:r>
      <w:r>
        <w:rPr>
          <w:rFonts w:ascii="Arial" w:hAnsi="Arial" w:cs="Arial"/>
          <w:color w:val="FF0000"/>
          <w:sz w:val="18"/>
          <w:szCs w:val="18"/>
        </w:rPr>
        <w:t xml:space="preserve"> </w:t>
      </w:r>
    </w:p>
  </w:footnote>
  <w:footnote w:id="6">
    <w:p w14:paraId="4345F5D7" w14:textId="10BAF540" w:rsidR="00E41232" w:rsidRDefault="00E41232" w:rsidP="00E41232">
      <w:pPr>
        <w:pStyle w:val="Textpoznpodarou"/>
        <w:spacing w:after="120"/>
        <w:ind w:left="142" w:hanging="142"/>
        <w:jc w:val="both"/>
        <w:rPr>
          <w:color w:val="FF0000"/>
        </w:rPr>
      </w:pPr>
      <w:r>
        <w:rPr>
          <w:rStyle w:val="Znakapoznpodarou"/>
          <w:color w:val="FF0000"/>
        </w:rPr>
        <w:footnoteRef/>
      </w:r>
      <w:r>
        <w:rPr>
          <w:color w:val="FF0000"/>
        </w:rPr>
        <w:t xml:space="preserve"> </w:t>
      </w:r>
      <w:r>
        <w:rPr>
          <w:rFonts w:ascii="Arial" w:hAnsi="Arial" w:cs="Arial"/>
          <w:color w:val="FF0000"/>
          <w:sz w:val="18"/>
          <w:szCs w:val="18"/>
        </w:rPr>
        <w:t xml:space="preserve">Podle § 49 odst. 7 zákona o státní službě lze stanovit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dobu pouze pro stávající státní zaměstnance při jejich zařazení na jiné služební místo </w:t>
      </w:r>
      <w:r w:rsidRPr="00EE75E0">
        <w:rPr>
          <w:rFonts w:ascii="Arial" w:hAnsi="Arial" w:cs="Arial"/>
          <w:color w:val="FF0000"/>
          <w:sz w:val="18"/>
          <w:szCs w:val="18"/>
          <w:u w:val="single"/>
        </w:rPr>
        <w:t>v jiném služebním úřadu</w:t>
      </w:r>
      <w:r>
        <w:rPr>
          <w:rFonts w:ascii="Arial" w:hAnsi="Arial" w:cs="Arial"/>
          <w:color w:val="FF0000"/>
          <w:sz w:val="18"/>
          <w:szCs w:val="18"/>
        </w:rPr>
        <w:t xml:space="preserve">.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doba se stanoví v maximální délce 3 měsíce. Služební orgán tedy může stanovit kratší délku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doby, nebo ji </w:t>
      </w:r>
      <w:r w:rsidR="007F2B9E">
        <w:rPr>
          <w:rFonts w:ascii="Arial" w:hAnsi="Arial" w:cs="Arial"/>
          <w:color w:val="FF0000"/>
          <w:sz w:val="18"/>
          <w:szCs w:val="18"/>
        </w:rPr>
        <w:t xml:space="preserve">nestanoví </w:t>
      </w:r>
      <w:r>
        <w:rPr>
          <w:rFonts w:ascii="Arial" w:hAnsi="Arial" w:cs="Arial"/>
          <w:color w:val="FF0000"/>
          <w:sz w:val="18"/>
          <w:szCs w:val="18"/>
        </w:rPr>
        <w:t xml:space="preserve">vůbec. </w:t>
      </w:r>
    </w:p>
  </w:footnote>
  <w:footnote w:id="7">
    <w:p w14:paraId="2899D89F" w14:textId="77777777" w:rsidR="00FA0135" w:rsidRPr="00195525" w:rsidRDefault="00FA0135" w:rsidP="00473E95">
      <w:pPr>
        <w:pStyle w:val="Textpoznpodarou"/>
        <w:spacing w:after="120"/>
        <w:ind w:left="142" w:hanging="142"/>
        <w:jc w:val="both"/>
        <w:rPr>
          <w:rFonts w:ascii="Arial" w:hAnsi="Arial" w:cs="Arial"/>
          <w:sz w:val="18"/>
          <w:szCs w:val="18"/>
        </w:rPr>
      </w:pPr>
      <w:r w:rsidRPr="00195525">
        <w:rPr>
          <w:rStyle w:val="Znakapoznpodarou"/>
          <w:rFonts w:ascii="Arial" w:hAnsi="Arial" w:cs="Arial"/>
          <w:color w:val="FF0000"/>
          <w:sz w:val="18"/>
          <w:szCs w:val="18"/>
        </w:rPr>
        <w:footnoteRef/>
      </w:r>
      <w:r w:rsidRPr="00195525">
        <w:rPr>
          <w:rFonts w:ascii="Arial" w:hAnsi="Arial" w:cs="Arial"/>
          <w:color w:val="FF0000"/>
          <w:sz w:val="18"/>
          <w:szCs w:val="18"/>
        </w:rPr>
        <w:t xml:space="preserve"> V případě povolení kratší délky služební doby podle § 116 zákona o státní službě je uvedené nutno odrazit i</w:t>
      </w:r>
      <w:r w:rsidR="00A83C05">
        <w:rPr>
          <w:rFonts w:ascii="Arial" w:hAnsi="Arial" w:cs="Arial"/>
          <w:color w:val="FF0000"/>
          <w:sz w:val="18"/>
          <w:szCs w:val="18"/>
        </w:rPr>
        <w:t> </w:t>
      </w:r>
      <w:r w:rsidRPr="00195525">
        <w:rPr>
          <w:rFonts w:ascii="Arial" w:hAnsi="Arial" w:cs="Arial"/>
          <w:color w:val="FF0000"/>
          <w:sz w:val="18"/>
          <w:szCs w:val="18"/>
        </w:rPr>
        <w:t>v odůvodnění rozhodnutí.</w:t>
      </w:r>
      <w:r>
        <w:rPr>
          <w:rFonts w:ascii="Arial" w:hAnsi="Arial" w:cs="Arial"/>
          <w:color w:val="FF0000"/>
          <w:sz w:val="18"/>
          <w:szCs w:val="18"/>
        </w:rPr>
        <w:t xml:space="preserve"> </w:t>
      </w:r>
      <w:r w:rsidRPr="00195525">
        <w:rPr>
          <w:rFonts w:ascii="Arial" w:hAnsi="Arial" w:cs="Arial"/>
          <w:color w:val="FF0000"/>
          <w:sz w:val="18"/>
          <w:szCs w:val="18"/>
        </w:rPr>
        <w:t xml:space="preserve"> </w:t>
      </w:r>
    </w:p>
  </w:footnote>
  <w:footnote w:id="8">
    <w:p w14:paraId="019BEDD8" w14:textId="6F5F45A7" w:rsidR="0052037C" w:rsidRDefault="0052037C" w:rsidP="00473E95">
      <w:pPr>
        <w:pStyle w:val="Textpoznpodarou"/>
        <w:spacing w:after="120"/>
        <w:ind w:left="142" w:hanging="142"/>
      </w:pPr>
      <w:r w:rsidRPr="00B84D87">
        <w:rPr>
          <w:rStyle w:val="Znakapoznpodarou"/>
          <w:rFonts w:ascii="Arial" w:hAnsi="Arial" w:cs="Arial"/>
          <w:color w:val="FF0000"/>
          <w:sz w:val="18"/>
          <w:szCs w:val="18"/>
        </w:rPr>
        <w:footnoteRef/>
      </w:r>
      <w:r w:rsidRPr="00B84D87">
        <w:rPr>
          <w:rFonts w:ascii="Arial" w:hAnsi="Arial" w:cs="Arial"/>
          <w:color w:val="FF0000"/>
          <w:sz w:val="18"/>
          <w:szCs w:val="18"/>
        </w:rPr>
        <w:t xml:space="preserve"> Podle okolností případu je případně třeba </w:t>
      </w:r>
      <w:r w:rsidR="00CD0347">
        <w:rPr>
          <w:rFonts w:ascii="Arial" w:hAnsi="Arial" w:cs="Arial"/>
          <w:color w:val="FF0000"/>
          <w:sz w:val="18"/>
          <w:szCs w:val="18"/>
        </w:rPr>
        <w:t xml:space="preserve">dále </w:t>
      </w:r>
      <w:r w:rsidRPr="00B84D87">
        <w:rPr>
          <w:rFonts w:ascii="Arial" w:hAnsi="Arial" w:cs="Arial"/>
          <w:color w:val="FF0000"/>
          <w:sz w:val="18"/>
          <w:szCs w:val="18"/>
        </w:rPr>
        <w:t>odůvodnit.</w:t>
      </w:r>
    </w:p>
  </w:footnote>
  <w:footnote w:id="9">
    <w:p w14:paraId="56002579" w14:textId="35001AB8" w:rsidR="00A01EC2" w:rsidRPr="00507C43" w:rsidRDefault="00A01EC2" w:rsidP="00473E95">
      <w:pPr>
        <w:pStyle w:val="Textpoznpodarou"/>
        <w:spacing w:after="120"/>
        <w:ind w:left="142" w:hanging="142"/>
        <w:jc w:val="both"/>
        <w:rPr>
          <w:rFonts w:ascii="Arial" w:hAnsi="Arial" w:cs="Arial"/>
          <w:sz w:val="18"/>
          <w:szCs w:val="18"/>
        </w:rPr>
      </w:pPr>
      <w:r w:rsidRPr="00507C43">
        <w:rPr>
          <w:rStyle w:val="Znakapoznpodarou"/>
          <w:rFonts w:ascii="Arial" w:hAnsi="Arial" w:cs="Arial"/>
          <w:color w:val="FF0000"/>
          <w:sz w:val="18"/>
          <w:szCs w:val="18"/>
        </w:rPr>
        <w:footnoteRef/>
      </w:r>
      <w:r w:rsidRPr="00507C43">
        <w:rPr>
          <w:rFonts w:ascii="Arial" w:hAnsi="Arial" w:cs="Arial"/>
          <w:color w:val="FF0000"/>
          <w:sz w:val="18"/>
          <w:szCs w:val="18"/>
        </w:rPr>
        <w:t xml:space="preserve"> Podle okolností případu je případně třeba </w:t>
      </w:r>
      <w:r w:rsidR="00CD0347">
        <w:rPr>
          <w:rFonts w:ascii="Arial" w:hAnsi="Arial" w:cs="Arial"/>
          <w:color w:val="FF0000"/>
          <w:sz w:val="18"/>
          <w:szCs w:val="18"/>
        </w:rPr>
        <w:t xml:space="preserve">dále </w:t>
      </w:r>
      <w:r w:rsidRPr="00507C43">
        <w:rPr>
          <w:rFonts w:ascii="Arial" w:hAnsi="Arial" w:cs="Arial"/>
          <w:color w:val="FF0000"/>
          <w:sz w:val="18"/>
          <w:szCs w:val="18"/>
        </w:rPr>
        <w:t>odůvodnit, zejména ve vztahu k</w:t>
      </w:r>
      <w:r w:rsidRPr="00707C3D">
        <w:rPr>
          <w:rFonts w:ascii="Arial" w:hAnsi="Arial" w:cs="Arial"/>
          <w:color w:val="FF0000"/>
          <w:sz w:val="18"/>
          <w:szCs w:val="18"/>
        </w:rPr>
        <w:t> fakticky vykonávaným činnostem na služebním místě a ke služebnímu předpisu, který obor/obory služby na daném služebním místě stanoví, případně s přihlédnutím k příslušnému dílu katalogu správních činností</w:t>
      </w:r>
      <w:r w:rsidRPr="00507C43">
        <w:rPr>
          <w:rFonts w:ascii="Arial" w:hAnsi="Arial" w:cs="Arial"/>
          <w:color w:val="FF0000"/>
          <w:sz w:val="18"/>
          <w:szCs w:val="18"/>
        </w:rPr>
        <w:t>.</w:t>
      </w:r>
    </w:p>
  </w:footnote>
  <w:footnote w:id="10">
    <w:p w14:paraId="4E24C854" w14:textId="600DD2D8" w:rsidR="00957BBE" w:rsidRDefault="00957BBE" w:rsidP="00240805">
      <w:pPr>
        <w:pStyle w:val="Textpoznpodarou"/>
        <w:spacing w:after="120"/>
        <w:ind w:left="142" w:hanging="142"/>
        <w:jc w:val="both"/>
      </w:pPr>
      <w:r w:rsidRPr="00240805">
        <w:rPr>
          <w:rStyle w:val="Znakapoznpodarou"/>
          <w:rFonts w:ascii="Arial" w:hAnsi="Arial" w:cs="Arial"/>
          <w:color w:val="FF0000"/>
          <w:sz w:val="18"/>
          <w:szCs w:val="18"/>
        </w:rPr>
        <w:footnoteRef/>
      </w:r>
      <w:r w:rsidRPr="00240805">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sidR="00183728">
        <w:rPr>
          <w:rFonts w:ascii="Arial" w:hAnsi="Arial" w:cs="Arial"/>
          <w:color w:val="FF0000"/>
          <w:sz w:val="18"/>
          <w:szCs w:val="18"/>
        </w:rPr>
        <w:t xml:space="preserve"> a bez souvislosti s </w:t>
      </w:r>
      <w:r w:rsidR="00183728" w:rsidRPr="00240805">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w:t>
      </w:r>
      <w:r w:rsidR="00987B4A" w:rsidRPr="00240805">
        <w:rPr>
          <w:rFonts w:ascii="Arial" w:eastAsia="Times New Roman" w:hAnsi="Arial" w:cs="Arial"/>
          <w:color w:val="FF0000"/>
          <w:sz w:val="18"/>
          <w:szCs w:val="18"/>
        </w:rPr>
        <w:t>, který stanoví možnou procentuální výši osobního příplatku</w:t>
      </w:r>
      <w:r w:rsidRPr="00240805">
        <w:rPr>
          <w:rFonts w:ascii="Arial" w:hAnsi="Arial" w:cs="Arial"/>
          <w:color w:val="FF0000"/>
          <w:sz w:val="18"/>
          <w:szCs w:val="18"/>
        </w:rPr>
        <w:t xml:space="preserve">. Stejně tak ale nelze při aplikaci § 149 odst. 3 zákona o státní službě přehlížet </w:t>
      </w:r>
      <w:r w:rsidRPr="00240805">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w:t>
      </w:r>
      <w:r w:rsidR="00714E04" w:rsidRPr="00240805">
        <w:rPr>
          <w:rFonts w:ascii="Arial" w:eastAsia="Calibri" w:hAnsi="Arial" w:cs="Arial"/>
          <w:color w:val="FF0000"/>
          <w:sz w:val="18"/>
          <w:szCs w:val="18"/>
        </w:rPr>
        <w:t>V</w:t>
      </w:r>
      <w:r w:rsidRPr="00240805">
        <w:rPr>
          <w:rFonts w:ascii="Arial" w:eastAsia="Calibri" w:hAnsi="Arial" w:cs="Arial"/>
          <w:color w:val="FF0000"/>
          <w:sz w:val="18"/>
          <w:szCs w:val="18"/>
        </w:rPr>
        <w:t xml:space="preserve"> obecné rovině </w:t>
      </w:r>
      <w:r w:rsidR="00714E04" w:rsidRPr="00240805">
        <w:rPr>
          <w:rFonts w:ascii="Arial" w:eastAsia="Calibri" w:hAnsi="Arial" w:cs="Arial"/>
          <w:color w:val="FF0000"/>
          <w:sz w:val="18"/>
          <w:szCs w:val="18"/>
        </w:rPr>
        <w:t>lze tedy konstatovat</w:t>
      </w:r>
      <w:r w:rsidRPr="00240805">
        <w:rPr>
          <w:rFonts w:ascii="Arial" w:eastAsia="Calibri" w:hAnsi="Arial" w:cs="Arial"/>
          <w:color w:val="FF0000"/>
          <w:sz w:val="18"/>
          <w:szCs w:val="18"/>
        </w:rPr>
        <w:t xml:space="preserve">, že v rámci případů, kdy dochází </w:t>
      </w:r>
      <w:r w:rsidRPr="00240805">
        <w:rPr>
          <w:rFonts w:ascii="Arial" w:hAnsi="Arial" w:cs="Arial"/>
          <w:color w:val="FF0000"/>
          <w:sz w:val="18"/>
          <w:szCs w:val="18"/>
        </w:rPr>
        <w:t>v souvislosti se zařazením, převedením nebo jmenováním státního zaměstnance na jiné služební místo</w:t>
      </w:r>
      <w:r w:rsidRPr="00240805">
        <w:rPr>
          <w:rFonts w:ascii="Arial" w:eastAsia="Calibri" w:hAnsi="Arial" w:cs="Arial"/>
          <w:color w:val="FF0000"/>
          <w:sz w:val="18"/>
          <w:szCs w:val="18"/>
        </w:rPr>
        <w:t xml:space="preserve"> ke stanovení jeho platu, lze rozhodnout o</w:t>
      </w:r>
      <w:r w:rsidR="00011E4D">
        <w:rPr>
          <w:rFonts w:ascii="Arial" w:eastAsia="Calibri" w:hAnsi="Arial" w:cs="Arial"/>
          <w:color w:val="FF0000"/>
          <w:sz w:val="18"/>
          <w:szCs w:val="18"/>
        </w:rPr>
        <w:t> </w:t>
      </w:r>
      <w:r w:rsidRPr="00240805">
        <w:rPr>
          <w:rFonts w:ascii="Arial" w:eastAsia="Calibri" w:hAnsi="Arial" w:cs="Arial"/>
          <w:color w:val="FF0000"/>
          <w:sz w:val="18"/>
          <w:szCs w:val="18"/>
        </w:rPr>
        <w:t>úpravě osobního příplatku, pokud</w:t>
      </w:r>
      <w:r w:rsidRPr="00240805">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40805">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40805">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40805">
        <w:rPr>
          <w:rFonts w:ascii="Arial" w:eastAsia="Calibri" w:hAnsi="Arial" w:cs="Arial"/>
          <w:color w:val="FF0000"/>
          <w:sz w:val="18"/>
          <w:szCs w:val="18"/>
        </w:rPr>
        <w:t>.</w:t>
      </w:r>
      <w:r w:rsidR="00C46461">
        <w:rPr>
          <w:rFonts w:ascii="Arial" w:eastAsia="Calibri" w:hAnsi="Arial" w:cs="Arial"/>
          <w:color w:val="FF0000"/>
          <w:sz w:val="18"/>
          <w:szCs w:val="18"/>
        </w:rPr>
        <w:t xml:space="preserve"> </w:t>
      </w:r>
      <w:r w:rsidR="00C46461" w:rsidRPr="00D76EFD">
        <w:rPr>
          <w:rFonts w:ascii="Arial" w:eastAsia="Calibri" w:hAnsi="Arial" w:cs="Arial"/>
          <w:color w:val="FF0000"/>
          <w:sz w:val="18"/>
          <w:szCs w:val="18"/>
        </w:rPr>
        <w:t>Pokud jde o aplikaci § 149 odst. 3 zákona o státní službě</w:t>
      </w:r>
      <w:r w:rsidR="00C46461">
        <w:rPr>
          <w:rFonts w:ascii="Arial" w:eastAsia="Calibri" w:hAnsi="Arial" w:cs="Arial"/>
          <w:color w:val="FF0000"/>
          <w:sz w:val="18"/>
          <w:szCs w:val="18"/>
        </w:rPr>
        <w:t>,</w:t>
      </w:r>
      <w:r w:rsidR="00C46461" w:rsidRPr="00D76EFD">
        <w:rPr>
          <w:rFonts w:ascii="Arial" w:hAnsi="Arial" w:cs="Arial"/>
          <w:color w:val="FF0000"/>
          <w:sz w:val="18"/>
          <w:szCs w:val="18"/>
        </w:rPr>
        <w:t xml:space="preserve"> lze odkázat též na rozsudek Městského soudu v Praze, </w:t>
      </w:r>
      <w:r w:rsidR="00FF2880">
        <w:rPr>
          <w:rFonts w:ascii="Arial" w:hAnsi="Arial" w:cs="Arial"/>
          <w:color w:val="FF0000"/>
          <w:sz w:val="18"/>
          <w:szCs w:val="18"/>
        </w:rPr>
        <w:t>č. j.</w:t>
      </w:r>
      <w:r w:rsidR="00C46461" w:rsidRPr="00D76EFD">
        <w:rPr>
          <w:rFonts w:ascii="Arial" w:hAnsi="Arial" w:cs="Arial"/>
          <w:color w:val="FF0000"/>
          <w:sz w:val="18"/>
          <w:szCs w:val="18"/>
        </w:rPr>
        <w:t xml:space="preserve"> 11 Ad 17/2018-66 ze dne 10. 10. 2019, v němž soud k tomuto ustanovení konstatoval, že „</w:t>
      </w:r>
      <w:r w:rsidR="00C46461" w:rsidRPr="00D76EFD">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00C46461" w:rsidRPr="00D76EFD">
        <w:rPr>
          <w:rFonts w:ascii="Arial" w:hAnsi="Arial" w:cs="Arial"/>
          <w:color w:val="FF0000"/>
          <w:sz w:val="18"/>
          <w:szCs w:val="18"/>
        </w:rPr>
        <w:t>“</w:t>
      </w:r>
    </w:p>
  </w:footnote>
  <w:footnote w:id="11">
    <w:p w14:paraId="74260FBC" w14:textId="77777777" w:rsidR="00651C73" w:rsidRPr="00CA27AC" w:rsidRDefault="00651C73" w:rsidP="00473E9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58FF2" w14:textId="1EA70133" w:rsidR="00FA0135" w:rsidRPr="008130CC" w:rsidRDefault="00FA0135" w:rsidP="00FA0135">
    <w:pPr>
      <w:spacing w:after="0" w:line="240" w:lineRule="auto"/>
      <w:jc w:val="right"/>
      <w:rPr>
        <w:rFonts w:ascii="Arial" w:hAnsi="Arial" w:cs="Arial"/>
      </w:rPr>
    </w:pPr>
    <w:r w:rsidRPr="008130CC">
      <w:rPr>
        <w:rFonts w:ascii="Arial" w:hAnsi="Arial" w:cs="Arial"/>
      </w:rPr>
      <w:t xml:space="preserve">Příloha č. </w:t>
    </w:r>
    <w:r w:rsidR="00F0098A">
      <w:rPr>
        <w:rFonts w:ascii="Arial" w:hAnsi="Arial" w:cs="Arial"/>
      </w:rPr>
      <w:t>1</w:t>
    </w:r>
    <w:r w:rsidR="00DA49D9">
      <w:rPr>
        <w:rFonts w:ascii="Arial" w:hAnsi="Arial" w:cs="Arial"/>
      </w:rPr>
      <w:t>2</w:t>
    </w:r>
  </w:p>
  <w:p w14:paraId="58003877" w14:textId="77777777" w:rsidR="00FA0135" w:rsidRDefault="00FA0135" w:rsidP="00FA0135">
    <w:pPr>
      <w:pStyle w:val="Zhlav"/>
      <w:jc w:val="right"/>
    </w:pPr>
    <w:r>
      <w:rPr>
        <w:rFonts w:ascii="Arial" w:hAnsi="Arial" w:cs="Arial"/>
      </w:rPr>
      <w:t>k</w:t>
    </w:r>
    <w:r w:rsidRPr="008130CC">
      <w:rPr>
        <w:rFonts w:ascii="Arial" w:hAnsi="Arial" w:cs="Arial"/>
      </w:rPr>
      <w:t xml:space="preserve"> Metodickému pokynu č. </w:t>
    </w:r>
    <w:r w:rsidR="00B90CCA">
      <w:rPr>
        <w:rFonts w:ascii="Arial" w:hAnsi="Arial" w:cs="Arial"/>
      </w:rPr>
      <w:t>2</w:t>
    </w:r>
    <w:r w:rsidRPr="008130CC">
      <w:rPr>
        <w:rFonts w:ascii="Arial" w:hAnsi="Arial" w:cs="Arial"/>
      </w:rPr>
      <w:t>/201</w:t>
    </w:r>
    <w:r w:rsidR="00B90CCA">
      <w:rPr>
        <w:rFonts w:ascii="Arial" w:hAnsi="Arial"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703"/>
    <w:multiLevelType w:val="hybridMultilevel"/>
    <w:tmpl w:val="EC82DF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E5D0D"/>
    <w:multiLevelType w:val="hybridMultilevel"/>
    <w:tmpl w:val="2AB0E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D2037"/>
    <w:multiLevelType w:val="hybridMultilevel"/>
    <w:tmpl w:val="BFD83962"/>
    <w:lvl w:ilvl="0" w:tplc="75BE9782">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01A7052"/>
    <w:multiLevelType w:val="hybridMultilevel"/>
    <w:tmpl w:val="5C42E9E8"/>
    <w:lvl w:ilvl="0" w:tplc="0888ADDC">
      <w:start w:val="1"/>
      <w:numFmt w:val="decimal"/>
      <w:pStyle w:val="ZmenBod"/>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511626C"/>
    <w:multiLevelType w:val="hybridMultilevel"/>
    <w:tmpl w:val="13E8EC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D3049"/>
    <w:multiLevelType w:val="hybridMultilevel"/>
    <w:tmpl w:val="218C5838"/>
    <w:lvl w:ilvl="0" w:tplc="EFF41656">
      <w:start w:val="2"/>
      <w:numFmt w:val="upperRoman"/>
      <w:lvlText w:val="%1."/>
      <w:lvlJc w:val="righ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875B02"/>
    <w:multiLevelType w:val="hybridMultilevel"/>
    <w:tmpl w:val="FFE82810"/>
    <w:lvl w:ilvl="0" w:tplc="684A3FBE">
      <w:start w:val="1"/>
      <w:numFmt w:val="upperRoman"/>
      <w:lvlText w:val="%1."/>
      <w:lvlJc w:val="right"/>
      <w:pPr>
        <w:ind w:left="644"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665165C"/>
    <w:multiLevelType w:val="hybridMultilevel"/>
    <w:tmpl w:val="E6AC040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57675F40"/>
    <w:multiLevelType w:val="hybridMultilevel"/>
    <w:tmpl w:val="FBAC7FEE"/>
    <w:lvl w:ilvl="0" w:tplc="39C4837E">
      <w:start w:val="3"/>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BBD79D5"/>
    <w:multiLevelType w:val="hybridMultilevel"/>
    <w:tmpl w:val="2CC28620"/>
    <w:lvl w:ilvl="0" w:tplc="374A79F4">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E6062D"/>
    <w:multiLevelType w:val="hybridMultilevel"/>
    <w:tmpl w:val="8B885246"/>
    <w:lvl w:ilvl="0" w:tplc="DEF04E34">
      <w:start w:val="1"/>
      <w:numFmt w:val="upperRoman"/>
      <w:lvlText w:val="%1."/>
      <w:lvlJc w:val="right"/>
      <w:pPr>
        <w:ind w:left="1080" w:hanging="720"/>
      </w:pPr>
      <w:rPr>
        <w:rFonts w:ascii="Arial" w:hAnsi="Arial" w:cs="Arial" w:hint="default"/>
        <w:b/>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9D3F01"/>
    <w:multiLevelType w:val="hybridMultilevel"/>
    <w:tmpl w:val="64D0FFBA"/>
    <w:lvl w:ilvl="0" w:tplc="14AECF16">
      <w:start w:val="1"/>
      <w:numFmt w:val="upperRoman"/>
      <w:lvlText w:val="%1."/>
      <w:lvlJc w:val="right"/>
      <w:pPr>
        <w:ind w:left="720" w:hanging="360"/>
      </w:pPr>
      <w:rPr>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836253">
    <w:abstractNumId w:val="8"/>
  </w:num>
  <w:num w:numId="2" w16cid:durableId="1985769131">
    <w:abstractNumId w:val="10"/>
  </w:num>
  <w:num w:numId="3" w16cid:durableId="1324239476">
    <w:abstractNumId w:val="9"/>
  </w:num>
  <w:num w:numId="4" w16cid:durableId="383259242">
    <w:abstractNumId w:val="4"/>
  </w:num>
  <w:num w:numId="5" w16cid:durableId="565607961">
    <w:abstractNumId w:val="14"/>
  </w:num>
  <w:num w:numId="6" w16cid:durableId="197477519">
    <w:abstractNumId w:val="7"/>
  </w:num>
  <w:num w:numId="7" w16cid:durableId="1667904953">
    <w:abstractNumId w:val="13"/>
  </w:num>
  <w:num w:numId="8" w16cid:durableId="583808772">
    <w:abstractNumId w:val="16"/>
  </w:num>
  <w:num w:numId="9" w16cid:durableId="382296755">
    <w:abstractNumId w:val="5"/>
  </w:num>
  <w:num w:numId="10" w16cid:durableId="1707558272">
    <w:abstractNumId w:val="11"/>
  </w:num>
  <w:num w:numId="11" w16cid:durableId="1918392632">
    <w:abstractNumId w:val="2"/>
  </w:num>
  <w:num w:numId="12" w16cid:durableId="1982883391">
    <w:abstractNumId w:val="12"/>
  </w:num>
  <w:num w:numId="13" w16cid:durableId="1199050693">
    <w:abstractNumId w:val="1"/>
  </w:num>
  <w:num w:numId="14" w16cid:durableId="500969550">
    <w:abstractNumId w:val="15"/>
  </w:num>
  <w:num w:numId="15" w16cid:durableId="1154108188">
    <w:abstractNumId w:val="6"/>
  </w:num>
  <w:num w:numId="16" w16cid:durableId="997225900">
    <w:abstractNumId w:val="3"/>
  </w:num>
  <w:num w:numId="17" w16cid:durableId="13480244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láhová Pavla, Mgr.">
    <w15:presenceInfo w15:providerId="AD" w15:userId="S::pavla.blahova@mvcr.cz::dd2c4fdb-4eb7-4667-bc84-fb654dafa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A6"/>
    <w:rsid w:val="00006A56"/>
    <w:rsid w:val="00011011"/>
    <w:rsid w:val="00011BFC"/>
    <w:rsid w:val="00011D5A"/>
    <w:rsid w:val="00011E4D"/>
    <w:rsid w:val="00036441"/>
    <w:rsid w:val="000448B6"/>
    <w:rsid w:val="0005168A"/>
    <w:rsid w:val="000540FC"/>
    <w:rsid w:val="00067F42"/>
    <w:rsid w:val="00074BB3"/>
    <w:rsid w:val="00077690"/>
    <w:rsid w:val="00084649"/>
    <w:rsid w:val="0008533C"/>
    <w:rsid w:val="00085376"/>
    <w:rsid w:val="00086571"/>
    <w:rsid w:val="00086C00"/>
    <w:rsid w:val="0009689D"/>
    <w:rsid w:val="000C428A"/>
    <w:rsid w:val="000D47E1"/>
    <w:rsid w:val="000D6559"/>
    <w:rsid w:val="000E0050"/>
    <w:rsid w:val="000E193F"/>
    <w:rsid w:val="000E3B15"/>
    <w:rsid w:val="000F2986"/>
    <w:rsid w:val="00104F93"/>
    <w:rsid w:val="0010582F"/>
    <w:rsid w:val="001218A3"/>
    <w:rsid w:val="00126A4A"/>
    <w:rsid w:val="001273E8"/>
    <w:rsid w:val="0013102F"/>
    <w:rsid w:val="001326C6"/>
    <w:rsid w:val="00134648"/>
    <w:rsid w:val="0014158F"/>
    <w:rsid w:val="00143715"/>
    <w:rsid w:val="00146FD5"/>
    <w:rsid w:val="00154698"/>
    <w:rsid w:val="00163033"/>
    <w:rsid w:val="0017239D"/>
    <w:rsid w:val="00177B09"/>
    <w:rsid w:val="00183728"/>
    <w:rsid w:val="00193892"/>
    <w:rsid w:val="0019410E"/>
    <w:rsid w:val="00197F31"/>
    <w:rsid w:val="001A0763"/>
    <w:rsid w:val="001A10EF"/>
    <w:rsid w:val="001A3359"/>
    <w:rsid w:val="001B244D"/>
    <w:rsid w:val="001C0207"/>
    <w:rsid w:val="001C0DA2"/>
    <w:rsid w:val="001C16D2"/>
    <w:rsid w:val="001C52E6"/>
    <w:rsid w:val="001C55CE"/>
    <w:rsid w:val="001C6D07"/>
    <w:rsid w:val="001D0938"/>
    <w:rsid w:val="001D3085"/>
    <w:rsid w:val="001D4803"/>
    <w:rsid w:val="001E6B56"/>
    <w:rsid w:val="00200733"/>
    <w:rsid w:val="00206244"/>
    <w:rsid w:val="00222DB9"/>
    <w:rsid w:val="0023318E"/>
    <w:rsid w:val="002333FB"/>
    <w:rsid w:val="00240805"/>
    <w:rsid w:val="00246916"/>
    <w:rsid w:val="00250463"/>
    <w:rsid w:val="002513A3"/>
    <w:rsid w:val="002572DB"/>
    <w:rsid w:val="0028210D"/>
    <w:rsid w:val="002946AB"/>
    <w:rsid w:val="00294EA8"/>
    <w:rsid w:val="00297E62"/>
    <w:rsid w:val="002A415A"/>
    <w:rsid w:val="002A7410"/>
    <w:rsid w:val="002B3250"/>
    <w:rsid w:val="002C13F0"/>
    <w:rsid w:val="002C40CE"/>
    <w:rsid w:val="002D08C7"/>
    <w:rsid w:val="002D56C5"/>
    <w:rsid w:val="002D7CEB"/>
    <w:rsid w:val="002E2882"/>
    <w:rsid w:val="002E2C78"/>
    <w:rsid w:val="002E3E8E"/>
    <w:rsid w:val="002E6536"/>
    <w:rsid w:val="002F4EEE"/>
    <w:rsid w:val="002F6D1A"/>
    <w:rsid w:val="00302C9C"/>
    <w:rsid w:val="00303628"/>
    <w:rsid w:val="003049B9"/>
    <w:rsid w:val="00317311"/>
    <w:rsid w:val="00321DF7"/>
    <w:rsid w:val="0033123A"/>
    <w:rsid w:val="00332E62"/>
    <w:rsid w:val="00333A74"/>
    <w:rsid w:val="003446B0"/>
    <w:rsid w:val="00352885"/>
    <w:rsid w:val="00353123"/>
    <w:rsid w:val="00354753"/>
    <w:rsid w:val="00356690"/>
    <w:rsid w:val="00373E7F"/>
    <w:rsid w:val="00386DD7"/>
    <w:rsid w:val="003878A7"/>
    <w:rsid w:val="00393D21"/>
    <w:rsid w:val="003C02C1"/>
    <w:rsid w:val="003C71EF"/>
    <w:rsid w:val="003D4A10"/>
    <w:rsid w:val="003D7C23"/>
    <w:rsid w:val="003E3B6F"/>
    <w:rsid w:val="003E5A6A"/>
    <w:rsid w:val="003E5D08"/>
    <w:rsid w:val="003F3578"/>
    <w:rsid w:val="003F60EB"/>
    <w:rsid w:val="00401524"/>
    <w:rsid w:val="00402639"/>
    <w:rsid w:val="00403B6D"/>
    <w:rsid w:val="004071F9"/>
    <w:rsid w:val="004111A0"/>
    <w:rsid w:val="004121E8"/>
    <w:rsid w:val="00430671"/>
    <w:rsid w:val="004312E0"/>
    <w:rsid w:val="004329EB"/>
    <w:rsid w:val="004442F7"/>
    <w:rsid w:val="004543B6"/>
    <w:rsid w:val="004562D4"/>
    <w:rsid w:val="00463893"/>
    <w:rsid w:val="00473A54"/>
    <w:rsid w:val="00473E95"/>
    <w:rsid w:val="00490B24"/>
    <w:rsid w:val="00493FE5"/>
    <w:rsid w:val="004942D7"/>
    <w:rsid w:val="00495C19"/>
    <w:rsid w:val="004A28D7"/>
    <w:rsid w:val="004A575F"/>
    <w:rsid w:val="004A628C"/>
    <w:rsid w:val="004A7777"/>
    <w:rsid w:val="004B0699"/>
    <w:rsid w:val="004C11C2"/>
    <w:rsid w:val="004C19BA"/>
    <w:rsid w:val="004C6BA4"/>
    <w:rsid w:val="004C6F6A"/>
    <w:rsid w:val="004C7216"/>
    <w:rsid w:val="004D594E"/>
    <w:rsid w:val="004E50BD"/>
    <w:rsid w:val="004E7601"/>
    <w:rsid w:val="004F7AF3"/>
    <w:rsid w:val="0050148F"/>
    <w:rsid w:val="005110F1"/>
    <w:rsid w:val="005131E9"/>
    <w:rsid w:val="00514A78"/>
    <w:rsid w:val="00514CF3"/>
    <w:rsid w:val="005151D6"/>
    <w:rsid w:val="00516B89"/>
    <w:rsid w:val="0052037C"/>
    <w:rsid w:val="00521F9E"/>
    <w:rsid w:val="00524AAA"/>
    <w:rsid w:val="00545D4D"/>
    <w:rsid w:val="00557A2B"/>
    <w:rsid w:val="00567C67"/>
    <w:rsid w:val="005802AC"/>
    <w:rsid w:val="00590843"/>
    <w:rsid w:val="00591E48"/>
    <w:rsid w:val="00597191"/>
    <w:rsid w:val="005B3034"/>
    <w:rsid w:val="005B4239"/>
    <w:rsid w:val="005B5AD6"/>
    <w:rsid w:val="005C356D"/>
    <w:rsid w:val="005E61F0"/>
    <w:rsid w:val="005F2F89"/>
    <w:rsid w:val="005F38BD"/>
    <w:rsid w:val="00602079"/>
    <w:rsid w:val="00616C1D"/>
    <w:rsid w:val="00625C76"/>
    <w:rsid w:val="006415A0"/>
    <w:rsid w:val="00651C73"/>
    <w:rsid w:val="006568C4"/>
    <w:rsid w:val="00656C28"/>
    <w:rsid w:val="006609FF"/>
    <w:rsid w:val="006652C0"/>
    <w:rsid w:val="00667681"/>
    <w:rsid w:val="006819A5"/>
    <w:rsid w:val="006A32DC"/>
    <w:rsid w:val="006B5047"/>
    <w:rsid w:val="006B5E81"/>
    <w:rsid w:val="006D4874"/>
    <w:rsid w:val="006E13C5"/>
    <w:rsid w:val="006E14CF"/>
    <w:rsid w:val="006E4781"/>
    <w:rsid w:val="006E728E"/>
    <w:rsid w:val="006E7EDA"/>
    <w:rsid w:val="006F08BF"/>
    <w:rsid w:val="00701A12"/>
    <w:rsid w:val="00702971"/>
    <w:rsid w:val="007063ED"/>
    <w:rsid w:val="00706C71"/>
    <w:rsid w:val="00707EA8"/>
    <w:rsid w:val="00711811"/>
    <w:rsid w:val="00714E04"/>
    <w:rsid w:val="00720251"/>
    <w:rsid w:val="007204A9"/>
    <w:rsid w:val="00720C2A"/>
    <w:rsid w:val="0072769D"/>
    <w:rsid w:val="00735069"/>
    <w:rsid w:val="00741127"/>
    <w:rsid w:val="00743AAD"/>
    <w:rsid w:val="00747C5D"/>
    <w:rsid w:val="00751E1B"/>
    <w:rsid w:val="00762C76"/>
    <w:rsid w:val="007666BB"/>
    <w:rsid w:val="00766EB2"/>
    <w:rsid w:val="0077106E"/>
    <w:rsid w:val="00780F2A"/>
    <w:rsid w:val="00793F08"/>
    <w:rsid w:val="007951F1"/>
    <w:rsid w:val="007A7606"/>
    <w:rsid w:val="007A7D49"/>
    <w:rsid w:val="007B5E33"/>
    <w:rsid w:val="007D3E27"/>
    <w:rsid w:val="007D4CA4"/>
    <w:rsid w:val="007D617F"/>
    <w:rsid w:val="007D633B"/>
    <w:rsid w:val="007F0107"/>
    <w:rsid w:val="007F2B9E"/>
    <w:rsid w:val="00800C8F"/>
    <w:rsid w:val="008027A4"/>
    <w:rsid w:val="00822E65"/>
    <w:rsid w:val="00827E03"/>
    <w:rsid w:val="00834B9B"/>
    <w:rsid w:val="00837141"/>
    <w:rsid w:val="00837678"/>
    <w:rsid w:val="00843B95"/>
    <w:rsid w:val="0084507B"/>
    <w:rsid w:val="00847348"/>
    <w:rsid w:val="0085764B"/>
    <w:rsid w:val="00861EF6"/>
    <w:rsid w:val="008715AE"/>
    <w:rsid w:val="00876B13"/>
    <w:rsid w:val="00882601"/>
    <w:rsid w:val="00884A4B"/>
    <w:rsid w:val="00885FC3"/>
    <w:rsid w:val="0089247C"/>
    <w:rsid w:val="008948BE"/>
    <w:rsid w:val="00896B58"/>
    <w:rsid w:val="008A25A2"/>
    <w:rsid w:val="008A4A29"/>
    <w:rsid w:val="008A5B9D"/>
    <w:rsid w:val="008A79B1"/>
    <w:rsid w:val="008B7CD5"/>
    <w:rsid w:val="008C27E6"/>
    <w:rsid w:val="008C3092"/>
    <w:rsid w:val="008D2FC4"/>
    <w:rsid w:val="008D4B18"/>
    <w:rsid w:val="008E06AF"/>
    <w:rsid w:val="008E4010"/>
    <w:rsid w:val="008F01CF"/>
    <w:rsid w:val="008F0687"/>
    <w:rsid w:val="008F2138"/>
    <w:rsid w:val="00900C90"/>
    <w:rsid w:val="00907FBA"/>
    <w:rsid w:val="00910770"/>
    <w:rsid w:val="009172FF"/>
    <w:rsid w:val="0092280C"/>
    <w:rsid w:val="00931113"/>
    <w:rsid w:val="0093464B"/>
    <w:rsid w:val="00942681"/>
    <w:rsid w:val="009442C0"/>
    <w:rsid w:val="00950577"/>
    <w:rsid w:val="00957BBE"/>
    <w:rsid w:val="0096551A"/>
    <w:rsid w:val="00966211"/>
    <w:rsid w:val="00973BBB"/>
    <w:rsid w:val="009828E3"/>
    <w:rsid w:val="00982E8A"/>
    <w:rsid w:val="009859C1"/>
    <w:rsid w:val="00985E68"/>
    <w:rsid w:val="00987B4A"/>
    <w:rsid w:val="0099095B"/>
    <w:rsid w:val="00991B96"/>
    <w:rsid w:val="00993519"/>
    <w:rsid w:val="009C378A"/>
    <w:rsid w:val="009C40F2"/>
    <w:rsid w:val="009C5E2E"/>
    <w:rsid w:val="009D201F"/>
    <w:rsid w:val="009D5E9F"/>
    <w:rsid w:val="009E2577"/>
    <w:rsid w:val="009E39ED"/>
    <w:rsid w:val="009E3EF2"/>
    <w:rsid w:val="009E52FC"/>
    <w:rsid w:val="009E5896"/>
    <w:rsid w:val="00A00BF0"/>
    <w:rsid w:val="00A01EC2"/>
    <w:rsid w:val="00A23225"/>
    <w:rsid w:val="00A346CD"/>
    <w:rsid w:val="00A40649"/>
    <w:rsid w:val="00A610D4"/>
    <w:rsid w:val="00A63C57"/>
    <w:rsid w:val="00A67158"/>
    <w:rsid w:val="00A733B1"/>
    <w:rsid w:val="00A74C6B"/>
    <w:rsid w:val="00A83C05"/>
    <w:rsid w:val="00A85810"/>
    <w:rsid w:val="00A87688"/>
    <w:rsid w:val="00A94BD5"/>
    <w:rsid w:val="00A97292"/>
    <w:rsid w:val="00AA130F"/>
    <w:rsid w:val="00AA6EA6"/>
    <w:rsid w:val="00AA7B0E"/>
    <w:rsid w:val="00AB2FC0"/>
    <w:rsid w:val="00AB66C2"/>
    <w:rsid w:val="00AC0A1C"/>
    <w:rsid w:val="00AC6306"/>
    <w:rsid w:val="00B04784"/>
    <w:rsid w:val="00B07D9A"/>
    <w:rsid w:val="00B11A65"/>
    <w:rsid w:val="00B12DE0"/>
    <w:rsid w:val="00B14856"/>
    <w:rsid w:val="00B14909"/>
    <w:rsid w:val="00B14FDE"/>
    <w:rsid w:val="00B31160"/>
    <w:rsid w:val="00B3329E"/>
    <w:rsid w:val="00B359F2"/>
    <w:rsid w:val="00B36107"/>
    <w:rsid w:val="00B47AEC"/>
    <w:rsid w:val="00B50495"/>
    <w:rsid w:val="00B66BE5"/>
    <w:rsid w:val="00B7517E"/>
    <w:rsid w:val="00B90CCA"/>
    <w:rsid w:val="00B92CDF"/>
    <w:rsid w:val="00B93562"/>
    <w:rsid w:val="00BA68DA"/>
    <w:rsid w:val="00BB0C74"/>
    <w:rsid w:val="00BB26A8"/>
    <w:rsid w:val="00BB6CD9"/>
    <w:rsid w:val="00BB7014"/>
    <w:rsid w:val="00BC0D6D"/>
    <w:rsid w:val="00BC54CA"/>
    <w:rsid w:val="00BD0A07"/>
    <w:rsid w:val="00BE0491"/>
    <w:rsid w:val="00BE57CE"/>
    <w:rsid w:val="00BE6570"/>
    <w:rsid w:val="00C03892"/>
    <w:rsid w:val="00C0677C"/>
    <w:rsid w:val="00C06F02"/>
    <w:rsid w:val="00C10301"/>
    <w:rsid w:val="00C12C5F"/>
    <w:rsid w:val="00C131BF"/>
    <w:rsid w:val="00C13EB3"/>
    <w:rsid w:val="00C202F9"/>
    <w:rsid w:val="00C263F3"/>
    <w:rsid w:val="00C274D9"/>
    <w:rsid w:val="00C27B8A"/>
    <w:rsid w:val="00C30504"/>
    <w:rsid w:val="00C322B3"/>
    <w:rsid w:val="00C37EE9"/>
    <w:rsid w:val="00C40FBA"/>
    <w:rsid w:val="00C41644"/>
    <w:rsid w:val="00C458A6"/>
    <w:rsid w:val="00C46461"/>
    <w:rsid w:val="00C50BE8"/>
    <w:rsid w:val="00C5501E"/>
    <w:rsid w:val="00C614CE"/>
    <w:rsid w:val="00C61598"/>
    <w:rsid w:val="00C62825"/>
    <w:rsid w:val="00C6348C"/>
    <w:rsid w:val="00C66BBD"/>
    <w:rsid w:val="00C766E0"/>
    <w:rsid w:val="00CB0864"/>
    <w:rsid w:val="00CC69C1"/>
    <w:rsid w:val="00CD0347"/>
    <w:rsid w:val="00CD3A86"/>
    <w:rsid w:val="00CD4E81"/>
    <w:rsid w:val="00CD5F6A"/>
    <w:rsid w:val="00CD7BCD"/>
    <w:rsid w:val="00CE39CB"/>
    <w:rsid w:val="00CE5C6C"/>
    <w:rsid w:val="00D01BBA"/>
    <w:rsid w:val="00D1323D"/>
    <w:rsid w:val="00D20092"/>
    <w:rsid w:val="00D26459"/>
    <w:rsid w:val="00D26CC4"/>
    <w:rsid w:val="00D26FBB"/>
    <w:rsid w:val="00D44BA7"/>
    <w:rsid w:val="00D4557C"/>
    <w:rsid w:val="00D56920"/>
    <w:rsid w:val="00D63CD9"/>
    <w:rsid w:val="00D65E48"/>
    <w:rsid w:val="00D719D8"/>
    <w:rsid w:val="00D77F31"/>
    <w:rsid w:val="00D836AE"/>
    <w:rsid w:val="00D862EC"/>
    <w:rsid w:val="00D91F1D"/>
    <w:rsid w:val="00DA49D9"/>
    <w:rsid w:val="00DB2150"/>
    <w:rsid w:val="00DB5263"/>
    <w:rsid w:val="00DB5F89"/>
    <w:rsid w:val="00DB77C1"/>
    <w:rsid w:val="00DC1759"/>
    <w:rsid w:val="00DD6D39"/>
    <w:rsid w:val="00DE2CAD"/>
    <w:rsid w:val="00DF070A"/>
    <w:rsid w:val="00DF5B88"/>
    <w:rsid w:val="00DF77B4"/>
    <w:rsid w:val="00E103CA"/>
    <w:rsid w:val="00E20BC7"/>
    <w:rsid w:val="00E24012"/>
    <w:rsid w:val="00E24089"/>
    <w:rsid w:val="00E24CA6"/>
    <w:rsid w:val="00E25C0A"/>
    <w:rsid w:val="00E33E11"/>
    <w:rsid w:val="00E35023"/>
    <w:rsid w:val="00E35841"/>
    <w:rsid w:val="00E41232"/>
    <w:rsid w:val="00E43C45"/>
    <w:rsid w:val="00E456BF"/>
    <w:rsid w:val="00E5487D"/>
    <w:rsid w:val="00E66316"/>
    <w:rsid w:val="00E676C8"/>
    <w:rsid w:val="00E80439"/>
    <w:rsid w:val="00E843C0"/>
    <w:rsid w:val="00E859E5"/>
    <w:rsid w:val="00E924B7"/>
    <w:rsid w:val="00EB1056"/>
    <w:rsid w:val="00EB1585"/>
    <w:rsid w:val="00EB337B"/>
    <w:rsid w:val="00EC212F"/>
    <w:rsid w:val="00ED2939"/>
    <w:rsid w:val="00ED69D5"/>
    <w:rsid w:val="00EE496C"/>
    <w:rsid w:val="00EF49A0"/>
    <w:rsid w:val="00F0098A"/>
    <w:rsid w:val="00F04D63"/>
    <w:rsid w:val="00F05985"/>
    <w:rsid w:val="00F1731F"/>
    <w:rsid w:val="00F17D69"/>
    <w:rsid w:val="00F31C27"/>
    <w:rsid w:val="00F328A2"/>
    <w:rsid w:val="00F36450"/>
    <w:rsid w:val="00F47D27"/>
    <w:rsid w:val="00F56B4C"/>
    <w:rsid w:val="00F57718"/>
    <w:rsid w:val="00F7175D"/>
    <w:rsid w:val="00F81570"/>
    <w:rsid w:val="00FA0135"/>
    <w:rsid w:val="00FA13AF"/>
    <w:rsid w:val="00FA2E6C"/>
    <w:rsid w:val="00FB0FFA"/>
    <w:rsid w:val="00FB4317"/>
    <w:rsid w:val="00FB7B51"/>
    <w:rsid w:val="00FB7B58"/>
    <w:rsid w:val="00FC60F6"/>
    <w:rsid w:val="00FD0531"/>
    <w:rsid w:val="00FD131F"/>
    <w:rsid w:val="00FE454C"/>
    <w:rsid w:val="00FF0FD4"/>
    <w:rsid w:val="00FF2880"/>
    <w:rsid w:val="00FF2E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9AEA601"/>
  <w15:docId w15:val="{14FABAB9-8730-4C01-A3FD-58C57461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68C4"/>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6568C4"/>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6568C4"/>
    <w:rPr>
      <w:sz w:val="20"/>
      <w:szCs w:val="20"/>
    </w:rPr>
  </w:style>
  <w:style w:type="character" w:styleId="Znakapoznpodarou">
    <w:name w:val="footnote reference"/>
    <w:basedOn w:val="Standardnpsmoodstavce"/>
    <w:uiPriority w:val="99"/>
    <w:unhideWhenUsed/>
    <w:rsid w:val="006568C4"/>
    <w:rPr>
      <w:vertAlign w:val="superscript"/>
    </w:rPr>
  </w:style>
  <w:style w:type="paragraph" w:styleId="Odstavecseseznamem">
    <w:name w:val="List Paragraph"/>
    <w:basedOn w:val="Normln"/>
    <w:uiPriority w:val="34"/>
    <w:qFormat/>
    <w:rsid w:val="006568C4"/>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6568C4"/>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Textbubliny">
    <w:name w:val="Balloon Text"/>
    <w:basedOn w:val="Normln"/>
    <w:link w:val="TextbublinyChar"/>
    <w:uiPriority w:val="99"/>
    <w:semiHidden/>
    <w:unhideWhenUsed/>
    <w:rsid w:val="00FA13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13AF"/>
    <w:rPr>
      <w:rFonts w:ascii="Tahoma" w:hAnsi="Tahoma" w:cs="Tahoma"/>
      <w:sz w:val="16"/>
      <w:szCs w:val="16"/>
    </w:rPr>
  </w:style>
  <w:style w:type="character" w:styleId="Odkaznakoment">
    <w:name w:val="annotation reference"/>
    <w:basedOn w:val="Standardnpsmoodstavce"/>
    <w:uiPriority w:val="99"/>
    <w:semiHidden/>
    <w:unhideWhenUsed/>
    <w:rsid w:val="006415A0"/>
    <w:rPr>
      <w:sz w:val="16"/>
      <w:szCs w:val="16"/>
    </w:rPr>
  </w:style>
  <w:style w:type="paragraph" w:styleId="Textkomente">
    <w:name w:val="annotation text"/>
    <w:basedOn w:val="Normln"/>
    <w:link w:val="TextkomenteChar"/>
    <w:uiPriority w:val="99"/>
    <w:unhideWhenUsed/>
    <w:rsid w:val="006415A0"/>
    <w:pPr>
      <w:spacing w:line="240" w:lineRule="auto"/>
    </w:pPr>
    <w:rPr>
      <w:sz w:val="20"/>
      <w:szCs w:val="20"/>
    </w:rPr>
  </w:style>
  <w:style w:type="character" w:customStyle="1" w:styleId="TextkomenteChar">
    <w:name w:val="Text komentáře Char"/>
    <w:basedOn w:val="Standardnpsmoodstavce"/>
    <w:link w:val="Textkomente"/>
    <w:uiPriority w:val="99"/>
    <w:rsid w:val="006415A0"/>
    <w:rPr>
      <w:sz w:val="20"/>
      <w:szCs w:val="20"/>
    </w:rPr>
  </w:style>
  <w:style w:type="paragraph" w:styleId="Pedmtkomente">
    <w:name w:val="annotation subject"/>
    <w:basedOn w:val="Textkomente"/>
    <w:next w:val="Textkomente"/>
    <w:link w:val="PedmtkomenteChar"/>
    <w:uiPriority w:val="99"/>
    <w:semiHidden/>
    <w:unhideWhenUsed/>
    <w:rsid w:val="006415A0"/>
    <w:rPr>
      <w:b/>
      <w:bCs/>
    </w:rPr>
  </w:style>
  <w:style w:type="character" w:customStyle="1" w:styleId="PedmtkomenteChar">
    <w:name w:val="Předmět komentáře Char"/>
    <w:basedOn w:val="TextkomenteChar"/>
    <w:link w:val="Pedmtkomente"/>
    <w:uiPriority w:val="99"/>
    <w:semiHidden/>
    <w:rsid w:val="006415A0"/>
    <w:rPr>
      <w:b/>
      <w:bCs/>
      <w:sz w:val="20"/>
      <w:szCs w:val="20"/>
    </w:rPr>
  </w:style>
  <w:style w:type="paragraph" w:styleId="Zhlav">
    <w:name w:val="header"/>
    <w:basedOn w:val="Normln"/>
    <w:link w:val="ZhlavChar"/>
    <w:uiPriority w:val="99"/>
    <w:unhideWhenUsed/>
    <w:rsid w:val="00FA01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135"/>
  </w:style>
  <w:style w:type="paragraph" w:styleId="Zpat">
    <w:name w:val="footer"/>
    <w:basedOn w:val="Normln"/>
    <w:link w:val="ZpatChar"/>
    <w:uiPriority w:val="99"/>
    <w:unhideWhenUsed/>
    <w:rsid w:val="00FA0135"/>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135"/>
  </w:style>
  <w:style w:type="paragraph" w:customStyle="1" w:styleId="ZmenBod">
    <w:name w:val="ZmenBod"/>
    <w:basedOn w:val="Normln"/>
    <w:link w:val="ZmenBodChar"/>
    <w:rsid w:val="00AA130F"/>
    <w:pPr>
      <w:numPr>
        <w:numId w:val="16"/>
      </w:numPr>
      <w:spacing w:before="480" w:after="0" w:line="240" w:lineRule="auto"/>
      <w:jc w:val="both"/>
    </w:pPr>
    <w:rPr>
      <w:rFonts w:ascii="Times New Roman" w:eastAsia="Times New Roman" w:hAnsi="Times New Roman" w:cs="Times New Roman"/>
      <w:sz w:val="24"/>
      <w:szCs w:val="24"/>
      <w:lang w:eastAsia="cs-CZ"/>
    </w:rPr>
  </w:style>
  <w:style w:type="character" w:customStyle="1" w:styleId="ZmenBodChar">
    <w:name w:val="ZmenBod Char"/>
    <w:link w:val="ZmenBod"/>
    <w:rsid w:val="00AA130F"/>
    <w:rPr>
      <w:rFonts w:ascii="Times New Roman" w:eastAsia="Times New Roman" w:hAnsi="Times New Roman" w:cs="Times New Roman"/>
      <w:sz w:val="24"/>
      <w:szCs w:val="24"/>
      <w:lang w:eastAsia="cs-CZ"/>
    </w:rPr>
  </w:style>
  <w:style w:type="paragraph" w:styleId="Revize">
    <w:name w:val="Revision"/>
    <w:hidden/>
    <w:uiPriority w:val="99"/>
    <w:semiHidden/>
    <w:rsid w:val="004C6F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051188">
      <w:bodyDiv w:val="1"/>
      <w:marLeft w:val="0"/>
      <w:marRight w:val="0"/>
      <w:marTop w:val="0"/>
      <w:marBottom w:val="0"/>
      <w:divBdr>
        <w:top w:val="none" w:sz="0" w:space="0" w:color="auto"/>
        <w:left w:val="none" w:sz="0" w:space="0" w:color="auto"/>
        <w:bottom w:val="none" w:sz="0" w:space="0" w:color="auto"/>
        <w:right w:val="none" w:sz="0" w:space="0" w:color="auto"/>
      </w:divBdr>
    </w:div>
    <w:div w:id="809982156">
      <w:bodyDiv w:val="1"/>
      <w:marLeft w:val="0"/>
      <w:marRight w:val="0"/>
      <w:marTop w:val="0"/>
      <w:marBottom w:val="0"/>
      <w:divBdr>
        <w:top w:val="none" w:sz="0" w:space="0" w:color="auto"/>
        <w:left w:val="none" w:sz="0" w:space="0" w:color="auto"/>
        <w:bottom w:val="none" w:sz="0" w:space="0" w:color="auto"/>
        <w:right w:val="none" w:sz="0" w:space="0" w:color="auto"/>
      </w:divBdr>
    </w:div>
    <w:div w:id="949432168">
      <w:bodyDiv w:val="1"/>
      <w:marLeft w:val="0"/>
      <w:marRight w:val="0"/>
      <w:marTop w:val="0"/>
      <w:marBottom w:val="0"/>
      <w:divBdr>
        <w:top w:val="none" w:sz="0" w:space="0" w:color="auto"/>
        <w:left w:val="none" w:sz="0" w:space="0" w:color="auto"/>
        <w:bottom w:val="none" w:sz="0" w:space="0" w:color="auto"/>
        <w:right w:val="none" w:sz="0" w:space="0" w:color="auto"/>
      </w:divBdr>
    </w:div>
    <w:div w:id="1083910636">
      <w:bodyDiv w:val="1"/>
      <w:marLeft w:val="0"/>
      <w:marRight w:val="0"/>
      <w:marTop w:val="0"/>
      <w:marBottom w:val="0"/>
      <w:divBdr>
        <w:top w:val="none" w:sz="0" w:space="0" w:color="auto"/>
        <w:left w:val="none" w:sz="0" w:space="0" w:color="auto"/>
        <w:bottom w:val="none" w:sz="0" w:space="0" w:color="auto"/>
        <w:right w:val="none" w:sz="0" w:space="0" w:color="auto"/>
      </w:divBdr>
    </w:div>
    <w:div w:id="1200434818">
      <w:bodyDiv w:val="1"/>
      <w:marLeft w:val="0"/>
      <w:marRight w:val="0"/>
      <w:marTop w:val="0"/>
      <w:marBottom w:val="0"/>
      <w:divBdr>
        <w:top w:val="none" w:sz="0" w:space="0" w:color="auto"/>
        <w:left w:val="none" w:sz="0" w:space="0" w:color="auto"/>
        <w:bottom w:val="none" w:sz="0" w:space="0" w:color="auto"/>
        <w:right w:val="none" w:sz="0" w:space="0" w:color="auto"/>
      </w:divBdr>
    </w:div>
    <w:div w:id="1216505911">
      <w:bodyDiv w:val="1"/>
      <w:marLeft w:val="0"/>
      <w:marRight w:val="0"/>
      <w:marTop w:val="0"/>
      <w:marBottom w:val="0"/>
      <w:divBdr>
        <w:top w:val="none" w:sz="0" w:space="0" w:color="auto"/>
        <w:left w:val="none" w:sz="0" w:space="0" w:color="auto"/>
        <w:bottom w:val="none" w:sz="0" w:space="0" w:color="auto"/>
        <w:right w:val="none" w:sz="0" w:space="0" w:color="auto"/>
      </w:divBdr>
    </w:div>
    <w:div w:id="165799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B3D55-A088-4A21-A1B3-81BBF6E0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3375</Words>
  <Characters>19917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Bláhová</dc:creator>
  <cp:lastModifiedBy>Bláhová Pavla, Mgr.</cp:lastModifiedBy>
  <cp:revision>2</cp:revision>
  <dcterms:created xsi:type="dcterms:W3CDTF">2025-05-19T08:12:00Z</dcterms:created>
  <dcterms:modified xsi:type="dcterms:W3CDTF">2025-05-19T08:12:00Z</dcterms:modified>
</cp:coreProperties>
</file>