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C16E9" w14:textId="77777777" w:rsidR="00BC6554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907D2E5" w14:textId="77777777" w:rsidR="00BC6554" w:rsidRPr="008130CC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Rozhodnutí o skončení služebního poměru rozhodnutím služebního orgánu - § 72 odst. 1 písm. </w:t>
      </w:r>
      <w:r w:rsidR="00D75D8F">
        <w:rPr>
          <w:rFonts w:ascii="Arial" w:hAnsi="Arial" w:cs="Arial"/>
          <w:b/>
          <w:color w:val="FF0000"/>
        </w:rPr>
        <w:t>c</w:t>
      </w:r>
      <w:r>
        <w:rPr>
          <w:rFonts w:ascii="Arial" w:hAnsi="Arial" w:cs="Arial"/>
          <w:b/>
          <w:color w:val="FF0000"/>
        </w:rPr>
        <w:t>) zákona o státní službě</w:t>
      </w:r>
    </w:p>
    <w:p w14:paraId="2C32648C" w14:textId="77777777" w:rsidR="00BC6554" w:rsidRDefault="00BC6554" w:rsidP="00BC655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24482208" w14:textId="77777777" w:rsidR="00BC6554" w:rsidRPr="00BE5E0F" w:rsidRDefault="00BC6554" w:rsidP="00BC655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E4E5835" w14:textId="77777777" w:rsidR="00BC6554" w:rsidRPr="00BE5E0F" w:rsidRDefault="00BC6554" w:rsidP="00BC655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1E9AD826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562FD0D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74021F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3192ADFF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</w:t>
      </w:r>
    </w:p>
    <w:p w14:paraId="6329D40B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56B8A3FA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A56A19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56A19">
        <w:rPr>
          <w:rFonts w:ascii="Arial" w:eastAsia="Times New Roman" w:hAnsi="Arial" w:cs="Arial"/>
          <w:lang w:eastAsia="cs-CZ"/>
        </w:rPr>
        <w:t xml:space="preserve">: </w:t>
      </w:r>
    </w:p>
    <w:p w14:paraId="0477A2F0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7CB280FD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670B65C4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A56A19">
        <w:rPr>
          <w:rFonts w:ascii="Arial" w:eastAsia="Times New Roman" w:hAnsi="Arial" w:cs="Arial"/>
          <w:lang w:eastAsia="cs-CZ"/>
        </w:rPr>
        <w:t>:</w:t>
      </w:r>
    </w:p>
    <w:p w14:paraId="3B4BF3C9" w14:textId="77777777" w:rsidR="00BC6554" w:rsidRPr="00A56A19" w:rsidRDefault="00473C2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0B189D">
        <w:rPr>
          <w:rFonts w:ascii="Arial" w:eastAsia="Times New Roman" w:hAnsi="Arial" w:cs="Arial"/>
          <w:color w:val="FF0000"/>
          <w:lang w:eastAsia="cs-CZ"/>
        </w:rPr>
        <w:t>.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BD428DA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4530344C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6553203F" w14:textId="77777777" w:rsidR="00C06103" w:rsidRDefault="00C06103" w:rsidP="00C06103">
      <w:pPr>
        <w:spacing w:after="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</w:p>
    <w:p w14:paraId="41090C85" w14:textId="77777777" w:rsidR="00BC6554" w:rsidRPr="00820B3E" w:rsidRDefault="00BC6554" w:rsidP="00BC6554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820B3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133218EB" w14:textId="77777777" w:rsidR="00BC6554" w:rsidRPr="0043750F" w:rsidRDefault="00BC6554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43750F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skončení služebního poměru</w:t>
      </w:r>
    </w:p>
    <w:p w14:paraId="03F2B79B" w14:textId="1E24EFF7" w:rsidR="00BC6554" w:rsidRDefault="00BC6554" w:rsidP="00BC6554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A56A19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A56A19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 xml:space="preserve">§ 162 odst. </w:t>
      </w:r>
      <w:r w:rsidR="00CA3B8A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8B4B7E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 xml:space="preserve">), ve věci </w:t>
      </w:r>
      <w:r w:rsidR="007B160E">
        <w:rPr>
          <w:rFonts w:ascii="Arial" w:eastAsia="Times New Roman" w:hAnsi="Arial" w:cs="Arial"/>
          <w:lang w:eastAsia="cs-CZ"/>
        </w:rPr>
        <w:t xml:space="preserve">služby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</w:t>
      </w:r>
      <w:r w:rsidR="000B189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>
        <w:rPr>
          <w:rFonts w:ascii="Arial" w:eastAsia="Times New Roman" w:hAnsi="Arial" w:cs="Arial"/>
          <w:color w:val="FF0000"/>
          <w:lang w:eastAsia="cs-CZ"/>
        </w:rPr>
        <w:t>zaměstnankyně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95525">
        <w:rPr>
          <w:rFonts w:ascii="Arial" w:hAnsi="Arial" w:cs="Arial"/>
          <w:b/>
          <w:color w:val="FF0000"/>
        </w:rPr>
        <w:t>Tit</w:t>
      </w:r>
      <w:r w:rsidR="000B189D"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</w:t>
      </w:r>
      <w:r w:rsidR="007B160E">
        <w:rPr>
          <w:rFonts w:ascii="Arial" w:hAnsi="Arial" w:cs="Arial"/>
          <w:b/>
          <w:color w:val="FF0000"/>
        </w:rPr>
        <w:t> </w:t>
      </w:r>
      <w:r w:rsidRPr="00CB67E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0326E6">
        <w:rPr>
          <w:rFonts w:ascii="Arial" w:eastAsia="Times New Roman" w:hAnsi="Arial" w:cs="Arial"/>
          <w:color w:val="FF0000"/>
          <w:lang w:eastAsia="cs-CZ"/>
        </w:rPr>
        <w:t>, narozen</w:t>
      </w:r>
      <w:r>
        <w:rPr>
          <w:rFonts w:ascii="Arial" w:eastAsia="Times New Roman" w:hAnsi="Arial" w:cs="Arial"/>
          <w:color w:val="FF0000"/>
          <w:lang w:eastAsia="cs-CZ"/>
        </w:rPr>
        <w:t>ého</w:t>
      </w:r>
      <w:r w:rsidR="000B189D">
        <w:rPr>
          <w:rFonts w:ascii="Arial" w:eastAsia="Times New Roman" w:hAnsi="Arial" w:cs="Arial"/>
          <w:color w:val="FF0000"/>
          <w:lang w:eastAsia="cs-CZ"/>
        </w:rPr>
        <w:t>/narozené</w:t>
      </w:r>
      <w:r>
        <w:rPr>
          <w:rFonts w:ascii="Arial" w:eastAsia="Times New Roman" w:hAnsi="Arial" w:cs="Arial"/>
          <w:color w:val="FF0000"/>
          <w:lang w:eastAsia="cs-CZ"/>
        </w:rPr>
        <w:t xml:space="preserve"> dne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Pr="000326E6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326E6">
        <w:rPr>
          <w:rFonts w:ascii="Arial" w:eastAsia="Times New Roman" w:hAnsi="Arial" w:cs="Arial"/>
          <w:color w:val="FF0000"/>
          <w:lang w:eastAsia="cs-CZ"/>
        </w:rPr>
        <w:t>19XX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A0725"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color w:val="FF0000"/>
        </w:rPr>
        <w:t>Město</w:t>
      </w:r>
      <w:r>
        <w:rPr>
          <w:rFonts w:ascii="Arial" w:eastAsia="Times New Roman" w:hAnsi="Arial" w:cs="Arial"/>
          <w:lang w:eastAsia="cs-CZ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760679">
        <w:rPr>
          <w:rFonts w:ascii="Arial" w:eastAsia="Times New Roman" w:hAnsi="Arial" w:cs="Arial"/>
          <w:lang w:eastAsia="cs-CZ"/>
        </w:rPr>
        <w:t>,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PSČ Město</w:t>
      </w:r>
      <w:r>
        <w:rPr>
          <w:rFonts w:ascii="Arial" w:eastAsia="Times New Roman" w:hAnsi="Arial" w:cs="Arial"/>
          <w:lang w:eastAsia="cs-CZ"/>
        </w:rPr>
        <w:t xml:space="preserve"> (dále jen </w:t>
      </w:r>
      <w:r w:rsidRPr="00A12391">
        <w:rPr>
          <w:rFonts w:ascii="Arial" w:eastAsia="Times New Roman" w:hAnsi="Arial" w:cs="Arial"/>
          <w:lang w:eastAsia="cs-CZ"/>
        </w:rPr>
        <w:t>„státní</w:t>
      </w:r>
      <w:r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A12391">
        <w:rPr>
          <w:rFonts w:ascii="Arial" w:eastAsia="Times New Roman" w:hAnsi="Arial" w:cs="Arial"/>
          <w:lang w:eastAsia="cs-CZ"/>
        </w:rPr>
        <w:t>“</w:t>
      </w:r>
      <w:r w:rsidRPr="000326E6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rozhodl takto:</w:t>
      </w:r>
      <w:r>
        <w:rPr>
          <w:rFonts w:ascii="Arial" w:hAnsi="Arial" w:cs="Arial"/>
        </w:rPr>
        <w:tab/>
      </w:r>
    </w:p>
    <w:p w14:paraId="117A6CAF" w14:textId="77777777" w:rsidR="002D69EA" w:rsidRDefault="00BC6554" w:rsidP="00AC24E7">
      <w:pPr>
        <w:spacing w:after="120" w:line="240" w:lineRule="auto"/>
        <w:jc w:val="both"/>
        <w:rPr>
          <w:rFonts w:ascii="Arial" w:hAnsi="Arial" w:cs="Arial"/>
          <w:b/>
          <w:spacing w:val="60"/>
        </w:rPr>
      </w:pPr>
      <w:r>
        <w:rPr>
          <w:rFonts w:ascii="Arial" w:hAnsi="Arial" w:cs="Arial"/>
          <w:b/>
        </w:rPr>
        <w:t>p</w:t>
      </w:r>
      <w:r w:rsidRPr="00033E0B">
        <w:rPr>
          <w:rFonts w:ascii="Arial" w:hAnsi="Arial" w:cs="Arial"/>
          <w:b/>
        </w:rPr>
        <w:t>odle § 7</w:t>
      </w:r>
      <w:r>
        <w:rPr>
          <w:rFonts w:ascii="Arial" w:hAnsi="Arial" w:cs="Arial"/>
          <w:b/>
        </w:rPr>
        <w:t xml:space="preserve">2 odst. 1 písm. </w:t>
      </w:r>
      <w:r w:rsidR="00D75D8F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)</w:t>
      </w:r>
      <w:r w:rsidRPr="00033E0B">
        <w:rPr>
          <w:rFonts w:ascii="Arial" w:hAnsi="Arial" w:cs="Arial"/>
          <w:b/>
        </w:rPr>
        <w:t xml:space="preserve"> zákona o státní službě </w:t>
      </w:r>
      <w:r>
        <w:rPr>
          <w:rFonts w:ascii="Arial" w:hAnsi="Arial" w:cs="Arial"/>
          <w:b/>
        </w:rPr>
        <w:t xml:space="preserve">se </w:t>
      </w:r>
      <w:r w:rsidRPr="00033E0B">
        <w:rPr>
          <w:rFonts w:ascii="Arial" w:hAnsi="Arial" w:cs="Arial"/>
          <w:b/>
        </w:rPr>
        <w:t xml:space="preserve">služební poměr </w:t>
      </w:r>
      <w:r w:rsidR="00DC0AF3">
        <w:rPr>
          <w:rFonts w:ascii="Arial" w:hAnsi="Arial" w:cs="Arial"/>
          <w:b/>
          <w:color w:val="FF0000"/>
        </w:rPr>
        <w:t>státního zaměstnance/</w:t>
      </w:r>
      <w:r w:rsidR="000B189D">
        <w:rPr>
          <w:rFonts w:ascii="Arial" w:hAnsi="Arial" w:cs="Arial"/>
          <w:b/>
          <w:color w:val="FF0000"/>
        </w:rPr>
        <w:t xml:space="preserve">státní </w:t>
      </w:r>
      <w:r w:rsidR="00DC0AF3">
        <w:rPr>
          <w:rFonts w:ascii="Arial" w:hAnsi="Arial" w:cs="Arial"/>
          <w:b/>
          <w:color w:val="FF0000"/>
        </w:rPr>
        <w:t>zaměstnankyně</w:t>
      </w:r>
      <w:r w:rsidR="000B189D">
        <w:rPr>
          <w:rFonts w:ascii="Arial" w:hAnsi="Arial" w:cs="Arial"/>
          <w:b/>
          <w:spacing w:val="60"/>
        </w:rPr>
        <w:t xml:space="preserve"> </w:t>
      </w:r>
      <w:r w:rsidRPr="00033E0B">
        <w:rPr>
          <w:rFonts w:ascii="Arial" w:hAnsi="Arial" w:cs="Arial"/>
          <w:b/>
          <w:spacing w:val="60"/>
        </w:rPr>
        <w:t>ukončuje</w:t>
      </w:r>
      <w:r w:rsidR="000B189D">
        <w:rPr>
          <w:rFonts w:ascii="Arial" w:hAnsi="Arial" w:cs="Arial"/>
          <w:b/>
          <w:spacing w:val="60"/>
        </w:rPr>
        <w:t>.</w:t>
      </w:r>
    </w:p>
    <w:p w14:paraId="20A831F8" w14:textId="4DB8800B" w:rsidR="00AC24E7" w:rsidRDefault="000B189D" w:rsidP="00CA3B8A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 w:rsidRPr="00A2583E">
        <w:rPr>
          <w:rFonts w:ascii="Arial" w:hAnsi="Arial" w:cs="Arial"/>
          <w:b/>
        </w:rPr>
        <w:t xml:space="preserve">Podle § 72 odst. </w:t>
      </w:r>
      <w:r w:rsidR="00CA3B8A">
        <w:rPr>
          <w:rFonts w:ascii="Arial" w:hAnsi="Arial" w:cs="Arial"/>
          <w:b/>
        </w:rPr>
        <w:t>2</w:t>
      </w:r>
      <w:r w:rsidRPr="00A2583E">
        <w:rPr>
          <w:rFonts w:ascii="Arial" w:hAnsi="Arial" w:cs="Arial"/>
          <w:b/>
        </w:rPr>
        <w:t xml:space="preserve"> </w:t>
      </w:r>
      <w:r w:rsidR="002D69EA" w:rsidRPr="00033E0B">
        <w:rPr>
          <w:rFonts w:ascii="Arial" w:hAnsi="Arial" w:cs="Arial"/>
          <w:b/>
        </w:rPr>
        <w:t>zákona o státní službě</w:t>
      </w:r>
      <w:r w:rsidR="002D69EA" w:rsidRPr="00300F33">
        <w:rPr>
          <w:rFonts w:ascii="Arial" w:hAnsi="Arial" w:cs="Arial"/>
          <w:b/>
        </w:rPr>
        <w:t xml:space="preserve"> </w:t>
      </w:r>
      <w:r w:rsidRPr="00A2583E">
        <w:rPr>
          <w:rFonts w:ascii="Arial" w:hAnsi="Arial" w:cs="Arial"/>
          <w:b/>
        </w:rPr>
        <w:t>skončí služební poměr</w:t>
      </w:r>
      <w:r w:rsidRPr="00300F33">
        <w:rPr>
          <w:rFonts w:ascii="Arial" w:hAnsi="Arial" w:cs="Arial"/>
          <w:b/>
          <w:color w:val="FF0000"/>
        </w:rPr>
        <w:t xml:space="preserve"> státní</w:t>
      </w:r>
      <w:r w:rsidRPr="002D69EA">
        <w:rPr>
          <w:rFonts w:ascii="Arial" w:hAnsi="Arial" w:cs="Arial"/>
          <w:b/>
          <w:color w:val="FF0000"/>
        </w:rPr>
        <w:t xml:space="preserve">ho zaměstnance/státní zaměstnankyně </w:t>
      </w:r>
      <w:r w:rsidR="00D75D8F">
        <w:rPr>
          <w:rFonts w:ascii="Arial" w:hAnsi="Arial" w:cs="Arial"/>
          <w:b/>
        </w:rPr>
        <w:t>uplynutím</w:t>
      </w:r>
      <w:r w:rsidR="00CA3B8A">
        <w:rPr>
          <w:rFonts w:ascii="Arial" w:hAnsi="Arial" w:cs="Arial"/>
          <w:b/>
        </w:rPr>
        <w:t xml:space="preserve"> doby</w:t>
      </w:r>
      <w:r w:rsidR="00D75D8F">
        <w:rPr>
          <w:rFonts w:ascii="Arial" w:hAnsi="Arial" w:cs="Arial"/>
          <w:b/>
        </w:rPr>
        <w:t xml:space="preserve"> </w:t>
      </w:r>
      <w:ins w:id="0" w:author="Richtr Michal, Mgr." w:date="2025-05-22T09:40:00Z">
        <w:r w:rsidR="00360FBD" w:rsidRPr="00360FBD">
          <w:rPr>
            <w:rFonts w:ascii="Arial" w:hAnsi="Arial" w:cs="Arial"/>
            <w:b/>
            <w:bCs/>
          </w:rPr>
          <w:t>1 měsíce, přičemž tato doba začne běžet dnem doručení rozhodnutí o skončení služebního poměru a skončí uplynutím dne, který se číslem shoduje se dnem doručení rozhodnutí; není-li takový den v posledním měsíci, připadne její konec na poslední den měsíce</w:t>
        </w:r>
      </w:ins>
      <w:del w:id="1" w:author="Richtr Michal, Mgr." w:date="2025-05-22T09:40:00Z">
        <w:r w:rsidR="00CA3B8A" w:rsidDel="00360FBD">
          <w:rPr>
            <w:rFonts w:ascii="Arial" w:hAnsi="Arial" w:cs="Arial"/>
            <w:b/>
          </w:rPr>
          <w:delText>2 kalendářních měsíců</w:delText>
        </w:r>
        <w:r w:rsidR="00CA3B8A" w:rsidRPr="00CA3B8A" w:rsidDel="00360FBD">
          <w:rPr>
            <w:rFonts w:ascii="Arial" w:hAnsi="Arial" w:cs="Arial"/>
            <w:b/>
          </w:rPr>
          <w:delText>, která</w:delText>
        </w:r>
        <w:r w:rsidR="00CA3B8A" w:rsidDel="00360FBD">
          <w:rPr>
            <w:rFonts w:ascii="Arial" w:hAnsi="Arial" w:cs="Arial"/>
          </w:rPr>
          <w:delText xml:space="preserve"> </w:delText>
        </w:r>
        <w:r w:rsidR="00CA3B8A" w:rsidRPr="00CA3B8A" w:rsidDel="00360FBD">
          <w:rPr>
            <w:rFonts w:ascii="Arial" w:hAnsi="Arial" w:cs="Arial"/>
            <w:b/>
            <w:bCs/>
          </w:rPr>
          <w:delText xml:space="preserve">začíná běžet prvním dnem kalendářního měsíce následujícího </w:delText>
        </w:r>
        <w:r w:rsidRPr="00CA3B8A" w:rsidDel="00360FBD">
          <w:rPr>
            <w:rFonts w:ascii="Arial" w:hAnsi="Arial" w:cs="Arial"/>
            <w:b/>
            <w:bCs/>
          </w:rPr>
          <w:delText>po dni doručení tohoto rozhodnutí</w:delText>
        </w:r>
      </w:del>
      <w:r w:rsidRPr="00CA3B8A">
        <w:rPr>
          <w:rFonts w:ascii="Arial" w:hAnsi="Arial" w:cs="Arial"/>
          <w:b/>
          <w:bCs/>
        </w:rPr>
        <w:t xml:space="preserve">. </w:t>
      </w:r>
    </w:p>
    <w:p w14:paraId="3EAE63B5" w14:textId="77777777" w:rsidR="00CA3B8A" w:rsidRPr="00CA3B8A" w:rsidRDefault="00CA3B8A" w:rsidP="00CA3B8A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</w:p>
    <w:p w14:paraId="6F91BA01" w14:textId="77777777" w:rsidR="00BC6554" w:rsidRDefault="005B715F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4999A12" w14:textId="17F3CF8E" w:rsidR="00223AC4" w:rsidRDefault="006D3396" w:rsidP="00223A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1623">
        <w:rPr>
          <w:rFonts w:ascii="Arial" w:eastAsia="Times New Roman" w:hAnsi="Arial" w:cs="Arial"/>
          <w:lang w:eastAsia="cs-CZ"/>
        </w:rPr>
        <w:t>Státní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11623">
        <w:rPr>
          <w:rFonts w:ascii="Arial" w:eastAsia="Times New Roman" w:hAnsi="Arial" w:cs="Arial"/>
          <w:lang w:eastAsia="cs-CZ"/>
        </w:rPr>
        <w:t xml:space="preserve"> je </w:t>
      </w:r>
      <w:r w:rsidR="00803BD8">
        <w:rPr>
          <w:rFonts w:ascii="Arial" w:eastAsia="Times New Roman" w:hAnsi="Arial" w:cs="Arial"/>
          <w:lang w:eastAsia="cs-CZ"/>
        </w:rPr>
        <w:t xml:space="preserve">ode dne 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803BD8">
        <w:rPr>
          <w:rFonts w:ascii="Arial" w:eastAsia="Times New Roman" w:hAnsi="Arial" w:cs="Arial"/>
          <w:lang w:eastAsia="cs-CZ"/>
        </w:rPr>
        <w:t>20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803BD8"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>ve služebním poměru na</w:t>
      </w:r>
      <w:r w:rsidR="007B7EB6">
        <w:rPr>
          <w:rFonts w:ascii="Arial" w:eastAsia="Times New Roman" w:hAnsi="Arial" w:cs="Arial"/>
          <w:lang w:eastAsia="cs-CZ"/>
        </w:rPr>
        <w:t> </w:t>
      </w:r>
      <w:r w:rsidRPr="00211623">
        <w:rPr>
          <w:rFonts w:ascii="Arial" w:eastAsia="Times New Roman" w:hAnsi="Arial" w:cs="Arial"/>
          <w:lang w:eastAsia="cs-CZ"/>
        </w:rPr>
        <w:t xml:space="preserve">dobu 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211623">
        <w:rPr>
          <w:rFonts w:ascii="Arial" w:hAnsi="Arial" w:cs="Arial"/>
          <w:color w:val="FF0000"/>
        </w:rPr>
        <w:t>X. měsíc 20XX</w:t>
      </w:r>
      <w:r w:rsidRPr="00211623">
        <w:rPr>
          <w:rFonts w:ascii="Arial" w:hAnsi="Arial" w:cs="Arial"/>
        </w:rPr>
        <w:t xml:space="preserve">, </w:t>
      </w:r>
      <w:r w:rsidR="00803BD8">
        <w:rPr>
          <w:rFonts w:ascii="Arial" w:hAnsi="Arial" w:cs="Arial"/>
        </w:rPr>
        <w:t xml:space="preserve">a to </w:t>
      </w:r>
      <w:r w:rsidR="00803BD8" w:rsidRPr="00211623">
        <w:rPr>
          <w:rFonts w:ascii="Arial" w:hAnsi="Arial" w:cs="Arial"/>
        </w:rPr>
        <w:t xml:space="preserve">na základě rozhodnutí </w:t>
      </w:r>
      <w:r w:rsidR="00803BD8" w:rsidRPr="00211623">
        <w:rPr>
          <w:rFonts w:ascii="Arial" w:hAnsi="Arial" w:cs="Arial"/>
          <w:i/>
          <w:color w:val="FF0000"/>
        </w:rPr>
        <w:t>(označení služebního orgánu)</w:t>
      </w:r>
      <w:r w:rsidR="006E0568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  <w:color w:val="FF0000"/>
        </w:rPr>
        <w:t xml:space="preserve"> </w:t>
      </w:r>
      <w:r w:rsidR="00803BD8" w:rsidRPr="00211623">
        <w:rPr>
          <w:rFonts w:ascii="Arial" w:hAnsi="Arial" w:cs="Arial"/>
        </w:rPr>
        <w:t>č.</w:t>
      </w:r>
      <w:r w:rsidR="007B7EB6">
        <w:rPr>
          <w:rFonts w:ascii="Arial" w:hAnsi="Arial" w:cs="Arial"/>
        </w:rPr>
        <w:t xml:space="preserve"> </w:t>
      </w:r>
      <w:r w:rsidR="00803BD8" w:rsidRPr="00211623">
        <w:rPr>
          <w:rFonts w:ascii="Arial" w:hAnsi="Arial" w:cs="Arial"/>
        </w:rPr>
        <w:t xml:space="preserve">j. </w:t>
      </w:r>
      <w:r w:rsidR="00803BD8" w:rsidRPr="00211623">
        <w:rPr>
          <w:rFonts w:ascii="Arial" w:hAnsi="Arial" w:cs="Arial"/>
          <w:color w:val="FF0000"/>
        </w:rPr>
        <w:t>XXXXX</w:t>
      </w:r>
      <w:r w:rsidR="00803BD8" w:rsidRPr="00211623">
        <w:rPr>
          <w:rFonts w:ascii="Arial" w:hAnsi="Arial" w:cs="Arial"/>
        </w:rPr>
        <w:t xml:space="preserve"> ze dne </w:t>
      </w:r>
      <w:r w:rsidR="00803BD8" w:rsidRPr="00211623">
        <w:rPr>
          <w:rFonts w:ascii="Arial" w:hAnsi="Arial" w:cs="Arial"/>
          <w:color w:val="FF0000"/>
        </w:rPr>
        <w:t>X. měsíc</w:t>
      </w:r>
      <w:r w:rsidR="00803BD8" w:rsidRPr="00211623">
        <w:rPr>
          <w:rFonts w:ascii="Arial" w:hAnsi="Arial" w:cs="Arial"/>
        </w:rPr>
        <w:t xml:space="preserve"> 20</w:t>
      </w:r>
      <w:r w:rsidR="00803BD8" w:rsidRPr="00211623">
        <w:rPr>
          <w:rFonts w:ascii="Arial" w:hAnsi="Arial" w:cs="Arial"/>
          <w:color w:val="FF0000"/>
        </w:rPr>
        <w:t>XX</w:t>
      </w:r>
      <w:r w:rsidR="00803BD8" w:rsidRPr="00A2583E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přičemž </w:t>
      </w:r>
      <w:r w:rsidR="00AC24E7" w:rsidRPr="00AC24E7">
        <w:rPr>
          <w:rFonts w:ascii="Arial" w:hAnsi="Arial" w:cs="Arial"/>
        </w:rPr>
        <w:t>je</w:t>
      </w:r>
      <w:r w:rsidRPr="00AC24E7">
        <w:rPr>
          <w:rFonts w:ascii="Arial" w:hAnsi="Arial" w:cs="Arial"/>
        </w:rPr>
        <w:t xml:space="preserve"> </w:t>
      </w:r>
      <w:r w:rsidR="00AC24E7" w:rsidRPr="00AC24E7">
        <w:rPr>
          <w:rFonts w:ascii="Arial" w:hAnsi="Arial" w:cs="Arial"/>
        </w:rPr>
        <w:t>ke dni vydání tohoto rozhodnutí</w:t>
      </w:r>
      <w:r w:rsidR="00AC24E7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color w:val="FF0000"/>
        </w:rPr>
        <w:t xml:space="preserve">zařazen/a // jmenována/a </w:t>
      </w:r>
      <w:r w:rsidRPr="00211623">
        <w:rPr>
          <w:rFonts w:ascii="Arial" w:hAnsi="Arial" w:cs="Arial"/>
        </w:rPr>
        <w:t>na služební</w:t>
      </w:r>
      <w:r w:rsidR="00AC24E7">
        <w:rPr>
          <w:rFonts w:ascii="Arial" w:hAnsi="Arial" w:cs="Arial"/>
        </w:rPr>
        <w:t>m</w:t>
      </w:r>
      <w:r w:rsidRPr="00211623">
        <w:rPr>
          <w:rFonts w:ascii="Arial" w:hAnsi="Arial" w:cs="Arial"/>
        </w:rPr>
        <w:t xml:space="preserve"> míst</w:t>
      </w:r>
      <w:r w:rsidR="00AC24E7">
        <w:rPr>
          <w:rFonts w:ascii="Arial" w:hAnsi="Arial" w:cs="Arial"/>
        </w:rPr>
        <w:t>ě</w:t>
      </w:r>
      <w:r w:rsidRPr="00211623">
        <w:rPr>
          <w:rFonts w:ascii="Arial" w:hAnsi="Arial" w:cs="Arial"/>
        </w:rPr>
        <w:t xml:space="preserve"> -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3A42BB">
        <w:rPr>
          <w:rFonts w:ascii="Arial" w:hAnsi="Arial" w:cs="Arial"/>
        </w:rPr>
        <w:t>v</w:t>
      </w:r>
      <w:r w:rsidR="007F1299" w:rsidRPr="003A42BB">
        <w:rPr>
          <w:rFonts w:ascii="Arial" w:hAnsi="Arial" w:cs="Arial"/>
        </w:rPr>
        <w:t>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 xml:space="preserve">, s výkonem služby v 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="003642D6" w:rsidRPr="00A14B87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>a</w:t>
      </w:r>
      <w:r w:rsidR="007B7EB6">
        <w:rPr>
          <w:rFonts w:ascii="Arial" w:hAnsi="Arial" w:cs="Arial"/>
        </w:rPr>
        <w:t> </w:t>
      </w:r>
      <w:r w:rsidRPr="00211623">
        <w:rPr>
          <w:rFonts w:ascii="Arial" w:hAnsi="Arial" w:cs="Arial"/>
          <w:color w:val="000000"/>
        </w:rPr>
        <w:t xml:space="preserve">služebním působištěm v </w:t>
      </w:r>
      <w:r w:rsidRPr="00211623">
        <w:rPr>
          <w:rFonts w:ascii="Arial" w:hAnsi="Arial" w:cs="Arial"/>
          <w:i/>
          <w:color w:val="FF0000"/>
        </w:rPr>
        <w:t>(např. Praze)</w:t>
      </w:r>
      <w:r w:rsidRPr="00211623">
        <w:rPr>
          <w:rFonts w:ascii="Arial" w:eastAsia="Times New Roman" w:hAnsi="Arial" w:cs="Arial"/>
          <w:lang w:eastAsia="cs-CZ"/>
        </w:rPr>
        <w:t>.</w:t>
      </w:r>
    </w:p>
    <w:p w14:paraId="53B878FB" w14:textId="77777777" w:rsidR="00223AC4" w:rsidRDefault="00223AC4" w:rsidP="00223A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61524C0" w14:textId="6A8A27C6" w:rsidR="00533FD9" w:rsidRDefault="00223AC4" w:rsidP="00CA3B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 § 72 odst. 1</w:t>
      </w:r>
      <w:r w:rsidR="00D75D8F">
        <w:rPr>
          <w:rFonts w:ascii="Arial" w:hAnsi="Arial" w:cs="Arial"/>
        </w:rPr>
        <w:t xml:space="preserve"> písm. c</w:t>
      </w:r>
      <w:r w:rsidR="00AC24E7">
        <w:rPr>
          <w:rFonts w:ascii="Arial" w:hAnsi="Arial" w:cs="Arial"/>
        </w:rPr>
        <w:t xml:space="preserve">) </w:t>
      </w:r>
      <w:r w:rsidR="00AC24E7" w:rsidRPr="00952AD0">
        <w:rPr>
          <w:rFonts w:ascii="Arial" w:hAnsi="Arial" w:cs="Arial"/>
        </w:rPr>
        <w:t xml:space="preserve">zákona o státní službě </w:t>
      </w:r>
      <w:r w:rsidR="00AC24E7">
        <w:rPr>
          <w:rFonts w:ascii="Arial" w:hAnsi="Arial" w:cs="Arial"/>
        </w:rPr>
        <w:t>rozhodne služební orgán</w:t>
      </w:r>
      <w:r w:rsidR="00AC24E7" w:rsidRPr="002F4D67">
        <w:t xml:space="preserve"> </w:t>
      </w:r>
      <w:r w:rsidR="00AC24E7" w:rsidRPr="002F4D67">
        <w:rPr>
          <w:rFonts w:ascii="Arial" w:hAnsi="Arial" w:cs="Arial"/>
        </w:rPr>
        <w:t>o skončení služebního poměru,</w:t>
      </w:r>
      <w:r w:rsidR="00AC24E7">
        <w:rPr>
          <w:rFonts w:ascii="Arial" w:hAnsi="Arial" w:cs="Arial"/>
        </w:rPr>
        <w:t xml:space="preserve"> </w:t>
      </w:r>
      <w:r w:rsidR="00CA3B8A">
        <w:rPr>
          <w:rFonts w:ascii="Arial" w:hAnsi="Arial" w:cs="Arial"/>
        </w:rPr>
        <w:t xml:space="preserve">jestliže </w:t>
      </w:r>
      <w:r w:rsidR="00CA3B8A" w:rsidRPr="00CA3B8A">
        <w:rPr>
          <w:rFonts w:ascii="Arial" w:hAnsi="Arial" w:cs="Arial"/>
        </w:rPr>
        <w:t>státní zaměstnanec v době nejdéle 1</w:t>
      </w:r>
      <w:ins w:id="2" w:author="Richtr Michal, Mgr." w:date="2025-05-22T09:43:00Z">
        <w:r w:rsidR="00360FBD">
          <w:rPr>
            <w:rFonts w:ascii="Arial" w:hAnsi="Arial" w:cs="Arial"/>
          </w:rPr>
          <w:t>5</w:t>
        </w:r>
      </w:ins>
      <w:r w:rsidR="00CA3B8A" w:rsidRPr="00CA3B8A">
        <w:rPr>
          <w:rFonts w:ascii="Arial" w:hAnsi="Arial" w:cs="Arial"/>
        </w:rPr>
        <w:t xml:space="preserve"> </w:t>
      </w:r>
      <w:ins w:id="3" w:author="Richtr Michal, Mgr." w:date="2025-05-22T09:43:00Z">
        <w:r w:rsidR="00360FBD">
          <w:rPr>
            <w:rFonts w:ascii="Arial" w:hAnsi="Arial" w:cs="Arial"/>
          </w:rPr>
          <w:t>měsíců</w:t>
        </w:r>
      </w:ins>
      <w:del w:id="4" w:author="Richtr Michal, Mgr." w:date="2025-05-22T09:43:00Z">
        <w:r w:rsidR="00CA3B8A" w:rsidRPr="00CA3B8A" w:rsidDel="00360FBD">
          <w:rPr>
            <w:rFonts w:ascii="Arial" w:hAnsi="Arial" w:cs="Arial"/>
          </w:rPr>
          <w:delText>roku</w:delText>
        </w:r>
      </w:del>
      <w:r w:rsidR="00CA3B8A" w:rsidRPr="00CA3B8A">
        <w:rPr>
          <w:rFonts w:ascii="Arial" w:hAnsi="Arial" w:cs="Arial"/>
        </w:rPr>
        <w:t xml:space="preserve"> před zahájením řízení o skončení služebního poměru zaviněně závažně porušil povinnost vyplývající mu z </w:t>
      </w:r>
      <w:r w:rsidR="00CA3B8A" w:rsidRPr="00CA3B8A">
        <w:rPr>
          <w:rFonts w:ascii="Arial" w:hAnsi="Arial" w:cs="Arial"/>
        </w:rPr>
        <w:lastRenderedPageBreak/>
        <w:t>právních předpisů, které se vztahují k výkonu služby, ze služebních předpisů a z příkazů k</w:t>
      </w:r>
      <w:ins w:id="5" w:author="Richtr Michal, Mgr." w:date="2025-05-22T09:45:00Z">
        <w:r w:rsidR="00360FBD">
          <w:rPr>
            <w:rFonts w:ascii="Arial" w:hAnsi="Arial" w:cs="Arial"/>
          </w:rPr>
          <w:t> </w:t>
        </w:r>
      </w:ins>
      <w:del w:id="6" w:author="Richtr Michal, Mgr." w:date="2025-05-22T09:45:00Z">
        <w:r w:rsidR="00CA3B8A" w:rsidRPr="00CA3B8A" w:rsidDel="00360FBD">
          <w:rPr>
            <w:rFonts w:ascii="Arial" w:hAnsi="Arial" w:cs="Arial"/>
          </w:rPr>
          <w:delText xml:space="preserve"> </w:delText>
        </w:r>
      </w:del>
      <w:r w:rsidR="00CA3B8A" w:rsidRPr="00CA3B8A">
        <w:rPr>
          <w:rFonts w:ascii="Arial" w:hAnsi="Arial" w:cs="Arial"/>
        </w:rPr>
        <w:t>výkonu služby</w:t>
      </w:r>
      <w:r w:rsidR="00CA3B8A">
        <w:rPr>
          <w:rFonts w:ascii="Arial" w:hAnsi="Arial" w:cs="Arial"/>
        </w:rPr>
        <w:t>.</w:t>
      </w:r>
    </w:p>
    <w:p w14:paraId="269E90FD" w14:textId="77777777" w:rsidR="00CA3B8A" w:rsidRDefault="00CA3B8A" w:rsidP="00CA3B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7374E4F" w14:textId="5DCE7317" w:rsidR="0077424A" w:rsidRDefault="0077424A" w:rsidP="0077424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33FD9">
        <w:rPr>
          <w:rFonts w:ascii="Arial" w:hAnsi="Arial" w:cs="Arial"/>
        </w:rPr>
        <w:t xml:space="preserve">Podle § 72 odst. </w:t>
      </w:r>
      <w:r>
        <w:rPr>
          <w:rFonts w:ascii="Arial" w:hAnsi="Arial" w:cs="Arial"/>
        </w:rPr>
        <w:t>2</w:t>
      </w:r>
      <w:r w:rsidRPr="00A2583E">
        <w:rPr>
          <w:rFonts w:ascii="Arial" w:hAnsi="Arial" w:cs="Arial"/>
        </w:rPr>
        <w:t xml:space="preserve"> zákona o státní službě </w:t>
      </w:r>
      <w:r w:rsidRPr="00533FD9">
        <w:rPr>
          <w:rFonts w:ascii="Arial" w:hAnsi="Arial" w:cs="Arial"/>
        </w:rPr>
        <w:t>skončí služební poměr</w:t>
      </w:r>
      <w:r>
        <w:rPr>
          <w:rFonts w:ascii="Arial" w:hAnsi="Arial" w:cs="Arial"/>
        </w:rPr>
        <w:t xml:space="preserve"> </w:t>
      </w:r>
      <w:r w:rsidRPr="003C0571">
        <w:rPr>
          <w:rFonts w:ascii="Arial" w:hAnsi="Arial" w:cs="Arial"/>
        </w:rPr>
        <w:t>dnem doručení rozhodnutí o</w:t>
      </w:r>
      <w:r>
        <w:rPr>
          <w:rFonts w:ascii="Arial" w:hAnsi="Arial" w:cs="Arial"/>
        </w:rPr>
        <w:t> </w:t>
      </w:r>
      <w:r w:rsidRPr="003C0571">
        <w:rPr>
          <w:rFonts w:ascii="Arial" w:hAnsi="Arial" w:cs="Arial"/>
        </w:rPr>
        <w:t xml:space="preserve">skončení služebního poměru, jde-li o případ podle </w:t>
      </w:r>
      <w:r>
        <w:rPr>
          <w:rFonts w:ascii="Arial" w:hAnsi="Arial" w:cs="Arial"/>
        </w:rPr>
        <w:t>§ 72 odst.</w:t>
      </w:r>
      <w:r w:rsidRPr="003C0571">
        <w:rPr>
          <w:rFonts w:ascii="Arial" w:hAnsi="Arial" w:cs="Arial"/>
        </w:rPr>
        <w:t xml:space="preserve"> 1 písm. b) a e), nebo uplynutím doby </w:t>
      </w:r>
      <w:bookmarkStart w:id="7" w:name="_Hlk198799025"/>
      <w:ins w:id="8" w:author="Richtr Michal, Mgr." w:date="2025-05-22T09:40:00Z">
        <w:r w:rsidR="00360FBD" w:rsidRPr="00360FBD">
          <w:rPr>
            <w:rFonts w:ascii="Arial" w:hAnsi="Arial" w:cs="Arial"/>
          </w:rPr>
          <w:t>1 měsíce, přičemž tato doba začne běžet dnem doručení rozhodnutí o skončení služebního poměru a skončí uplynutím dne, který se číslem shoduje se dnem doručení rozhodnutí,</w:t>
        </w:r>
      </w:ins>
      <w:bookmarkEnd w:id="7"/>
      <w:del w:id="9" w:author="Richtr Michal, Mgr." w:date="2025-05-22T09:40:00Z">
        <w:r w:rsidRPr="003C0571" w:rsidDel="00360FBD">
          <w:rPr>
            <w:rFonts w:ascii="Arial" w:hAnsi="Arial" w:cs="Arial"/>
          </w:rPr>
          <w:delText>2 kalendářních měsíců, která začíná běžet prvním dnem kalendářního měsíce následujícího po dni doručení rozhodnutí o skončení služebního poměru</w:delText>
        </w:r>
      </w:del>
      <w:r w:rsidRPr="003C0571">
        <w:rPr>
          <w:rFonts w:ascii="Arial" w:hAnsi="Arial" w:cs="Arial"/>
        </w:rPr>
        <w:t xml:space="preserve"> v ostatních případech.</w:t>
      </w:r>
    </w:p>
    <w:p w14:paraId="70D949C3" w14:textId="77777777" w:rsidR="00223AC4" w:rsidRDefault="00223AC4" w:rsidP="00B33B8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7883F76" w14:textId="114360A2" w:rsidR="00CA3B8A" w:rsidRPr="00EA38C4" w:rsidRDefault="00CA3B8A" w:rsidP="00CA3B8A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9F3AE4">
        <w:rPr>
          <w:rFonts w:ascii="Arial" w:hAnsi="Arial" w:cs="Arial"/>
          <w:b/>
          <w:bCs/>
          <w:i/>
          <w:color w:val="FF0000"/>
          <w:u w:val="single"/>
        </w:rPr>
        <w:t>Na tomto místě odůvodnění se podle § 68 odst. 3 správního řádu uvedou důvody výroku nebo výroků rozhodnutí, podklady pro jeho vydání, úvahy, kterými se správní orgán řídil při jejich hodnocení a při výkladu právních předpisů.</w:t>
      </w:r>
      <w:r w:rsidRPr="00EA38C4">
        <w:rPr>
          <w:rFonts w:ascii="Arial" w:hAnsi="Arial" w:cs="Arial"/>
          <w:i/>
          <w:color w:val="FF0000"/>
        </w:rPr>
        <w:t xml:space="preserve"> </w:t>
      </w:r>
    </w:p>
    <w:p w14:paraId="40F79405" w14:textId="77777777" w:rsidR="00CA3B8A" w:rsidRPr="00EA38C4" w:rsidRDefault="00CA3B8A" w:rsidP="00CA3B8A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14:paraId="74F64AEC" w14:textId="642C2CE3" w:rsidR="00CA3B8A" w:rsidRDefault="003D12CF" w:rsidP="00CA3B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eastAsia="Times New Roman" w:hAnsi="Arial" w:cs="Arial"/>
          <w:i/>
          <w:color w:val="FF0000"/>
          <w:u w:val="single"/>
          <w:lang w:eastAsia="cs-CZ"/>
        </w:rPr>
        <w:t>[</w:t>
      </w:r>
      <w:r w:rsidR="00CA3B8A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Pokud bylo </w:t>
      </w:r>
      <w:r w:rsidR="00CA3B8A" w:rsidRPr="009F3AE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řízení zahájeno na základě oznámení</w:t>
      </w:r>
      <w:r w:rsidR="00CA3B8A">
        <w:rPr>
          <w:rFonts w:ascii="Arial" w:eastAsia="Times New Roman" w:hAnsi="Arial" w:cs="Arial"/>
          <w:i/>
          <w:color w:val="FF0000"/>
          <w:lang w:eastAsia="cs-CZ"/>
        </w:rPr>
        <w:t xml:space="preserve"> (</w:t>
      </w:r>
      <w:r w:rsidR="00CA3B8A" w:rsidRPr="00EA38C4">
        <w:rPr>
          <w:rFonts w:ascii="Arial" w:eastAsia="Times New Roman" w:hAnsi="Arial" w:cs="Arial"/>
          <w:i/>
          <w:color w:val="FF0000"/>
          <w:lang w:eastAsia="cs-CZ"/>
        </w:rPr>
        <w:t xml:space="preserve">služební orgán </w:t>
      </w:r>
      <w:r w:rsidR="00CA3B8A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>nepostupuje podle §</w:t>
      </w:r>
      <w:r w:rsidR="007B7EB6">
        <w:rPr>
          <w:rFonts w:ascii="Arial" w:eastAsia="Times New Roman" w:hAnsi="Arial" w:cs="Arial"/>
          <w:i/>
          <w:color w:val="FF0000"/>
          <w:u w:val="single"/>
          <w:lang w:eastAsia="cs-CZ"/>
        </w:rPr>
        <w:t> </w:t>
      </w:r>
      <w:r w:rsidR="00CA3B8A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165 odst. </w:t>
      </w:r>
      <w:r w:rsidR="00BF632B">
        <w:rPr>
          <w:rFonts w:ascii="Arial" w:eastAsia="Times New Roman" w:hAnsi="Arial" w:cs="Arial"/>
          <w:i/>
          <w:color w:val="FF0000"/>
          <w:u w:val="single"/>
          <w:lang w:eastAsia="cs-CZ"/>
        </w:rPr>
        <w:t>1</w:t>
      </w:r>
      <w:r w:rsidR="00CA3B8A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zákona o státní službě</w:t>
      </w:r>
      <w:r w:rsidR="00CA3B8A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)</w:t>
      </w:r>
      <w:r w:rsidR="00CA3B8A" w:rsidRPr="00EA38C4">
        <w:rPr>
          <w:rFonts w:ascii="Arial" w:eastAsia="Times New Roman" w:hAnsi="Arial" w:cs="Arial"/>
          <w:i/>
          <w:color w:val="FF0000"/>
          <w:lang w:eastAsia="cs-CZ"/>
        </w:rPr>
        <w:t xml:space="preserve">, je třeba popsat průběh řízení, tj. </w:t>
      </w:r>
      <w:r w:rsidR="00CA3B8A" w:rsidRPr="00EA38C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uvést procesní kroky</w:t>
      </w:r>
      <w:r w:rsidR="00CA3B8A" w:rsidRPr="00EA38C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od oznámení o zahájení řízení </w:t>
      </w:r>
      <w:r w:rsidR="00CA3B8A" w:rsidRPr="00EA38C4">
        <w:rPr>
          <w:rFonts w:ascii="Arial" w:eastAsia="Times New Roman" w:hAnsi="Arial" w:cs="Arial"/>
          <w:i/>
          <w:color w:val="FF0000"/>
          <w:lang w:eastAsia="cs-CZ"/>
        </w:rPr>
        <w:t xml:space="preserve">přes případné ústní jednání a průběh dokazování. Dále se uvedou </w:t>
      </w:r>
      <w:r w:rsidR="00CA3B8A" w:rsidRPr="00EA38C4">
        <w:rPr>
          <w:rFonts w:ascii="Arial" w:hAnsi="Arial" w:cs="Arial"/>
          <w:i/>
          <w:color w:val="FF0000"/>
        </w:rPr>
        <w:t>informace o tom, jak se správní orgán vypořádal se všemi návrhy a námitkami účastníků a s jejich případným vyjádřením k</w:t>
      </w:r>
      <w:r w:rsidR="00CA3B8A">
        <w:rPr>
          <w:rFonts w:ascii="Arial" w:hAnsi="Arial" w:cs="Arial"/>
          <w:i/>
          <w:color w:val="FF0000"/>
        </w:rPr>
        <w:t> </w:t>
      </w:r>
      <w:r w:rsidR="00CA3B8A" w:rsidRPr="00EA38C4">
        <w:rPr>
          <w:rFonts w:ascii="Arial" w:hAnsi="Arial" w:cs="Arial"/>
          <w:i/>
          <w:color w:val="FF0000"/>
        </w:rPr>
        <w:t>podkladům rozhodnutí</w:t>
      </w:r>
      <w:r w:rsidR="00CA3B8A">
        <w:rPr>
          <w:rFonts w:ascii="Arial" w:hAnsi="Arial" w:cs="Arial"/>
          <w:i/>
          <w:color w:val="FF0000"/>
        </w:rPr>
        <w:t xml:space="preserve"> (viz níže VARIANTA B)</w:t>
      </w:r>
      <w:r w:rsidR="00CA3B8A" w:rsidRPr="00EA38C4">
        <w:rPr>
          <w:rFonts w:ascii="Arial" w:hAnsi="Arial" w:cs="Arial"/>
          <w:i/>
          <w:color w:val="FF0000"/>
        </w:rPr>
        <w:t>.</w:t>
      </w:r>
    </w:p>
    <w:p w14:paraId="27A52809" w14:textId="77777777" w:rsidR="00CA3B8A" w:rsidRPr="00EA38C4" w:rsidRDefault="00CA3B8A" w:rsidP="00CA3B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05FDB51E" w14:textId="23E2CE27" w:rsidR="00CA3B8A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Vždy, tj. i v případě, kdy </w:t>
      </w:r>
      <w:r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se </w:t>
      </w: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vydává rozhodnutí jako první úkon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v řízení podle § 165 odst.</w:t>
      </w:r>
      <w:r w:rsidR="007B7EB6">
        <w:rPr>
          <w:rFonts w:ascii="Arial" w:hAnsi="Arial" w:cs="Arial"/>
          <w:i/>
          <w:color w:val="FF0000"/>
          <w:sz w:val="22"/>
          <w:szCs w:val="22"/>
        </w:rPr>
        <w:t> </w:t>
      </w:r>
      <w:r w:rsidR="00BF632B">
        <w:rPr>
          <w:rFonts w:ascii="Arial" w:hAnsi="Arial" w:cs="Arial"/>
          <w:i/>
          <w:color w:val="FF0000"/>
          <w:sz w:val="22"/>
          <w:szCs w:val="22"/>
        </w:rPr>
        <w:t>1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zákona o státní službě, 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je nutno </w:t>
      </w: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podrobně popsat skutkový stav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, který vzal správní orgán za prokázaný, který zakládá důvod pro závěr, že se státní zaměstnanec dopustil v době nejdéle 1</w:t>
      </w:r>
      <w:ins w:id="10" w:author="Richtr Michal, Mgr." w:date="2025-05-22T09:42:00Z">
        <w:r w:rsidR="00360FBD">
          <w:rPr>
            <w:rFonts w:ascii="Arial" w:hAnsi="Arial" w:cs="Arial"/>
            <w:i/>
            <w:color w:val="FF0000"/>
            <w:sz w:val="22"/>
            <w:szCs w:val="22"/>
            <w:u w:val="single"/>
          </w:rPr>
          <w:t>5</w:t>
        </w:r>
      </w:ins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  <w:ins w:id="11" w:author="Richtr Michal, Mgr." w:date="2025-05-22T09:42:00Z">
        <w:r w:rsidR="00360FBD">
          <w:rPr>
            <w:rFonts w:ascii="Arial" w:hAnsi="Arial" w:cs="Arial"/>
            <w:i/>
            <w:color w:val="FF0000"/>
            <w:sz w:val="22"/>
            <w:szCs w:val="22"/>
            <w:u w:val="single"/>
          </w:rPr>
          <w:t>měsíců</w:t>
        </w:r>
      </w:ins>
      <w:del w:id="12" w:author="Richtr Michal, Mgr." w:date="2025-05-22T09:42:00Z">
        <w:r w:rsidRPr="00EA38C4" w:rsidDel="00360FBD">
          <w:rPr>
            <w:rFonts w:ascii="Arial" w:hAnsi="Arial" w:cs="Arial"/>
            <w:i/>
            <w:color w:val="FF0000"/>
            <w:sz w:val="22"/>
            <w:szCs w:val="22"/>
            <w:u w:val="single"/>
          </w:rPr>
          <w:delText>roku</w:delText>
        </w:r>
      </w:del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před zahájením řízení zaviněného závažného porušení povinností</w:t>
      </w:r>
      <w:r w:rsidR="007B7EB6">
        <w:rPr>
          <w:rFonts w:ascii="Arial" w:hAnsi="Arial" w:cs="Arial"/>
          <w:i/>
          <w:color w:val="FF0000"/>
          <w:sz w:val="22"/>
          <w:szCs w:val="22"/>
        </w:rPr>
        <w:t>.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975B2F">
        <w:rPr>
          <w:rFonts w:ascii="Arial" w:hAnsi="Arial" w:cs="Arial"/>
          <w:i/>
          <w:color w:val="FF0000"/>
          <w:sz w:val="22"/>
          <w:szCs w:val="22"/>
        </w:rPr>
        <w:t>Služební orgán podrobně popíše okolnosti jednání státního zaměstnance, v němž je spatřováno</w:t>
      </w:r>
      <w:r w:rsidR="00975B2F" w:rsidRPr="00975B2F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975B2F">
        <w:rPr>
          <w:rFonts w:ascii="Arial" w:hAnsi="Arial" w:cs="Arial"/>
          <w:i/>
          <w:color w:val="FF0000"/>
          <w:sz w:val="22"/>
          <w:szCs w:val="22"/>
        </w:rPr>
        <w:t>závažné porušení povinností státního zaměstnance</w:t>
      </w:r>
      <w:r w:rsidR="00975B2F" w:rsidRPr="00975B2F">
        <w:rPr>
          <w:rFonts w:ascii="Arial" w:hAnsi="Arial" w:cs="Arial"/>
          <w:i/>
          <w:color w:val="FF0000"/>
          <w:sz w:val="22"/>
          <w:szCs w:val="22"/>
        </w:rPr>
        <w:t>, přičemž se musí jednat o</w:t>
      </w:r>
      <w:r w:rsidR="00975B2F">
        <w:rPr>
          <w:rFonts w:ascii="Arial" w:hAnsi="Arial" w:cs="Arial"/>
          <w:i/>
          <w:color w:val="FF0000"/>
          <w:sz w:val="22"/>
          <w:szCs w:val="22"/>
        </w:rPr>
        <w:t> </w:t>
      </w:r>
      <w:r w:rsidR="00975B2F" w:rsidRPr="00975B2F">
        <w:rPr>
          <w:rFonts w:ascii="Arial" w:hAnsi="Arial" w:cs="Arial"/>
          <w:i/>
          <w:color w:val="FF0000"/>
          <w:sz w:val="22"/>
          <w:szCs w:val="22"/>
        </w:rPr>
        <w:t>jednání natolik závadné, že není namístě, aby nadále setrvával ve služebním poměru.</w:t>
      </w:r>
    </w:p>
    <w:p w14:paraId="7119FD30" w14:textId="77777777" w:rsidR="00CA3B8A" w:rsidRPr="00EA38C4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</w:p>
    <w:p w14:paraId="0D130A9C" w14:textId="751E4268" w:rsidR="00CA3B8A" w:rsidRPr="00EA38C4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Je třeba </w:t>
      </w:r>
      <w:r w:rsidR="00975B2F" w:rsidRPr="00975B2F">
        <w:rPr>
          <w:rFonts w:ascii="Arial" w:hAnsi="Arial" w:cs="Arial"/>
          <w:i/>
          <w:color w:val="FF0000"/>
          <w:sz w:val="22"/>
          <w:szCs w:val="22"/>
          <w:u w:val="single"/>
        </w:rPr>
        <w:t>přesně vymezit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prokázané jednání/opomenutí státního zaměstnance z toho hlediska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, jakou povinnost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(vyplývající z právního předpisu, služebního předpisu, příkazu) svým zaviněným jednáním/opomenutím 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porušil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, resp. řádně nesplnil, a </w:t>
      </w:r>
      <w:r w:rsidR="00975B2F">
        <w:rPr>
          <w:rFonts w:ascii="Arial" w:hAnsi="Arial" w:cs="Arial"/>
          <w:i/>
          <w:color w:val="FF0000"/>
          <w:sz w:val="22"/>
          <w:szCs w:val="22"/>
        </w:rPr>
        <w:t>uvést své úvahy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, v čem služební orgán spatřuje</w:t>
      </w:r>
      <w:r w:rsidRPr="009F3AE4">
        <w:rPr>
          <w:rFonts w:ascii="Arial" w:hAnsi="Arial" w:cs="Arial"/>
          <w:i/>
          <w:color w:val="FF0000"/>
          <w:sz w:val="22"/>
          <w:szCs w:val="22"/>
        </w:rPr>
        <w:t>, že jednání státního zaměstnance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je závažným porušením jeho povinností, tj. že dosahuje </w:t>
      </w:r>
      <w:r w:rsidR="003D12CF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v odůvodnění </w:t>
      </w:r>
      <w:r w:rsidR="004319AA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popsaného 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stupně intenzity.</w:t>
      </w:r>
      <w:r w:rsidR="00975B2F">
        <w:rPr>
          <w:rStyle w:val="Znakapoznpodarou"/>
          <w:rFonts w:ascii="Arial" w:hAnsi="Arial" w:cs="Arial"/>
          <w:i/>
          <w:color w:val="FF0000"/>
          <w:sz w:val="22"/>
          <w:szCs w:val="22"/>
          <w:u w:val="single"/>
        </w:rPr>
        <w:footnoteReference w:id="3"/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</w:t>
      </w:r>
    </w:p>
    <w:p w14:paraId="2E8AB301" w14:textId="77777777" w:rsidR="00CA3B8A" w:rsidRPr="00EA38C4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1A01E6E9" w14:textId="105B414A" w:rsidR="00CA3B8A" w:rsidRPr="00EA38C4" w:rsidRDefault="00CA3B8A" w:rsidP="00CA3B8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  <w:r w:rsidRPr="00EA38C4">
        <w:rPr>
          <w:rFonts w:ascii="Arial" w:eastAsia="Times New Roman" w:hAnsi="Arial" w:cs="Arial"/>
          <w:i/>
          <w:color w:val="FF0000"/>
          <w:lang w:eastAsia="cs-CZ"/>
        </w:rPr>
        <w:t xml:space="preserve">Služební orgán přitom vychází z výsledku hodnocení jednotlivých podkladů rozhodnutí, které jej vedly k závěru, že se porušení právních předpisů, resp. služebních předpisů a příkazů k výkonu služby dopustil státní zaměstnanec a popíše podstatné okolnosti z hlediska </w:t>
      </w:r>
      <w:r w:rsidRPr="00EA38C4">
        <w:rPr>
          <w:rFonts w:ascii="Arial" w:hAnsi="Arial" w:cs="Arial"/>
          <w:i/>
          <w:iCs/>
          <w:color w:val="FF0000"/>
        </w:rPr>
        <w:t>místa, času a způsobu porušení právních povinností, popřípadě i dalších skutečností, které jsou zásadní pro posouzení závažnosti porušení povinností státního zaměstnance.</w:t>
      </w:r>
      <w:r w:rsidR="003D12CF">
        <w:rPr>
          <w:rFonts w:ascii="Arial" w:hAnsi="Arial" w:cs="Arial"/>
          <w:i/>
          <w:iCs/>
          <w:color w:val="FF0000"/>
        </w:rPr>
        <w:t>]</w:t>
      </w:r>
      <w:r w:rsidRPr="00EA38C4">
        <w:rPr>
          <w:rFonts w:ascii="Arial" w:hAnsi="Arial" w:cs="Arial"/>
          <w:i/>
          <w:iCs/>
          <w:color w:val="FF0000"/>
        </w:rPr>
        <w:t xml:space="preserve"> </w:t>
      </w:r>
    </w:p>
    <w:p w14:paraId="56043F4D" w14:textId="77777777" w:rsidR="00CA3B8A" w:rsidRDefault="00CA3B8A" w:rsidP="00CA3B8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BFD51D3" w14:textId="65DFED80" w:rsidR="00CA3B8A" w:rsidRPr="00F877E3" w:rsidRDefault="00CA3B8A" w:rsidP="00CA3B8A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Pr="00F877E3">
        <w:rPr>
          <w:rFonts w:ascii="Arial" w:eastAsia="Times New Roman" w:hAnsi="Arial" w:cs="Arial"/>
          <w:lang w:eastAsia="cs-CZ"/>
        </w:rPr>
        <w:t xml:space="preserve">lužební orgán dospěl po posouzení </w:t>
      </w:r>
      <w:r>
        <w:rPr>
          <w:rFonts w:ascii="Arial" w:eastAsia="Times New Roman" w:hAnsi="Arial" w:cs="Arial"/>
          <w:lang w:eastAsia="cs-CZ"/>
        </w:rPr>
        <w:t xml:space="preserve">všech relevantních okolností tohoto případu </w:t>
      </w:r>
      <w:r w:rsidRPr="00F877E3">
        <w:rPr>
          <w:rFonts w:ascii="Arial" w:eastAsia="Times New Roman" w:hAnsi="Arial" w:cs="Arial"/>
          <w:lang w:eastAsia="cs-CZ"/>
        </w:rPr>
        <w:t>k závěru,</w:t>
      </w:r>
      <w:r>
        <w:rPr>
          <w:rFonts w:ascii="Arial" w:eastAsia="Times New Roman" w:hAnsi="Arial" w:cs="Arial"/>
          <w:lang w:eastAsia="cs-CZ"/>
        </w:rPr>
        <w:t xml:space="preserve"> že na základě výše uvedených podkladů zjištěný </w:t>
      </w:r>
      <w:r w:rsidRPr="00EA38C4">
        <w:rPr>
          <w:rFonts w:ascii="Arial" w:eastAsia="Times New Roman" w:hAnsi="Arial" w:cs="Arial"/>
          <w:lang w:eastAsia="cs-CZ"/>
        </w:rPr>
        <w:t>skutkový stav zakládá důvod pro skončení služebního poměru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F1B7A">
        <w:rPr>
          <w:rFonts w:ascii="Arial" w:hAnsi="Arial" w:cs="Arial"/>
          <w:color w:val="FF0000"/>
        </w:rPr>
        <w:t>státního zaměstnance/státní zaměstnankyně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podle § 72 odst. 1 písm. </w:t>
      </w:r>
      <w:r w:rsidR="004319AA">
        <w:rPr>
          <w:rFonts w:ascii="Arial" w:eastAsia="Times New Roman" w:hAnsi="Arial" w:cs="Arial"/>
          <w:lang w:eastAsia="cs-CZ"/>
        </w:rPr>
        <w:t>c</w:t>
      </w:r>
      <w:r>
        <w:rPr>
          <w:rFonts w:ascii="Arial" w:eastAsia="Times New Roman" w:hAnsi="Arial" w:cs="Arial"/>
          <w:lang w:eastAsia="cs-CZ"/>
        </w:rPr>
        <w:t xml:space="preserve">) zákona o státní službě, neboť z výše uvedeného je zřejmé, že </w:t>
      </w:r>
      <w:r w:rsidRPr="003C0571">
        <w:rPr>
          <w:rFonts w:ascii="Arial" w:hAnsi="Arial" w:cs="Arial"/>
        </w:rPr>
        <w:t>v době nejdéle 1</w:t>
      </w:r>
      <w:ins w:id="13" w:author="Richtr Michal, Mgr." w:date="2025-05-22T09:42:00Z">
        <w:r w:rsidR="00360FBD">
          <w:rPr>
            <w:rFonts w:ascii="Arial" w:hAnsi="Arial" w:cs="Arial"/>
          </w:rPr>
          <w:t>5</w:t>
        </w:r>
      </w:ins>
      <w:r w:rsidRPr="003C0571">
        <w:rPr>
          <w:rFonts w:ascii="Arial" w:hAnsi="Arial" w:cs="Arial"/>
        </w:rPr>
        <w:t xml:space="preserve"> </w:t>
      </w:r>
      <w:ins w:id="14" w:author="Richtr Michal, Mgr." w:date="2025-05-22T09:43:00Z">
        <w:r w:rsidR="00360FBD">
          <w:rPr>
            <w:rFonts w:ascii="Arial" w:hAnsi="Arial" w:cs="Arial"/>
          </w:rPr>
          <w:t>měsíců</w:t>
        </w:r>
      </w:ins>
      <w:del w:id="15" w:author="Richtr Michal, Mgr." w:date="2025-05-22T09:43:00Z">
        <w:r w:rsidRPr="003C0571" w:rsidDel="00360FBD">
          <w:rPr>
            <w:rFonts w:ascii="Arial" w:hAnsi="Arial" w:cs="Arial"/>
          </w:rPr>
          <w:delText>roku</w:delText>
        </w:r>
      </w:del>
      <w:r w:rsidRPr="003C0571">
        <w:rPr>
          <w:rFonts w:ascii="Arial" w:hAnsi="Arial" w:cs="Arial"/>
        </w:rPr>
        <w:t xml:space="preserve"> před zahájením řízení o skončení služebního poměru zaviněně závažně </w:t>
      </w:r>
      <w:r w:rsidRPr="00892E2B">
        <w:rPr>
          <w:rFonts w:ascii="Arial" w:hAnsi="Arial" w:cs="Arial"/>
          <w:color w:val="FF0000"/>
        </w:rPr>
        <w:t xml:space="preserve">porušil/a </w:t>
      </w:r>
      <w:r w:rsidRPr="003C0571">
        <w:rPr>
          <w:rFonts w:ascii="Arial" w:hAnsi="Arial" w:cs="Arial"/>
        </w:rPr>
        <w:t xml:space="preserve">povinnost vyplývající </w:t>
      </w:r>
      <w:r w:rsidRPr="00892E2B">
        <w:rPr>
          <w:rFonts w:ascii="Arial" w:hAnsi="Arial" w:cs="Arial"/>
          <w:color w:val="FF0000"/>
        </w:rPr>
        <w:t xml:space="preserve">mu/jí </w:t>
      </w:r>
      <w:r w:rsidRPr="003C0571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3C0571">
        <w:rPr>
          <w:rFonts w:ascii="Arial" w:hAnsi="Arial" w:cs="Arial"/>
        </w:rPr>
        <w:t>právních předpisů, které se vztahují k výkonu služby, ze služebních předpisů a z příkazů k výkonu služby</w:t>
      </w:r>
      <w:r>
        <w:rPr>
          <w:rFonts w:ascii="Arial" w:hAnsi="Arial" w:cs="Arial"/>
        </w:rPr>
        <w:t xml:space="preserve">. </w:t>
      </w:r>
      <w:r>
        <w:rPr>
          <w:rFonts w:ascii="Arial" w:eastAsia="Times New Roman" w:hAnsi="Arial" w:cs="Arial"/>
          <w:lang w:eastAsia="cs-CZ"/>
        </w:rPr>
        <w:t xml:space="preserve">Uvedené závěry služebního orgánu mají oporu v podkladech </w:t>
      </w:r>
      <w:r>
        <w:rPr>
          <w:rFonts w:ascii="Arial" w:eastAsia="Times New Roman" w:hAnsi="Arial" w:cs="Arial"/>
          <w:lang w:eastAsia="cs-CZ"/>
        </w:rPr>
        <w:lastRenderedPageBreak/>
        <w:t xml:space="preserve">obsažených ve spise a dokazují porušení výše uvedených povinností ze strany </w:t>
      </w:r>
      <w:r w:rsidRPr="007F1B7A">
        <w:rPr>
          <w:rFonts w:ascii="Arial" w:hAnsi="Arial" w:cs="Arial"/>
          <w:color w:val="FF0000"/>
        </w:rPr>
        <w:t>státního zaměstnance/státní zaměstnankyn</w:t>
      </w:r>
      <w:r>
        <w:rPr>
          <w:rFonts w:ascii="Arial" w:hAnsi="Arial" w:cs="Arial"/>
          <w:color w:val="FF0000"/>
        </w:rPr>
        <w:t>ě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4038F839" w14:textId="77777777" w:rsidR="00CA3B8A" w:rsidRDefault="00CA3B8A" w:rsidP="00CA3B8A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</w:t>
      </w:r>
    </w:p>
    <w:p w14:paraId="64978430" w14:textId="7852D33C" w:rsidR="00CA3B8A" w:rsidRDefault="00CA3B8A" w:rsidP="00CA3B8A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A:</w:t>
      </w:r>
      <w:r w:rsidRPr="00EA38C4">
        <w:rPr>
          <w:rFonts w:ascii="Arial" w:hAnsi="Arial" w:cs="Arial"/>
          <w:b/>
          <w:bCs/>
          <w:color w:val="FF0000"/>
          <w:u w:val="single"/>
        </w:rPr>
        <w:t xml:space="preserve"> </w:t>
      </w:r>
      <w:r>
        <w:rPr>
          <w:rFonts w:ascii="Arial" w:hAnsi="Arial" w:cs="Arial"/>
          <w:b/>
          <w:bCs/>
          <w:color w:val="FF0000"/>
          <w:u w:val="single"/>
        </w:rPr>
        <w:t>S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lužební orgán vydává rozhodnutí o skončení služebního poměru jako první úkon v řízení (§ 165 odst. </w:t>
      </w:r>
      <w:r w:rsidR="004319AA">
        <w:rPr>
          <w:rFonts w:ascii="Arial" w:hAnsi="Arial" w:cs="Arial"/>
          <w:b/>
          <w:bCs/>
          <w:color w:val="FF0000"/>
          <w:u w:val="single"/>
        </w:rPr>
        <w:t>1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 zákona o státní službě)</w:t>
      </w:r>
      <w:r>
        <w:rPr>
          <w:rFonts w:ascii="Arial" w:hAnsi="Arial" w:cs="Arial"/>
          <w:b/>
          <w:bCs/>
          <w:color w:val="FF0000"/>
          <w:u w:val="single"/>
        </w:rPr>
        <w:t xml:space="preserve">: </w:t>
      </w:r>
    </w:p>
    <w:p w14:paraId="23B70B58" w14:textId="1C7EA41A" w:rsidR="00CA3B8A" w:rsidRPr="009F3AE4" w:rsidRDefault="00CA3B8A" w:rsidP="00CA3B8A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bookmarkStart w:id="16" w:name="_Hlk187154162"/>
      <w:r>
        <w:rPr>
          <w:rFonts w:ascii="Arial" w:hAnsi="Arial" w:cs="Arial"/>
        </w:rPr>
        <w:t>Služební</w:t>
      </w:r>
      <w:r w:rsidRPr="009F3AE4">
        <w:rPr>
          <w:rFonts w:ascii="Arial" w:hAnsi="Arial" w:cs="Arial"/>
        </w:rPr>
        <w:t xml:space="preserve"> orgán</w:t>
      </w:r>
      <w:r>
        <w:rPr>
          <w:rFonts w:ascii="Arial" w:hAnsi="Arial" w:cs="Arial"/>
        </w:rPr>
        <w:t xml:space="preserve"> </w:t>
      </w:r>
      <w:r w:rsidR="004319AA" w:rsidRPr="009F3AE4">
        <w:rPr>
          <w:rFonts w:ascii="Arial" w:hAnsi="Arial" w:cs="Arial"/>
        </w:rPr>
        <w:t xml:space="preserve">považuje </w:t>
      </w:r>
      <w:r w:rsidR="004319AA">
        <w:rPr>
          <w:rFonts w:ascii="Arial" w:hAnsi="Arial" w:cs="Arial"/>
        </w:rPr>
        <w:t xml:space="preserve">výše uvedená </w:t>
      </w:r>
      <w:r w:rsidR="004319AA" w:rsidRPr="009F3AE4">
        <w:rPr>
          <w:rFonts w:ascii="Arial" w:hAnsi="Arial" w:cs="Arial"/>
        </w:rPr>
        <w:t>skutková zjištění za dostatečná</w:t>
      </w:r>
      <w:r w:rsidR="004319AA">
        <w:rPr>
          <w:rFonts w:ascii="Arial" w:hAnsi="Arial" w:cs="Arial"/>
        </w:rPr>
        <w:t xml:space="preserve">, rozhodnutí proto vydal jako první úkon v řízení, jak mu to umožňuje § 165 odst. 1 zákona o státní službě. </w:t>
      </w:r>
      <w:r w:rsidRPr="009F3AE4">
        <w:rPr>
          <w:rFonts w:ascii="Arial" w:hAnsi="Arial" w:cs="Arial"/>
        </w:rPr>
        <w:t xml:space="preserve">V řízení </w:t>
      </w:r>
      <w:r w:rsidR="004319AA">
        <w:rPr>
          <w:rFonts w:ascii="Arial" w:hAnsi="Arial" w:cs="Arial"/>
        </w:rPr>
        <w:t>se tedy neuplatnil</w:t>
      </w:r>
      <w:r w:rsidRPr="009F3AE4">
        <w:rPr>
          <w:rFonts w:ascii="Arial" w:hAnsi="Arial" w:cs="Arial"/>
        </w:rPr>
        <w:t xml:space="preserve"> postup podle § 36 odst. 3 zákona č. 500/2004 Sb., správní řád, ve</w:t>
      </w:r>
      <w:r w:rsidR="007B7EB6">
        <w:rPr>
          <w:rFonts w:ascii="Arial" w:hAnsi="Arial" w:cs="Arial"/>
        </w:rPr>
        <w:t> </w:t>
      </w:r>
      <w:r w:rsidRPr="009F3AE4">
        <w:rPr>
          <w:rFonts w:ascii="Arial" w:hAnsi="Arial" w:cs="Arial"/>
        </w:rPr>
        <w:t>znění pozdějších předpisů</w:t>
      </w:r>
      <w:r w:rsidR="004319AA">
        <w:rPr>
          <w:rFonts w:ascii="Arial" w:hAnsi="Arial" w:cs="Arial"/>
        </w:rPr>
        <w:t>.</w:t>
      </w:r>
    </w:p>
    <w:bookmarkEnd w:id="16"/>
    <w:p w14:paraId="403AE3A5" w14:textId="77777777" w:rsidR="00CA3B8A" w:rsidRDefault="00CA3B8A" w:rsidP="00CA3B8A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2E3BFF05" w14:textId="5A1F508A" w:rsidR="00CA3B8A" w:rsidRDefault="00CA3B8A" w:rsidP="00CA3B8A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B: Služební orgán zahájil řízení na základě oznámení o zahájení řízení o</w:t>
      </w:r>
      <w:r w:rsidR="007B7EB6">
        <w:rPr>
          <w:rFonts w:ascii="Arial" w:hAnsi="Arial" w:cs="Arial"/>
          <w:b/>
          <w:bCs/>
          <w:color w:val="FF0000"/>
          <w:u w:val="single"/>
        </w:rPr>
        <w:t> </w:t>
      </w:r>
      <w:r>
        <w:rPr>
          <w:rFonts w:ascii="Arial" w:hAnsi="Arial" w:cs="Arial"/>
          <w:b/>
          <w:bCs/>
          <w:color w:val="FF0000"/>
          <w:u w:val="single"/>
        </w:rPr>
        <w:t xml:space="preserve">skončení služebního poměru. </w:t>
      </w:r>
      <w:r w:rsidR="007B7EB6">
        <w:rPr>
          <w:rFonts w:ascii="Arial" w:hAnsi="Arial" w:cs="Arial"/>
          <w:b/>
          <w:bCs/>
          <w:color w:val="FF0000"/>
          <w:u w:val="single"/>
        </w:rPr>
        <w:t>V takovém případě j</w:t>
      </w:r>
      <w:r>
        <w:rPr>
          <w:rFonts w:ascii="Arial" w:hAnsi="Arial" w:cs="Arial"/>
          <w:b/>
          <w:bCs/>
          <w:color w:val="FF0000"/>
          <w:u w:val="single"/>
        </w:rPr>
        <w:t xml:space="preserve">e nutné, aby státního zaměstnance seznámil s podklady pro vydání rozhodnutí: </w:t>
      </w:r>
    </w:p>
    <w:p w14:paraId="4EB320A2" w14:textId="0BD3E88F" w:rsidR="00CA3B8A" w:rsidRDefault="00CA3B8A" w:rsidP="00CA3B8A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F7D86">
        <w:rPr>
          <w:rFonts w:ascii="Arial" w:hAnsi="Arial" w:cs="Arial"/>
        </w:rPr>
        <w:t xml:space="preserve">o shromáždění podkladů rozhodnutí </w:t>
      </w:r>
      <w:r>
        <w:rPr>
          <w:rFonts w:ascii="Arial" w:hAnsi="Arial" w:cs="Arial"/>
        </w:rPr>
        <w:t>služební</w:t>
      </w:r>
      <w:r w:rsidRPr="008F7D86">
        <w:rPr>
          <w:rFonts w:ascii="Arial" w:hAnsi="Arial" w:cs="Arial"/>
        </w:rPr>
        <w:t xml:space="preserve"> orgán v souladu s § 36 odst. 3 </w:t>
      </w:r>
      <w:r>
        <w:rPr>
          <w:rFonts w:ascii="Arial" w:hAnsi="Arial" w:cs="Arial"/>
        </w:rPr>
        <w:t>zákona č. </w:t>
      </w:r>
      <w:r w:rsidRPr="006D2AF5">
        <w:rPr>
          <w:rFonts w:ascii="Arial" w:hAnsi="Arial" w:cs="Arial"/>
        </w:rPr>
        <w:t>500/2004 Sb., správní řád, ve znění pozdějších předpisů</w:t>
      </w:r>
      <w:r>
        <w:rPr>
          <w:rFonts w:ascii="Arial" w:hAnsi="Arial" w:cs="Arial"/>
        </w:rPr>
        <w:t xml:space="preserve"> (dále jen „správní řád“)</w:t>
      </w:r>
      <w:r w:rsidRPr="008F7D86">
        <w:rPr>
          <w:rFonts w:ascii="Arial" w:hAnsi="Arial" w:cs="Arial"/>
        </w:rPr>
        <w:t>, vy</w:t>
      </w:r>
      <w:r>
        <w:rPr>
          <w:rFonts w:ascii="Arial" w:hAnsi="Arial" w:cs="Arial"/>
        </w:rPr>
        <w:t xml:space="preserve">zval </w:t>
      </w:r>
      <w:r w:rsidRPr="00F93B3B">
        <w:rPr>
          <w:rFonts w:ascii="Arial" w:hAnsi="Arial" w:cs="Arial"/>
          <w:color w:val="FF0000"/>
        </w:rPr>
        <w:t>státního zaměstnance/</w:t>
      </w:r>
      <w:r>
        <w:rPr>
          <w:rFonts w:ascii="Arial" w:hAnsi="Arial" w:cs="Arial"/>
          <w:color w:val="FF0000"/>
        </w:rPr>
        <w:t xml:space="preserve">státní </w:t>
      </w:r>
      <w:r w:rsidRPr="00F93B3B">
        <w:rPr>
          <w:rFonts w:ascii="Arial" w:hAnsi="Arial" w:cs="Arial"/>
          <w:color w:val="FF0000"/>
        </w:rPr>
        <w:t>zaměstnankyn</w:t>
      </w:r>
      <w:r>
        <w:rPr>
          <w:rFonts w:ascii="Arial" w:hAnsi="Arial" w:cs="Arial"/>
          <w:color w:val="FF0000"/>
        </w:rPr>
        <w:t>i</w:t>
      </w:r>
      <w:r>
        <w:rPr>
          <w:rFonts w:ascii="Arial" w:hAnsi="Arial" w:cs="Arial"/>
        </w:rPr>
        <w:t xml:space="preserve"> výzvou,</w:t>
      </w:r>
      <w:r w:rsidRPr="008F7D86">
        <w:rPr>
          <w:rFonts w:ascii="Arial" w:hAnsi="Arial" w:cs="Arial"/>
        </w:rPr>
        <w:t xml:space="preserve"> č.</w:t>
      </w:r>
      <w:r w:rsidR="007B7EB6">
        <w:rPr>
          <w:rFonts w:ascii="Arial" w:hAnsi="Arial" w:cs="Arial"/>
        </w:rPr>
        <w:t xml:space="preserve"> </w:t>
      </w:r>
      <w:r w:rsidRPr="008F7D86">
        <w:rPr>
          <w:rFonts w:ascii="Arial" w:hAnsi="Arial" w:cs="Arial"/>
        </w:rPr>
        <w:t xml:space="preserve">j. </w:t>
      </w:r>
      <w:r>
        <w:rPr>
          <w:rFonts w:ascii="Arial" w:hAnsi="Arial" w:cs="Arial"/>
          <w:color w:val="FF0000"/>
        </w:rPr>
        <w:t>XXXXX</w:t>
      </w:r>
      <w:r w:rsidRPr="008F7D86">
        <w:rPr>
          <w:rFonts w:ascii="Arial" w:hAnsi="Arial" w:cs="Arial"/>
        </w:rPr>
        <w:t xml:space="preserve"> ze dne </w:t>
      </w:r>
      <w:r>
        <w:rPr>
          <w:rFonts w:ascii="Arial" w:hAnsi="Arial" w:cs="Arial"/>
          <w:color w:val="FF0000"/>
        </w:rPr>
        <w:t>X</w:t>
      </w:r>
      <w:r w:rsidRPr="00A56A19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 měsíc </w:t>
      </w:r>
      <w:r w:rsidRPr="00A2583E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k uplatnění </w:t>
      </w:r>
      <w:r w:rsidRPr="00862461">
        <w:rPr>
          <w:rFonts w:ascii="Arial" w:hAnsi="Arial" w:cs="Arial"/>
          <w:color w:val="FF0000"/>
        </w:rPr>
        <w:t xml:space="preserve">jeho/jejího </w:t>
      </w:r>
      <w:r>
        <w:rPr>
          <w:rFonts w:ascii="Arial" w:hAnsi="Arial" w:cs="Arial"/>
        </w:rPr>
        <w:t>práva</w:t>
      </w:r>
      <w:r w:rsidRPr="008F7D86">
        <w:rPr>
          <w:rFonts w:ascii="Arial" w:hAnsi="Arial" w:cs="Arial"/>
        </w:rPr>
        <w:t xml:space="preserve"> seznámit se s těmit</w:t>
      </w:r>
      <w:r>
        <w:rPr>
          <w:rFonts w:ascii="Arial" w:hAnsi="Arial" w:cs="Arial"/>
        </w:rPr>
        <w:t>o podklady, vyjádřit se k nim a </w:t>
      </w:r>
      <w:r w:rsidRPr="008F7D86">
        <w:rPr>
          <w:rFonts w:ascii="Arial" w:hAnsi="Arial" w:cs="Arial"/>
        </w:rPr>
        <w:t>případně navrhnout jejich doplnění.</w:t>
      </w:r>
      <w:r>
        <w:rPr>
          <w:rFonts w:ascii="Arial" w:hAnsi="Arial" w:cs="Arial"/>
        </w:rPr>
        <w:t xml:space="preserve"> K uplatnění tohoto práva poskytl služební orgán potřebné informace a stanovil přiměřenou lhůtu.</w:t>
      </w:r>
      <w:r w:rsidR="003D12CF" w:rsidRPr="00A2583E">
        <w:rPr>
          <w:rFonts w:ascii="Arial" w:hAnsi="Arial" w:cs="Arial"/>
          <w:i/>
          <w:color w:val="FF0000"/>
        </w:rPr>
        <w:t xml:space="preserve"> </w:t>
      </w:r>
      <w:r w:rsidRPr="00A2583E">
        <w:rPr>
          <w:rFonts w:ascii="Arial" w:hAnsi="Arial" w:cs="Arial"/>
          <w:i/>
          <w:color w:val="FF0000"/>
        </w:rPr>
        <w:t>(Dále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>d</w:t>
      </w:r>
      <w:r w:rsidRPr="00CA4A9D">
        <w:rPr>
          <w:rFonts w:ascii="Arial" w:hAnsi="Arial" w:cs="Arial"/>
          <w:i/>
          <w:color w:val="FF0000"/>
        </w:rPr>
        <w:t xml:space="preserve">oplnit dle </w:t>
      </w:r>
      <w:r w:rsidR="003D12CF">
        <w:rPr>
          <w:rFonts w:ascii="Arial" w:hAnsi="Arial" w:cs="Arial"/>
          <w:i/>
          <w:color w:val="FF0000"/>
        </w:rPr>
        <w:t>VARIANT</w:t>
      </w:r>
      <w:r w:rsidRPr="00CA4A9D">
        <w:rPr>
          <w:rFonts w:ascii="Arial" w:hAnsi="Arial" w:cs="Arial"/>
          <w:i/>
          <w:color w:val="FF0000"/>
        </w:rPr>
        <w:t xml:space="preserve"> I – IV</w:t>
      </w:r>
      <w:r w:rsidRPr="00CA4A9D">
        <w:rPr>
          <w:rFonts w:ascii="Arial" w:hAnsi="Arial" w:cs="Arial"/>
          <w:color w:val="FF0000"/>
        </w:rPr>
        <w:t>)</w:t>
      </w:r>
    </w:p>
    <w:p w14:paraId="48F7BB12" w14:textId="77777777" w:rsidR="00CA3B8A" w:rsidRDefault="00CA3B8A" w:rsidP="00CA3B8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62D081AC" w14:textId="77777777" w:rsidR="00CA3B8A" w:rsidRPr="00A2583E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- státní zaměstnanec se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neseznámil a ne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vyjádři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se k nim</w:t>
      </w:r>
    </w:p>
    <w:p w14:paraId="740B7F0B" w14:textId="77777777" w:rsidR="00CA3B8A" w:rsidRPr="006477DF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6477D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6477DF">
        <w:rPr>
          <w:rFonts w:ascii="Arial" w:hAnsi="Arial" w:cs="Arial"/>
          <w:sz w:val="22"/>
          <w:szCs w:val="22"/>
        </w:rPr>
        <w:t xml:space="preserve"> </w:t>
      </w:r>
      <w:r w:rsidRPr="006477DF">
        <w:rPr>
          <w:rFonts w:ascii="Arial" w:hAnsi="Arial" w:cs="Arial"/>
          <w:iCs/>
          <w:sz w:val="22"/>
          <w:szCs w:val="22"/>
        </w:rPr>
        <w:t xml:space="preserve">však svého práva ve stanovené lhůtě </w:t>
      </w:r>
      <w:r w:rsidRPr="006477DF">
        <w:rPr>
          <w:rFonts w:ascii="Arial" w:hAnsi="Arial" w:cs="Arial"/>
          <w:iCs/>
          <w:color w:val="FF0000"/>
          <w:sz w:val="22"/>
          <w:szCs w:val="22"/>
        </w:rPr>
        <w:t>nevyužil/a</w:t>
      </w:r>
      <w:r w:rsidRPr="006477DF">
        <w:rPr>
          <w:rFonts w:ascii="Arial" w:hAnsi="Arial" w:cs="Arial"/>
          <w:iCs/>
          <w:sz w:val="22"/>
          <w:szCs w:val="22"/>
        </w:rPr>
        <w:t>.</w:t>
      </w:r>
    </w:p>
    <w:p w14:paraId="7815C7D9" w14:textId="77777777" w:rsidR="00CA3B8A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76A0BD99" w14:textId="77777777" w:rsidR="00CA3B8A" w:rsidRPr="00A2583E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- státní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 podklady, ale k podkladům se nevyjádřil</w:t>
      </w:r>
    </w:p>
    <w:p w14:paraId="0F969AD5" w14:textId="77777777" w:rsidR="00CA3B8A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využil/a</w:t>
      </w:r>
      <w:r w:rsidRPr="008F7D86">
        <w:rPr>
          <w:rFonts w:ascii="Arial" w:hAnsi="Arial" w:cs="Arial"/>
          <w:iCs/>
          <w:sz w:val="22"/>
          <w:szCs w:val="22"/>
        </w:rPr>
        <w:t xml:space="preserve">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 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 xml:space="preserve">s obsahem spisu a podkladů pro vydání rozhodnutí, </w:t>
      </w:r>
      <w:r w:rsidRPr="008F7D86">
        <w:rPr>
          <w:rFonts w:ascii="Arial" w:hAnsi="Arial" w:cs="Arial"/>
          <w:iCs/>
          <w:sz w:val="22"/>
          <w:szCs w:val="22"/>
        </w:rPr>
        <w:t>ovšem k obsahu spisového materiálu</w:t>
      </w:r>
      <w:r>
        <w:rPr>
          <w:rFonts w:ascii="Arial" w:hAnsi="Arial" w:cs="Arial"/>
          <w:iCs/>
          <w:sz w:val="22"/>
          <w:szCs w:val="22"/>
        </w:rPr>
        <w:t xml:space="preserve">, resp. k podkladům rozhodnutí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nevyjádřil/a</w:t>
      </w:r>
      <w:r w:rsidRPr="00760679">
        <w:rPr>
          <w:rFonts w:ascii="Arial" w:hAnsi="Arial" w:cs="Arial"/>
          <w:iCs/>
          <w:color w:val="auto"/>
          <w:sz w:val="22"/>
          <w:szCs w:val="22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nevznesl/a </w:t>
      </w:r>
      <w:r w:rsidRPr="008F7D86">
        <w:rPr>
          <w:rFonts w:ascii="Arial" w:hAnsi="Arial" w:cs="Arial"/>
          <w:iCs/>
          <w:sz w:val="22"/>
          <w:szCs w:val="22"/>
        </w:rPr>
        <w:t>jakékoli připomínky, návrhy na doplnění dokazování či námitky</w:t>
      </w:r>
      <w:r>
        <w:rPr>
          <w:rFonts w:ascii="Arial" w:hAnsi="Arial" w:cs="Arial"/>
          <w:iCs/>
          <w:sz w:val="22"/>
          <w:szCs w:val="22"/>
        </w:rPr>
        <w:t>.</w:t>
      </w:r>
    </w:p>
    <w:p w14:paraId="1FBEA7C9" w14:textId="77777777" w:rsidR="00CA3B8A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70378BA7" w14:textId="77777777" w:rsidR="00CA3B8A" w:rsidRPr="00A2583E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vyjádřil se do protokolu o seznámení s podklady</w:t>
      </w:r>
    </w:p>
    <w:p w14:paraId="1DF58A5E" w14:textId="3FCE19D4" w:rsidR="00CA3B8A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přičemž do protokolu </w:t>
      </w:r>
      <w:r w:rsidRPr="008F7D86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 </w:t>
      </w:r>
      <w:r w:rsidRPr="008F7D86">
        <w:rPr>
          <w:rFonts w:ascii="Arial" w:hAnsi="Arial" w:cs="Arial"/>
          <w:iCs/>
          <w:sz w:val="22"/>
          <w:szCs w:val="22"/>
        </w:rPr>
        <w:t xml:space="preserve">seznámení s podklady pro </w:t>
      </w:r>
      <w:r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7B7EB6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 w:rsidRPr="007B160E"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uvedl/a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>
        <w:rPr>
          <w:rFonts w:ascii="Arial" w:hAnsi="Arial" w:cs="Arial"/>
          <w:color w:val="FF0000"/>
          <w:sz w:val="22"/>
          <w:szCs w:val="22"/>
        </w:rPr>
        <w:t xml:space="preserve">státního zaměstnance/státní zaměstnankyně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 xml:space="preserve">. </w:t>
      </w:r>
      <w:r w:rsidRPr="00F37523">
        <w:rPr>
          <w:rFonts w:ascii="Arial" w:hAnsi="Arial" w:cs="Arial"/>
          <w:iCs/>
          <w:color w:val="FF0000"/>
          <w:sz w:val="22"/>
          <w:szCs w:val="22"/>
        </w:rPr>
        <w:t xml:space="preserve">................. </w:t>
      </w:r>
    </w:p>
    <w:p w14:paraId="6FCA05FF" w14:textId="77777777" w:rsidR="00CA3B8A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3454FD46" w14:textId="77777777" w:rsidR="00CA3B8A" w:rsidRPr="00A2583E" w:rsidRDefault="00CA3B8A" w:rsidP="00CA3B8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IV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své vyjádření zaslal následně</w:t>
      </w: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7DB708BE" w14:textId="6BF97B84" w:rsidR="00927E86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rozhodnutí. K</w:t>
      </w:r>
      <w:r w:rsidRPr="008F7D86">
        <w:rPr>
          <w:rFonts w:ascii="Arial" w:hAnsi="Arial" w:cs="Arial"/>
          <w:iCs/>
          <w:sz w:val="22"/>
          <w:szCs w:val="22"/>
        </w:rPr>
        <w:t> podkladům rozhodnutí</w:t>
      </w:r>
      <w:r>
        <w:rPr>
          <w:rFonts w:ascii="Arial" w:hAnsi="Arial" w:cs="Arial"/>
          <w:iCs/>
          <w:sz w:val="22"/>
          <w:szCs w:val="22"/>
        </w:rPr>
        <w:t xml:space="preserve"> se </w:t>
      </w:r>
      <w:r>
        <w:rPr>
          <w:rFonts w:ascii="Arial" w:hAnsi="Arial" w:cs="Arial"/>
          <w:iCs/>
          <w:color w:val="FF0000"/>
          <w:sz w:val="22"/>
          <w:szCs w:val="22"/>
        </w:rPr>
        <w:t>státní zaměstnanec/zaměstnankyně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nevyjádřil/a </w:t>
      </w:r>
      <w:r>
        <w:rPr>
          <w:rFonts w:ascii="Arial" w:hAnsi="Arial" w:cs="Arial"/>
          <w:iCs/>
          <w:sz w:val="22"/>
          <w:szCs w:val="22"/>
        </w:rPr>
        <w:t>přímo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 protokolu o seznámení s podklady pro 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7B7EB6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 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  <w:iCs/>
          <w:sz w:val="22"/>
          <w:szCs w:val="22"/>
        </w:rPr>
        <w:t xml:space="preserve">, ale následně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zaslal/a </w:t>
      </w:r>
      <w:r>
        <w:rPr>
          <w:rFonts w:ascii="Arial" w:hAnsi="Arial" w:cs="Arial"/>
          <w:iCs/>
          <w:sz w:val="22"/>
          <w:szCs w:val="22"/>
        </w:rPr>
        <w:t>své vyjádření, v němž uvádí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>
        <w:rPr>
          <w:rFonts w:ascii="Arial" w:hAnsi="Arial" w:cs="Arial"/>
          <w:color w:val="FF0000"/>
          <w:sz w:val="22"/>
          <w:szCs w:val="22"/>
        </w:rPr>
        <w:t xml:space="preserve">státního zaměstnance/státní zaměstnankyně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>.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................. </w:t>
      </w:r>
    </w:p>
    <w:p w14:paraId="70C7C839" w14:textId="77777777" w:rsidR="00927E86" w:rsidRDefault="00927E86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</w:p>
    <w:p w14:paraId="3B85472A" w14:textId="71D76EEF" w:rsidR="00CA3B8A" w:rsidRPr="00620B28" w:rsidRDefault="00CA3B8A" w:rsidP="00CA3B8A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(Pokud </w:t>
      </w:r>
      <w:r>
        <w:rPr>
          <w:rFonts w:ascii="Arial" w:hAnsi="Arial" w:cs="Arial"/>
          <w:i/>
          <w:iCs/>
          <w:color w:val="FF0000"/>
          <w:sz w:val="22"/>
          <w:szCs w:val="22"/>
        </w:rPr>
        <w:t>státní zaměstnanec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vyjádří v rámci svého práva podle § 36 odst. 3 správního řádu své stanovisko k podkladům, je třeba se s jeho stanoviskem vypořádat v odůvodnění rozhodnutí, stejně jako je třeba se případně vypořádat s návrhy na provedení důkazů či doplnění dokazování, které s</w:t>
      </w:r>
      <w:r>
        <w:rPr>
          <w:rFonts w:ascii="Arial" w:hAnsi="Arial" w:cs="Arial"/>
          <w:i/>
          <w:iCs/>
          <w:color w:val="FF0000"/>
          <w:sz w:val="22"/>
          <w:szCs w:val="22"/>
        </w:rPr>
        <w:t>lužební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orgán neakceptoval a navrhované důkazy neprovedl – viz § 68 odst. 3 správního řádu.)</w:t>
      </w:r>
      <w:r w:rsidRPr="00620B28">
        <w:rPr>
          <w:rFonts w:ascii="Arial" w:hAnsi="Arial" w:cs="Arial"/>
          <w:iCs/>
          <w:color w:val="FF0000"/>
          <w:sz w:val="22"/>
          <w:szCs w:val="22"/>
        </w:rPr>
        <w:t xml:space="preserve"> </w:t>
      </w:r>
    </w:p>
    <w:p w14:paraId="343F31AA" w14:textId="77777777" w:rsidR="003C4550" w:rsidRDefault="003C4550" w:rsidP="003C4550">
      <w:pPr>
        <w:spacing w:line="240" w:lineRule="auto"/>
        <w:contextualSpacing/>
        <w:rPr>
          <w:rFonts w:ascii="Arial" w:hAnsi="Arial" w:cs="Arial"/>
          <w:b/>
        </w:rPr>
      </w:pPr>
    </w:p>
    <w:p w14:paraId="776125EA" w14:textId="643FB82B" w:rsidR="00061058" w:rsidRPr="00EB30DC" w:rsidRDefault="003C4550" w:rsidP="00061058">
      <w:pPr>
        <w:spacing w:line="240" w:lineRule="auto"/>
        <w:contextualSpacing/>
        <w:jc w:val="both"/>
        <w:rPr>
          <w:rFonts w:ascii="Arial" w:hAnsi="Arial" w:cs="Arial"/>
        </w:rPr>
      </w:pPr>
      <w:r w:rsidRPr="002B757B">
        <w:rPr>
          <w:rFonts w:ascii="Arial" w:eastAsia="Times New Roman" w:hAnsi="Arial" w:cs="Arial"/>
        </w:rPr>
        <w:t xml:space="preserve">Na základě výše uvedeného rozhodl </w:t>
      </w:r>
      <w:r w:rsidRPr="00DC41D6">
        <w:rPr>
          <w:rFonts w:ascii="Arial" w:eastAsia="Times New Roman" w:hAnsi="Arial" w:cs="Arial"/>
        </w:rPr>
        <w:t xml:space="preserve">služební orgán </w:t>
      </w:r>
      <w:r w:rsidRPr="002B757B">
        <w:rPr>
          <w:rFonts w:ascii="Arial" w:eastAsia="Times New Roman" w:hAnsi="Arial" w:cs="Arial"/>
        </w:rPr>
        <w:t>o</w:t>
      </w:r>
      <w:r>
        <w:rPr>
          <w:rFonts w:ascii="Arial" w:hAnsi="Arial" w:cs="Arial"/>
        </w:rPr>
        <w:t xml:space="preserve"> skončení služebního poměru </w:t>
      </w:r>
      <w:r w:rsidR="00DC0AF3">
        <w:rPr>
          <w:rFonts w:ascii="Arial" w:hAnsi="Arial" w:cs="Arial"/>
          <w:color w:val="FF0000"/>
        </w:rPr>
        <w:t>státního zaměstnance/</w:t>
      </w:r>
      <w:r w:rsidR="00F9534E">
        <w:rPr>
          <w:rFonts w:ascii="Arial" w:hAnsi="Arial" w:cs="Arial"/>
          <w:color w:val="FF0000"/>
        </w:rPr>
        <w:t xml:space="preserve">státní </w:t>
      </w:r>
      <w:r w:rsidR="00DC0AF3">
        <w:rPr>
          <w:rFonts w:ascii="Arial" w:hAnsi="Arial" w:cs="Arial"/>
          <w:color w:val="FF0000"/>
        </w:rPr>
        <w:t>zaměstnankyně</w:t>
      </w:r>
      <w:r w:rsidR="00EB30DC">
        <w:rPr>
          <w:rFonts w:ascii="Arial" w:hAnsi="Arial" w:cs="Arial"/>
          <w:color w:val="FF0000"/>
        </w:rPr>
        <w:t xml:space="preserve"> </w:t>
      </w:r>
      <w:r w:rsidR="00D75D8F">
        <w:rPr>
          <w:rFonts w:ascii="Arial" w:eastAsia="Times New Roman" w:hAnsi="Arial" w:cs="Arial"/>
          <w:lang w:eastAsia="cs-CZ"/>
        </w:rPr>
        <w:t>podle § 72 odst. 1 písm. c</w:t>
      </w:r>
      <w:r w:rsidR="00EB30DC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hAnsi="Arial" w:cs="Arial"/>
        </w:rPr>
        <w:t xml:space="preserve">. </w:t>
      </w:r>
      <w:r w:rsidR="00F9534E">
        <w:rPr>
          <w:rFonts w:ascii="Arial" w:hAnsi="Arial" w:cs="Arial"/>
        </w:rPr>
        <w:t xml:space="preserve">V souladu s § 72 odst. </w:t>
      </w:r>
      <w:r w:rsidR="00CA3B8A">
        <w:rPr>
          <w:rFonts w:ascii="Arial" w:hAnsi="Arial" w:cs="Arial"/>
        </w:rPr>
        <w:t>2</w:t>
      </w:r>
      <w:r w:rsidR="00F9534E">
        <w:rPr>
          <w:rFonts w:ascii="Arial" w:hAnsi="Arial" w:cs="Arial"/>
        </w:rPr>
        <w:t xml:space="preserve"> zákona o státní službě s</w:t>
      </w:r>
      <w:r>
        <w:rPr>
          <w:rFonts w:ascii="Arial" w:hAnsi="Arial" w:cs="Arial"/>
        </w:rPr>
        <w:t xml:space="preserve">lužební poměr </w:t>
      </w:r>
      <w:r w:rsidR="00BF632B">
        <w:rPr>
          <w:rFonts w:ascii="Arial" w:hAnsi="Arial" w:cs="Arial"/>
          <w:color w:val="FF0000"/>
        </w:rPr>
        <w:t xml:space="preserve">státního zaměstnance/státní zaměstnankyně </w:t>
      </w:r>
      <w:r>
        <w:rPr>
          <w:rFonts w:ascii="Arial" w:hAnsi="Arial" w:cs="Arial"/>
        </w:rPr>
        <w:t xml:space="preserve">skončí uplynutím doby </w:t>
      </w:r>
      <w:ins w:id="17" w:author="Richtr Michal, Mgr." w:date="2025-05-22T09:46:00Z">
        <w:r w:rsidR="00360FBD" w:rsidRPr="00360FBD">
          <w:rPr>
            <w:rFonts w:ascii="Arial" w:hAnsi="Arial" w:cs="Arial"/>
          </w:rPr>
          <w:t xml:space="preserve">1 měsíce, přičemž tato doba začne běžet dnem </w:t>
        </w:r>
        <w:r w:rsidR="00360FBD" w:rsidRPr="00360FBD">
          <w:rPr>
            <w:rFonts w:ascii="Arial" w:hAnsi="Arial" w:cs="Arial"/>
          </w:rPr>
          <w:lastRenderedPageBreak/>
          <w:t>doručení rozhodnutí o skončení služebního poměru a skončí uplynutím dne, který se číslem shoduje se dnem doručení rozhodnutí; není-li takový den v posledním měsíci, připadne její konec na poslední den měsíce</w:t>
        </w:r>
      </w:ins>
      <w:del w:id="18" w:author="Richtr Michal, Mgr." w:date="2025-05-22T09:46:00Z">
        <w:r w:rsidR="00CA3B8A" w:rsidDel="00360FBD">
          <w:rPr>
            <w:rFonts w:ascii="Arial" w:hAnsi="Arial" w:cs="Arial"/>
          </w:rPr>
          <w:delText>2 kalendářních měsíců, která začíná běžet prvním dnem kalendářního měsíce následujícího po dni doručení tohoto rozhodnutí</w:delText>
        </w:r>
      </w:del>
      <w:r w:rsidR="00CA3B8A">
        <w:rPr>
          <w:rFonts w:ascii="Arial" w:hAnsi="Arial" w:cs="Arial"/>
        </w:rPr>
        <w:t xml:space="preserve">. </w:t>
      </w:r>
    </w:p>
    <w:p w14:paraId="64F87612" w14:textId="77777777" w:rsidR="00C06103" w:rsidRPr="00ED5A26" w:rsidRDefault="00C06103" w:rsidP="00A2583E">
      <w:pPr>
        <w:spacing w:after="0" w:line="240" w:lineRule="auto"/>
        <w:contextualSpacing/>
        <w:rPr>
          <w:rFonts w:ascii="Arial" w:hAnsi="Arial" w:cs="Arial"/>
        </w:rPr>
      </w:pPr>
    </w:p>
    <w:p w14:paraId="2AD67851" w14:textId="77777777" w:rsidR="00F25845" w:rsidRPr="00F37523" w:rsidRDefault="00F25845" w:rsidP="00F2584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3752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00D284DC" w14:textId="77777777" w:rsidR="00F9534E" w:rsidRDefault="00F25845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37523">
        <w:rPr>
          <w:rFonts w:ascii="Arial" w:hAnsi="Arial" w:cs="Arial"/>
        </w:rPr>
        <w:t xml:space="preserve">Proti tomuto rozhodnutí lze </w:t>
      </w:r>
      <w:r w:rsidRPr="00F37523">
        <w:rPr>
          <w:rFonts w:ascii="Arial" w:eastAsia="Times New Roman" w:hAnsi="Arial" w:cs="Arial"/>
          <w:lang w:eastAsia="cs-CZ"/>
        </w:rPr>
        <w:t>podle § 81 a násl.</w:t>
      </w:r>
      <w:r w:rsidR="006D2AF5">
        <w:rPr>
          <w:rFonts w:ascii="Arial" w:eastAsia="Times New Roman" w:hAnsi="Arial" w:cs="Arial"/>
          <w:lang w:eastAsia="cs-CZ"/>
        </w:rPr>
        <w:t xml:space="preserve"> správního řádu</w:t>
      </w:r>
      <w:r w:rsidRPr="00F37523">
        <w:rPr>
          <w:rFonts w:ascii="Arial" w:hAnsi="Arial" w:cs="Arial"/>
        </w:rPr>
        <w:t xml:space="preserve"> podat odvolání u </w:t>
      </w:r>
      <w:r w:rsidRPr="00F3752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37523">
        <w:rPr>
          <w:rFonts w:ascii="Arial" w:hAnsi="Arial" w:cs="Arial"/>
        </w:rPr>
        <w:t xml:space="preserve">, a to do 15 dnů ode dne jeho oznámení. Odvolacím orgánem je </w:t>
      </w:r>
      <w:r w:rsidRPr="00F3752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6E0568">
        <w:rPr>
          <w:rFonts w:ascii="Arial" w:hAnsi="Arial" w:cs="Arial"/>
        </w:rPr>
        <w:t>,</w:t>
      </w:r>
      <w:r w:rsidRPr="00F37523">
        <w:rPr>
          <w:rFonts w:ascii="Arial" w:hAnsi="Arial" w:cs="Arial"/>
        </w:rPr>
        <w:t xml:space="preserve"> jako nadřízený služební orgán podle § 162 odst. 4 </w:t>
      </w:r>
      <w:r w:rsidRPr="00F37523">
        <w:rPr>
          <w:rFonts w:ascii="Arial" w:eastAsia="Times New Roman" w:hAnsi="Arial" w:cs="Arial"/>
          <w:lang w:eastAsia="cs-CZ"/>
        </w:rPr>
        <w:t xml:space="preserve">písm. </w:t>
      </w:r>
      <w:r w:rsidRPr="00F37523">
        <w:rPr>
          <w:rFonts w:ascii="Arial" w:eastAsia="Times New Roman" w:hAnsi="Arial" w:cs="Arial"/>
          <w:color w:val="FF0000"/>
          <w:lang w:eastAsia="cs-CZ"/>
        </w:rPr>
        <w:t>x</w:t>
      </w:r>
      <w:r w:rsidRPr="00F37523">
        <w:rPr>
          <w:rFonts w:ascii="Arial" w:eastAsia="Times New Roman" w:hAnsi="Arial" w:cs="Arial"/>
          <w:lang w:eastAsia="cs-CZ"/>
        </w:rPr>
        <w:t>)</w:t>
      </w:r>
      <w:r w:rsidRPr="00F3752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37523">
        <w:rPr>
          <w:rFonts w:ascii="Arial" w:hAnsi="Arial" w:cs="Arial"/>
        </w:rPr>
        <w:t>zákona o státní službě.</w:t>
      </w:r>
      <w:r w:rsidR="000900A5">
        <w:rPr>
          <w:rFonts w:ascii="Arial" w:hAnsi="Arial" w:cs="Arial"/>
        </w:rPr>
        <w:t xml:space="preserve"> </w:t>
      </w:r>
      <w:r w:rsidR="000900A5" w:rsidRPr="00F37523">
        <w:rPr>
          <w:rFonts w:ascii="Arial" w:hAnsi="Arial" w:cs="Arial"/>
        </w:rPr>
        <w:t>Odvolání proti tomuto rozhodnutí nemá v souladu s § 168 odst. 2 zákona o státní službě odkladný účinek.</w:t>
      </w:r>
      <w:r w:rsidRPr="00F37523">
        <w:rPr>
          <w:rFonts w:ascii="Arial" w:hAnsi="Arial" w:cs="Arial"/>
        </w:rPr>
        <w:t xml:space="preserve"> </w:t>
      </w:r>
    </w:p>
    <w:p w14:paraId="273F9FB3" w14:textId="77777777" w:rsidR="00F25845" w:rsidRDefault="00F25845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076487B3" w14:textId="77777777" w:rsidR="00046752" w:rsidRDefault="00046752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4060B225" w14:textId="77777777" w:rsidR="00046752" w:rsidRDefault="00046752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4EDE5D36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43AAB506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06EF8598" w14:textId="77777777" w:rsidR="00F25845" w:rsidRPr="00F37523" w:rsidRDefault="00F25845" w:rsidP="00F25845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  <w:r w:rsidRPr="00F37523">
        <w:rPr>
          <w:rFonts w:ascii="Arial" w:hAnsi="Arial" w:cs="Arial"/>
          <w:color w:val="FF0000"/>
          <w:vertAlign w:val="superscript"/>
        </w:rPr>
        <w:footnoteReference w:id="4"/>
      </w:r>
    </w:p>
    <w:p w14:paraId="2DE4C69A" w14:textId="77777777" w:rsidR="003849C8" w:rsidRPr="00F37523" w:rsidRDefault="003849C8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3CA3C621" w14:textId="77777777" w:rsidR="00F25845" w:rsidRDefault="00F25845" w:rsidP="009F20CA">
      <w:pPr>
        <w:spacing w:line="240" w:lineRule="auto"/>
        <w:contextualSpacing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F37523">
        <w:rPr>
          <w:rFonts w:ascii="Arial" w:hAnsi="Arial" w:cs="Arial"/>
          <w:color w:val="FF0000"/>
        </w:rPr>
        <w:t>Otisk úředního razítka</w:t>
      </w:r>
    </w:p>
    <w:sectPr w:rsidR="00F258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6E23D" w14:textId="77777777" w:rsidR="004F1C5C" w:rsidRDefault="004F1C5C" w:rsidP="00D46F98">
      <w:pPr>
        <w:spacing w:after="0" w:line="240" w:lineRule="auto"/>
      </w:pPr>
      <w:r>
        <w:separator/>
      </w:r>
    </w:p>
  </w:endnote>
  <w:endnote w:type="continuationSeparator" w:id="0">
    <w:p w14:paraId="118B2A44" w14:textId="77777777" w:rsidR="004F1C5C" w:rsidRDefault="004F1C5C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009844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41A3953" w14:textId="77777777" w:rsidR="0032011A" w:rsidRPr="00A2583E" w:rsidRDefault="0032011A">
        <w:pPr>
          <w:pStyle w:val="Zpat"/>
          <w:jc w:val="center"/>
          <w:rPr>
            <w:rFonts w:ascii="Arial" w:hAnsi="Arial" w:cs="Arial"/>
          </w:rPr>
        </w:pPr>
        <w:r w:rsidRPr="00A2583E">
          <w:rPr>
            <w:rFonts w:ascii="Arial" w:hAnsi="Arial" w:cs="Arial"/>
          </w:rPr>
          <w:fldChar w:fldCharType="begin"/>
        </w:r>
        <w:r w:rsidRPr="00A2583E">
          <w:rPr>
            <w:rFonts w:ascii="Arial" w:hAnsi="Arial" w:cs="Arial"/>
          </w:rPr>
          <w:instrText>PAGE   \* MERGEFORMAT</w:instrText>
        </w:r>
        <w:r w:rsidRPr="00A2583E">
          <w:rPr>
            <w:rFonts w:ascii="Arial" w:hAnsi="Arial" w:cs="Arial"/>
          </w:rPr>
          <w:fldChar w:fldCharType="separate"/>
        </w:r>
        <w:r w:rsidR="004738CC">
          <w:rPr>
            <w:rFonts w:ascii="Arial" w:hAnsi="Arial" w:cs="Arial"/>
            <w:noProof/>
          </w:rPr>
          <w:t>1</w:t>
        </w:r>
        <w:r w:rsidRPr="00A2583E">
          <w:rPr>
            <w:rFonts w:ascii="Arial" w:hAnsi="Arial" w:cs="Arial"/>
          </w:rPr>
          <w:fldChar w:fldCharType="end"/>
        </w:r>
      </w:p>
    </w:sdtContent>
  </w:sdt>
  <w:p w14:paraId="1D15ECDC" w14:textId="77777777" w:rsidR="0032011A" w:rsidRDefault="00320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8F84A" w14:textId="77777777" w:rsidR="004F1C5C" w:rsidRDefault="004F1C5C" w:rsidP="00D46F98">
      <w:pPr>
        <w:spacing w:after="0" w:line="240" w:lineRule="auto"/>
      </w:pPr>
      <w:r>
        <w:separator/>
      </w:r>
    </w:p>
  </w:footnote>
  <w:footnote w:type="continuationSeparator" w:id="0">
    <w:p w14:paraId="49957B28" w14:textId="77777777" w:rsidR="004F1C5C" w:rsidRDefault="004F1C5C" w:rsidP="00D46F98">
      <w:pPr>
        <w:spacing w:after="0" w:line="240" w:lineRule="auto"/>
      </w:pPr>
      <w:r>
        <w:continuationSeparator/>
      </w:r>
    </w:p>
  </w:footnote>
  <w:footnote w:id="1">
    <w:p w14:paraId="0C07D592" w14:textId="77777777" w:rsidR="00BC6554" w:rsidRPr="006722EF" w:rsidRDefault="00BC6554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 bez doplnění či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2398F6A4" w14:textId="77777777" w:rsidR="00BC6554" w:rsidRDefault="00BC6554" w:rsidP="00A2583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3D712E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3B271CF1" w14:textId="7C4B2B47" w:rsidR="00975B2F" w:rsidRPr="00975B2F" w:rsidRDefault="00975B2F" w:rsidP="00975B2F">
      <w:pPr>
        <w:spacing w:after="100"/>
        <w:jc w:val="both"/>
        <w:rPr>
          <w:rFonts w:ascii="Arial" w:eastAsia="Times New Roman" w:hAnsi="Arial" w:cs="Arial"/>
          <w:color w:val="FF0000"/>
          <w:sz w:val="18"/>
          <w:szCs w:val="18"/>
          <w:lang w:eastAsia="cs-CZ"/>
        </w:rPr>
      </w:pPr>
      <w:r w:rsidRPr="00975B2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75B2F">
        <w:rPr>
          <w:rFonts w:ascii="Arial" w:hAnsi="Arial" w:cs="Arial"/>
          <w:color w:val="FF0000"/>
          <w:sz w:val="18"/>
          <w:szCs w:val="18"/>
        </w:rPr>
        <w:t xml:space="preserve"> </w:t>
      </w:r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Podle stávající soudní praxe se při zkoumání intenzity porušení povinností zaměstnancem přihlíží zejména „</w:t>
      </w:r>
      <w:r w:rsidRPr="00975B2F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k</w:t>
      </w:r>
      <w:r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 </w:t>
      </w:r>
      <w:r w:rsidRPr="00975B2F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osobě zaměstnance, k funkci, kterou zastává, k jeho dosavadnímu postoji k plnění pracovních úkolů, k době a</w:t>
      </w:r>
      <w:r w:rsidR="007B7EB6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 </w:t>
      </w:r>
      <w:r w:rsidRPr="00975B2F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situaci, v níž došlo k porušení pracovní kázně, k míře zavinění zaměstnance, ke způsobu a intenzitě porušení konkrétních povinností zaměstnance, k důsledkům porušení pracovní kázně pro zaměstnavatele, k tomu, zda</w:t>
      </w:r>
      <w:r w:rsidR="007B7EB6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 </w:t>
      </w:r>
      <w:r w:rsidRPr="00975B2F">
        <w:rPr>
          <w:rFonts w:ascii="Arial" w:eastAsia="Times New Roman" w:hAnsi="Arial" w:cs="Arial"/>
          <w:i/>
          <w:iCs/>
          <w:color w:val="FF0000"/>
          <w:sz w:val="18"/>
          <w:szCs w:val="18"/>
          <w:lang w:eastAsia="cs-CZ"/>
        </w:rPr>
        <w:t>svým jednáním zaměstnanec způsobil zaměstnavateli škodu, apod.</w:t>
      </w:r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“ (srov. rozsudek Vrchního soudu v</w:t>
      </w:r>
      <w:r w:rsidR="007B7EB6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 </w:t>
      </w:r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 xml:space="preserve">Praze ze dne 30. června 1995, </w:t>
      </w:r>
      <w:proofErr w:type="spellStart"/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sp</w:t>
      </w:r>
      <w:proofErr w:type="spellEnd"/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 xml:space="preserve">. zn. 6 </w:t>
      </w:r>
      <w:proofErr w:type="spellStart"/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>Cdo</w:t>
      </w:r>
      <w:proofErr w:type="spellEnd"/>
      <w:r w:rsidRPr="00975B2F">
        <w:rPr>
          <w:rFonts w:ascii="Arial" w:eastAsia="Times New Roman" w:hAnsi="Arial" w:cs="Arial"/>
          <w:color w:val="FF0000"/>
          <w:sz w:val="18"/>
          <w:szCs w:val="18"/>
          <w:lang w:eastAsia="cs-CZ"/>
        </w:rPr>
        <w:t xml:space="preserve"> 45/1994). </w:t>
      </w:r>
    </w:p>
    <w:p w14:paraId="13FDDFBA" w14:textId="668E1FDE" w:rsidR="00975B2F" w:rsidRDefault="00975B2F">
      <w:pPr>
        <w:pStyle w:val="Textpoznpodarou"/>
      </w:pPr>
    </w:p>
  </w:footnote>
  <w:footnote w:id="4">
    <w:p w14:paraId="6DCBF9DF" w14:textId="77777777" w:rsidR="00F25845" w:rsidRPr="00CA27AC" w:rsidRDefault="00F25845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 xml:space="preserve">zasílaném </w:t>
      </w:r>
      <w:r w:rsidR="006477DF" w:rsidRPr="006477DF">
        <w:rPr>
          <w:rFonts w:ascii="Arial" w:hAnsi="Arial" w:cs="Arial"/>
          <w:color w:val="FF0000"/>
          <w:sz w:val="18"/>
          <w:szCs w:val="18"/>
        </w:rPr>
        <w:t xml:space="preserve">státnímu zaměstnanci </w:t>
      </w:r>
      <w:r w:rsidRPr="00CA27AC">
        <w:rPr>
          <w:rFonts w:ascii="Arial" w:hAnsi="Arial" w:cs="Arial"/>
          <w:color w:val="FF0000"/>
          <w:sz w:val="18"/>
          <w:szCs w:val="18"/>
        </w:rPr>
        <w:t>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C081" w14:textId="77777777" w:rsidR="0032011A" w:rsidRDefault="004738CC" w:rsidP="0032011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4</w:t>
    </w:r>
    <w:r w:rsidR="0032011A">
      <w:rPr>
        <w:rFonts w:ascii="Arial" w:hAnsi="Arial" w:cs="Arial"/>
      </w:rPr>
      <w:t xml:space="preserve">    </w:t>
    </w:r>
  </w:p>
  <w:p w14:paraId="405DE5B6" w14:textId="77777777" w:rsidR="0032011A" w:rsidRDefault="004738CC" w:rsidP="00A2583E">
    <w:pPr>
      <w:pStyle w:val="Zhlav"/>
      <w:jc w:val="right"/>
    </w:pPr>
    <w:r>
      <w:rPr>
        <w:rFonts w:ascii="Arial" w:hAnsi="Arial" w:cs="Arial"/>
      </w:rPr>
      <w:t>k Metodickému pokynu č. 1</w:t>
    </w:r>
    <w:r w:rsidR="0032011A">
      <w:rPr>
        <w:rFonts w:ascii="Arial" w:hAnsi="Arial" w:cs="Arial"/>
      </w:rPr>
      <w:t>/20</w:t>
    </w:r>
    <w:r w:rsidR="009654EB">
      <w:rPr>
        <w:rFonts w:ascii="Arial" w:hAnsi="Arial" w:cs="Aria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6B2"/>
    <w:multiLevelType w:val="hybridMultilevel"/>
    <w:tmpl w:val="C73867C0"/>
    <w:lvl w:ilvl="0" w:tplc="620C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3D6F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951F3"/>
    <w:multiLevelType w:val="hybridMultilevel"/>
    <w:tmpl w:val="F4D4FE06"/>
    <w:lvl w:ilvl="0" w:tplc="C1988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0DD2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F1ED8"/>
    <w:multiLevelType w:val="hybridMultilevel"/>
    <w:tmpl w:val="FD44D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285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3570" w:hanging="360"/>
      </w:pPr>
    </w:lvl>
    <w:lvl w:ilvl="2" w:tplc="0405001B" w:tentative="1">
      <w:start w:val="1"/>
      <w:numFmt w:val="lowerRoman"/>
      <w:lvlText w:val="%3."/>
      <w:lvlJc w:val="right"/>
      <w:pPr>
        <w:ind w:left="4290" w:hanging="180"/>
      </w:pPr>
    </w:lvl>
    <w:lvl w:ilvl="3" w:tplc="0405000F" w:tentative="1">
      <w:start w:val="1"/>
      <w:numFmt w:val="decimal"/>
      <w:lvlText w:val="%4."/>
      <w:lvlJc w:val="left"/>
      <w:pPr>
        <w:ind w:left="5010" w:hanging="360"/>
      </w:pPr>
    </w:lvl>
    <w:lvl w:ilvl="4" w:tplc="04050019" w:tentative="1">
      <w:start w:val="1"/>
      <w:numFmt w:val="lowerLetter"/>
      <w:lvlText w:val="%5."/>
      <w:lvlJc w:val="left"/>
      <w:pPr>
        <w:ind w:left="5730" w:hanging="360"/>
      </w:pPr>
    </w:lvl>
    <w:lvl w:ilvl="5" w:tplc="0405001B" w:tentative="1">
      <w:start w:val="1"/>
      <w:numFmt w:val="lowerRoman"/>
      <w:lvlText w:val="%6."/>
      <w:lvlJc w:val="right"/>
      <w:pPr>
        <w:ind w:left="6450" w:hanging="180"/>
      </w:pPr>
    </w:lvl>
    <w:lvl w:ilvl="6" w:tplc="0405000F" w:tentative="1">
      <w:start w:val="1"/>
      <w:numFmt w:val="decimal"/>
      <w:lvlText w:val="%7."/>
      <w:lvlJc w:val="left"/>
      <w:pPr>
        <w:ind w:left="7170" w:hanging="360"/>
      </w:pPr>
    </w:lvl>
    <w:lvl w:ilvl="7" w:tplc="04050019" w:tentative="1">
      <w:start w:val="1"/>
      <w:numFmt w:val="lowerLetter"/>
      <w:lvlText w:val="%8."/>
      <w:lvlJc w:val="left"/>
      <w:pPr>
        <w:ind w:left="7890" w:hanging="360"/>
      </w:pPr>
    </w:lvl>
    <w:lvl w:ilvl="8" w:tplc="040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6" w15:restartNumberingAfterBreak="0">
    <w:nsid w:val="1FC61D2C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241DBE"/>
    <w:multiLevelType w:val="hybridMultilevel"/>
    <w:tmpl w:val="ADC870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67158"/>
    <w:multiLevelType w:val="hybridMultilevel"/>
    <w:tmpl w:val="9C529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F6026"/>
    <w:multiLevelType w:val="hybridMultilevel"/>
    <w:tmpl w:val="C994CE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253A0"/>
    <w:multiLevelType w:val="hybridMultilevel"/>
    <w:tmpl w:val="4D2AC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C27A55"/>
    <w:multiLevelType w:val="hybridMultilevel"/>
    <w:tmpl w:val="CC743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7027C"/>
    <w:multiLevelType w:val="hybridMultilevel"/>
    <w:tmpl w:val="02F82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72829"/>
    <w:multiLevelType w:val="hybridMultilevel"/>
    <w:tmpl w:val="C5840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2"/>
  </w:num>
  <w:num w:numId="9">
    <w:abstractNumId w:val="7"/>
  </w:num>
  <w:num w:numId="10">
    <w:abstractNumId w:val="14"/>
  </w:num>
  <w:num w:numId="11">
    <w:abstractNumId w:val="8"/>
  </w:num>
  <w:num w:numId="12">
    <w:abstractNumId w:val="13"/>
  </w:num>
  <w:num w:numId="13">
    <w:abstractNumId w:val="10"/>
  </w:num>
  <w:num w:numId="14">
    <w:abstractNumId w:val="9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98"/>
    <w:rsid w:val="0000120C"/>
    <w:rsid w:val="000100D3"/>
    <w:rsid w:val="00026DF9"/>
    <w:rsid w:val="0002734F"/>
    <w:rsid w:val="00046234"/>
    <w:rsid w:val="00046752"/>
    <w:rsid w:val="00061058"/>
    <w:rsid w:val="000801E3"/>
    <w:rsid w:val="000900A5"/>
    <w:rsid w:val="00097E0C"/>
    <w:rsid w:val="000B189D"/>
    <w:rsid w:val="000E38F5"/>
    <w:rsid w:val="00134E3A"/>
    <w:rsid w:val="00147C0D"/>
    <w:rsid w:val="00156FB4"/>
    <w:rsid w:val="001702C5"/>
    <w:rsid w:val="00195DFA"/>
    <w:rsid w:val="001C1CFA"/>
    <w:rsid w:val="001C6C61"/>
    <w:rsid w:val="00216CC3"/>
    <w:rsid w:val="00222BCA"/>
    <w:rsid w:val="00223AC4"/>
    <w:rsid w:val="00285841"/>
    <w:rsid w:val="002D4081"/>
    <w:rsid w:val="002D69EA"/>
    <w:rsid w:val="002E743B"/>
    <w:rsid w:val="002F4D67"/>
    <w:rsid w:val="0030054B"/>
    <w:rsid w:val="00300F33"/>
    <w:rsid w:val="00301334"/>
    <w:rsid w:val="00313998"/>
    <w:rsid w:val="0032011A"/>
    <w:rsid w:val="0033119A"/>
    <w:rsid w:val="00360FBD"/>
    <w:rsid w:val="003642D6"/>
    <w:rsid w:val="00365288"/>
    <w:rsid w:val="003849C8"/>
    <w:rsid w:val="00385C02"/>
    <w:rsid w:val="003A42BB"/>
    <w:rsid w:val="003B58B4"/>
    <w:rsid w:val="003C31AD"/>
    <w:rsid w:val="003C4550"/>
    <w:rsid w:val="003C7FF9"/>
    <w:rsid w:val="003D1213"/>
    <w:rsid w:val="003D12CF"/>
    <w:rsid w:val="003D712E"/>
    <w:rsid w:val="00423BE4"/>
    <w:rsid w:val="004319AA"/>
    <w:rsid w:val="0043750F"/>
    <w:rsid w:val="004572DB"/>
    <w:rsid w:val="00457BBF"/>
    <w:rsid w:val="00462A92"/>
    <w:rsid w:val="004738CC"/>
    <w:rsid w:val="00473C24"/>
    <w:rsid w:val="00487CFE"/>
    <w:rsid w:val="004B226F"/>
    <w:rsid w:val="004F1C5C"/>
    <w:rsid w:val="00504387"/>
    <w:rsid w:val="005133BA"/>
    <w:rsid w:val="00533FD9"/>
    <w:rsid w:val="005959C8"/>
    <w:rsid w:val="005A6407"/>
    <w:rsid w:val="005B6F0F"/>
    <w:rsid w:val="005B715F"/>
    <w:rsid w:val="005B720F"/>
    <w:rsid w:val="005E4B9B"/>
    <w:rsid w:val="00623ABE"/>
    <w:rsid w:val="00627702"/>
    <w:rsid w:val="00642A6D"/>
    <w:rsid w:val="00644CDD"/>
    <w:rsid w:val="006477DF"/>
    <w:rsid w:val="006566AA"/>
    <w:rsid w:val="00682420"/>
    <w:rsid w:val="00697993"/>
    <w:rsid w:val="006A0B77"/>
    <w:rsid w:val="006A11E4"/>
    <w:rsid w:val="006D2AF5"/>
    <w:rsid w:val="006D3396"/>
    <w:rsid w:val="006E0568"/>
    <w:rsid w:val="00704928"/>
    <w:rsid w:val="00735019"/>
    <w:rsid w:val="0074021F"/>
    <w:rsid w:val="00755199"/>
    <w:rsid w:val="00760679"/>
    <w:rsid w:val="0077424A"/>
    <w:rsid w:val="00774D3B"/>
    <w:rsid w:val="00793483"/>
    <w:rsid w:val="007B160E"/>
    <w:rsid w:val="007B7DC1"/>
    <w:rsid w:val="007B7EB6"/>
    <w:rsid w:val="007F1299"/>
    <w:rsid w:val="00803BD8"/>
    <w:rsid w:val="00820B3E"/>
    <w:rsid w:val="0085535B"/>
    <w:rsid w:val="008835DF"/>
    <w:rsid w:val="008861C2"/>
    <w:rsid w:val="008A0197"/>
    <w:rsid w:val="008D23B3"/>
    <w:rsid w:val="008D2F5F"/>
    <w:rsid w:val="00916BF6"/>
    <w:rsid w:val="00927E86"/>
    <w:rsid w:val="00952AD0"/>
    <w:rsid w:val="009654EB"/>
    <w:rsid w:val="00975B2F"/>
    <w:rsid w:val="009C50A2"/>
    <w:rsid w:val="009C7725"/>
    <w:rsid w:val="009D137B"/>
    <w:rsid w:val="009F1AC6"/>
    <w:rsid w:val="009F20CA"/>
    <w:rsid w:val="00A04E65"/>
    <w:rsid w:val="00A12D38"/>
    <w:rsid w:val="00A2583E"/>
    <w:rsid w:val="00A418A8"/>
    <w:rsid w:val="00A450AC"/>
    <w:rsid w:val="00A47C43"/>
    <w:rsid w:val="00A5093B"/>
    <w:rsid w:val="00A56A19"/>
    <w:rsid w:val="00A62E32"/>
    <w:rsid w:val="00A7067B"/>
    <w:rsid w:val="00A75787"/>
    <w:rsid w:val="00A77868"/>
    <w:rsid w:val="00AC24E7"/>
    <w:rsid w:val="00AC525A"/>
    <w:rsid w:val="00AC6AB6"/>
    <w:rsid w:val="00AD6521"/>
    <w:rsid w:val="00AE27F1"/>
    <w:rsid w:val="00AE59D5"/>
    <w:rsid w:val="00AF3D50"/>
    <w:rsid w:val="00B050E1"/>
    <w:rsid w:val="00B0753C"/>
    <w:rsid w:val="00B13D72"/>
    <w:rsid w:val="00B24B57"/>
    <w:rsid w:val="00B33833"/>
    <w:rsid w:val="00B33B8F"/>
    <w:rsid w:val="00B43905"/>
    <w:rsid w:val="00B550AF"/>
    <w:rsid w:val="00B92C09"/>
    <w:rsid w:val="00B95129"/>
    <w:rsid w:val="00BB53A5"/>
    <w:rsid w:val="00BC6554"/>
    <w:rsid w:val="00BF632B"/>
    <w:rsid w:val="00C02EDD"/>
    <w:rsid w:val="00C06103"/>
    <w:rsid w:val="00C07495"/>
    <w:rsid w:val="00C11C53"/>
    <w:rsid w:val="00C27BD1"/>
    <w:rsid w:val="00C437B5"/>
    <w:rsid w:val="00C52177"/>
    <w:rsid w:val="00C679D1"/>
    <w:rsid w:val="00C76277"/>
    <w:rsid w:val="00C90949"/>
    <w:rsid w:val="00CA3B8A"/>
    <w:rsid w:val="00CA4A9D"/>
    <w:rsid w:val="00CA6109"/>
    <w:rsid w:val="00CE32E5"/>
    <w:rsid w:val="00CE4CE9"/>
    <w:rsid w:val="00D2682E"/>
    <w:rsid w:val="00D345E9"/>
    <w:rsid w:val="00D367C0"/>
    <w:rsid w:val="00D37041"/>
    <w:rsid w:val="00D45D7E"/>
    <w:rsid w:val="00D46C65"/>
    <w:rsid w:val="00D46F98"/>
    <w:rsid w:val="00D552F2"/>
    <w:rsid w:val="00D72515"/>
    <w:rsid w:val="00D75D8F"/>
    <w:rsid w:val="00DA378F"/>
    <w:rsid w:val="00DA4A9B"/>
    <w:rsid w:val="00DB09B5"/>
    <w:rsid w:val="00DC0AF3"/>
    <w:rsid w:val="00DC41D6"/>
    <w:rsid w:val="00DC7AC9"/>
    <w:rsid w:val="00E17DF3"/>
    <w:rsid w:val="00E46698"/>
    <w:rsid w:val="00E5000F"/>
    <w:rsid w:val="00E55AAF"/>
    <w:rsid w:val="00E83F11"/>
    <w:rsid w:val="00E94595"/>
    <w:rsid w:val="00EB0AC3"/>
    <w:rsid w:val="00EB30DC"/>
    <w:rsid w:val="00ED5A26"/>
    <w:rsid w:val="00ED76E5"/>
    <w:rsid w:val="00EE27ED"/>
    <w:rsid w:val="00EF036F"/>
    <w:rsid w:val="00F25845"/>
    <w:rsid w:val="00F37523"/>
    <w:rsid w:val="00F42B08"/>
    <w:rsid w:val="00F727DF"/>
    <w:rsid w:val="00F9274B"/>
    <w:rsid w:val="00F9534E"/>
    <w:rsid w:val="00FC312C"/>
    <w:rsid w:val="00FC5715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CFBAD"/>
  <w15:docId w15:val="{FCAE124F-CB19-4EED-8A3A-4CA2FDE4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2F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19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27BD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27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E4CE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2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2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011A"/>
  </w:style>
  <w:style w:type="paragraph" w:styleId="Zpat">
    <w:name w:val="footer"/>
    <w:basedOn w:val="Normln"/>
    <w:link w:val="Zpat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11A"/>
  </w:style>
  <w:style w:type="paragraph" w:styleId="Revize">
    <w:name w:val="Revision"/>
    <w:hidden/>
    <w:uiPriority w:val="99"/>
    <w:semiHidden/>
    <w:rsid w:val="007B7E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01CB7-2308-470A-A27E-7AA4B38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1468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5</cp:revision>
  <cp:lastPrinted>2016-09-20T08:23:00Z</cp:lastPrinted>
  <dcterms:created xsi:type="dcterms:W3CDTF">2025-01-08T14:10:00Z</dcterms:created>
  <dcterms:modified xsi:type="dcterms:W3CDTF">2025-05-22T07:47:00Z</dcterms:modified>
</cp:coreProperties>
</file>