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0DE86" w14:textId="4725BB8A" w:rsidR="007743F8" w:rsidRPr="00C85191" w:rsidRDefault="006E3C8E" w:rsidP="00F84C42">
      <w:pPr>
        <w:pStyle w:val="Nadpis1"/>
        <w:spacing w:before="120" w:after="120" w:line="288" w:lineRule="auto"/>
        <w:jc w:val="center"/>
        <w:rPr>
          <w:color w:val="FF0000"/>
          <w:sz w:val="22"/>
          <w:szCs w:val="22"/>
        </w:rPr>
      </w:pPr>
      <w:r w:rsidRPr="00C85191">
        <w:rPr>
          <w:color w:val="FF0000"/>
          <w:sz w:val="22"/>
          <w:szCs w:val="22"/>
        </w:rPr>
        <w:t>V</w:t>
      </w:r>
      <w:r w:rsidR="007743F8" w:rsidRPr="00C85191">
        <w:rPr>
          <w:color w:val="FF0000"/>
          <w:sz w:val="22"/>
          <w:szCs w:val="22"/>
        </w:rPr>
        <w:t>ZOR</w:t>
      </w:r>
      <w:r w:rsidRPr="00C85191">
        <w:rPr>
          <w:color w:val="FF0000"/>
          <w:sz w:val="22"/>
          <w:szCs w:val="22"/>
        </w:rPr>
        <w:t xml:space="preserve"> </w:t>
      </w:r>
    </w:p>
    <w:p w14:paraId="014C8B44" w14:textId="35944556" w:rsidR="003068B5" w:rsidRPr="00C85191" w:rsidRDefault="007743F8" w:rsidP="00F84C42">
      <w:pPr>
        <w:pStyle w:val="Nadpis1"/>
        <w:spacing w:before="120" w:after="120" w:line="288" w:lineRule="auto"/>
        <w:jc w:val="center"/>
        <w:rPr>
          <w:color w:val="FF0000"/>
          <w:sz w:val="22"/>
          <w:szCs w:val="22"/>
        </w:rPr>
      </w:pPr>
      <w:r w:rsidRPr="00C85191">
        <w:rPr>
          <w:color w:val="FF0000"/>
          <w:sz w:val="22"/>
          <w:szCs w:val="22"/>
        </w:rPr>
        <w:t>D</w:t>
      </w:r>
      <w:r w:rsidR="006E3C8E" w:rsidRPr="00C85191">
        <w:rPr>
          <w:color w:val="FF0000"/>
          <w:sz w:val="22"/>
          <w:szCs w:val="22"/>
        </w:rPr>
        <w:t>ohod</w:t>
      </w:r>
      <w:r w:rsidR="00347A63" w:rsidRPr="00C85191">
        <w:rPr>
          <w:color w:val="FF0000"/>
          <w:sz w:val="22"/>
          <w:szCs w:val="22"/>
        </w:rPr>
        <w:t>a</w:t>
      </w:r>
      <w:r w:rsidR="006E3C8E" w:rsidRPr="00C85191">
        <w:rPr>
          <w:color w:val="FF0000"/>
          <w:sz w:val="22"/>
          <w:szCs w:val="22"/>
        </w:rPr>
        <w:t xml:space="preserve"> o </w:t>
      </w:r>
      <w:r w:rsidR="008F4EE6" w:rsidRPr="00C85191">
        <w:rPr>
          <w:color w:val="FF0000"/>
          <w:sz w:val="22"/>
          <w:szCs w:val="22"/>
        </w:rPr>
        <w:t xml:space="preserve">skončení </w:t>
      </w:r>
      <w:r w:rsidR="00347A63" w:rsidRPr="00C85191">
        <w:rPr>
          <w:color w:val="FF0000"/>
          <w:sz w:val="22"/>
          <w:szCs w:val="22"/>
        </w:rPr>
        <w:t>výkonu služby na služebním místě představeného</w:t>
      </w:r>
      <w:r w:rsidR="008F4EE6" w:rsidRPr="00C85191">
        <w:rPr>
          <w:color w:val="FF0000"/>
          <w:sz w:val="22"/>
          <w:szCs w:val="22"/>
        </w:rPr>
        <w:t xml:space="preserve"> podle § </w:t>
      </w:r>
      <w:r w:rsidR="00347A63" w:rsidRPr="00C85191">
        <w:rPr>
          <w:color w:val="FF0000"/>
          <w:sz w:val="22"/>
          <w:szCs w:val="22"/>
        </w:rPr>
        <w:t>60a</w:t>
      </w:r>
      <w:r w:rsidR="008F4EE6" w:rsidRPr="00C85191">
        <w:rPr>
          <w:color w:val="FF0000"/>
          <w:sz w:val="22"/>
          <w:szCs w:val="22"/>
        </w:rPr>
        <w:t xml:space="preserve"> odst. </w:t>
      </w:r>
      <w:r w:rsidR="008A3C2B" w:rsidRPr="00C85191">
        <w:rPr>
          <w:color w:val="FF0000"/>
          <w:sz w:val="22"/>
          <w:szCs w:val="22"/>
        </w:rPr>
        <w:t>1</w:t>
      </w:r>
      <w:r w:rsidR="00D10149" w:rsidRPr="00C85191">
        <w:rPr>
          <w:color w:val="FF0000"/>
          <w:sz w:val="22"/>
          <w:szCs w:val="22"/>
        </w:rPr>
        <w:t xml:space="preserve"> zákona o státní služ</w:t>
      </w:r>
      <w:r w:rsidR="003F5017" w:rsidRPr="00C85191">
        <w:rPr>
          <w:color w:val="FF0000"/>
          <w:sz w:val="22"/>
          <w:szCs w:val="22"/>
        </w:rPr>
        <w:t>bě</w:t>
      </w:r>
      <w:r w:rsidR="00A26389" w:rsidRPr="00C85191">
        <w:rPr>
          <w:color w:val="FF0000"/>
          <w:sz w:val="22"/>
          <w:szCs w:val="22"/>
        </w:rPr>
        <w:t xml:space="preserve"> (sjednání doby kratší než 2 měsíce)</w:t>
      </w:r>
    </w:p>
    <w:p w14:paraId="0C5EA18F" w14:textId="12F623CC" w:rsidR="006E3C8E" w:rsidRPr="00C85191" w:rsidRDefault="006E3C8E" w:rsidP="00F84C42">
      <w:pPr>
        <w:spacing w:before="600" w:after="120" w:line="288" w:lineRule="auto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C85191">
        <w:rPr>
          <w:rFonts w:ascii="Arial" w:hAnsi="Arial" w:cs="Arial"/>
          <w:b/>
          <w:color w:val="FF0000"/>
          <w:sz w:val="22"/>
          <w:szCs w:val="22"/>
        </w:rPr>
        <w:t>Označení služebního orgánu</w:t>
      </w:r>
      <w:r w:rsidR="0049152E" w:rsidRPr="00C85191">
        <w:rPr>
          <w:rStyle w:val="Znakapoznpodarou"/>
          <w:rFonts w:ascii="Arial" w:hAnsi="Arial" w:cs="Arial"/>
          <w:bCs/>
          <w:color w:val="FF0000"/>
          <w:sz w:val="22"/>
          <w:szCs w:val="22"/>
        </w:rPr>
        <w:footnoteReference w:id="1"/>
      </w:r>
    </w:p>
    <w:p w14:paraId="2568B2BC" w14:textId="77777777" w:rsidR="006E3C8E" w:rsidRPr="00C85191" w:rsidRDefault="006E3C8E" w:rsidP="00F84C42">
      <w:pPr>
        <w:spacing w:before="120" w:after="120" w:line="288" w:lineRule="auto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C85191">
        <w:rPr>
          <w:rFonts w:ascii="Arial" w:hAnsi="Arial" w:cs="Arial"/>
          <w:bCs/>
          <w:color w:val="FF0000"/>
          <w:sz w:val="22"/>
          <w:szCs w:val="22"/>
        </w:rPr>
        <w:t>Služební úřad, adresa služebního úřadu</w:t>
      </w:r>
    </w:p>
    <w:p w14:paraId="3C9D8A39" w14:textId="77777777" w:rsidR="006E3C8E" w:rsidRPr="00C85191" w:rsidRDefault="006E3C8E" w:rsidP="00F84C42">
      <w:p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C85191">
        <w:rPr>
          <w:rFonts w:ascii="Arial" w:hAnsi="Arial" w:cs="Arial"/>
          <w:sz w:val="22"/>
          <w:szCs w:val="22"/>
        </w:rPr>
        <w:t>(dále jen „služební orgán“)</w:t>
      </w:r>
    </w:p>
    <w:p w14:paraId="7A9D62AD" w14:textId="77777777" w:rsidR="006E3C8E" w:rsidRPr="00C85191" w:rsidRDefault="006E3C8E" w:rsidP="00F84C42">
      <w:pPr>
        <w:spacing w:before="600" w:after="600" w:line="288" w:lineRule="auto"/>
        <w:jc w:val="both"/>
        <w:rPr>
          <w:rFonts w:ascii="Arial" w:hAnsi="Arial" w:cs="Arial"/>
          <w:sz w:val="22"/>
          <w:szCs w:val="22"/>
        </w:rPr>
      </w:pPr>
      <w:r w:rsidRPr="00C85191">
        <w:rPr>
          <w:rFonts w:ascii="Arial" w:hAnsi="Arial" w:cs="Arial"/>
          <w:sz w:val="22"/>
          <w:szCs w:val="22"/>
        </w:rPr>
        <w:t>a</w:t>
      </w:r>
    </w:p>
    <w:p w14:paraId="52E596A3" w14:textId="23A2C782" w:rsidR="006E3C8E" w:rsidRPr="00C85191" w:rsidRDefault="006E3C8E" w:rsidP="00F84C42">
      <w:pPr>
        <w:spacing w:before="120" w:after="120" w:line="288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C85191">
        <w:rPr>
          <w:rFonts w:ascii="Arial" w:hAnsi="Arial" w:cs="Arial"/>
          <w:b/>
          <w:color w:val="FF0000"/>
          <w:sz w:val="22"/>
          <w:szCs w:val="22"/>
        </w:rPr>
        <w:t xml:space="preserve">Titul, jméno a příjmení </w:t>
      </w:r>
      <w:r w:rsidR="00347A63" w:rsidRPr="00C85191">
        <w:rPr>
          <w:rFonts w:ascii="Arial" w:hAnsi="Arial" w:cs="Arial"/>
          <w:b/>
          <w:color w:val="FF0000"/>
          <w:sz w:val="22"/>
          <w:szCs w:val="22"/>
        </w:rPr>
        <w:t>představené</w:t>
      </w:r>
      <w:r w:rsidR="00DB4562" w:rsidRPr="00C85191">
        <w:rPr>
          <w:rFonts w:ascii="Arial" w:hAnsi="Arial" w:cs="Arial"/>
          <w:b/>
          <w:color w:val="FF0000"/>
          <w:sz w:val="22"/>
          <w:szCs w:val="22"/>
        </w:rPr>
        <w:t>/</w:t>
      </w:r>
      <w:r w:rsidR="00347A63" w:rsidRPr="00C85191">
        <w:rPr>
          <w:rFonts w:ascii="Arial" w:hAnsi="Arial" w:cs="Arial"/>
          <w:b/>
          <w:color w:val="FF0000"/>
          <w:sz w:val="22"/>
          <w:szCs w:val="22"/>
        </w:rPr>
        <w:t>ho</w:t>
      </w:r>
    </w:p>
    <w:p w14:paraId="4CD0D2EB" w14:textId="7E0806A2" w:rsidR="006E3C8E" w:rsidRPr="00C85191" w:rsidRDefault="006E3C8E" w:rsidP="00F84C42">
      <w:p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C85191">
        <w:rPr>
          <w:rFonts w:ascii="Arial" w:hAnsi="Arial" w:cs="Arial"/>
          <w:sz w:val="22"/>
          <w:szCs w:val="22"/>
        </w:rPr>
        <w:t xml:space="preserve">ev. číslo </w:t>
      </w:r>
      <w:r w:rsidRPr="00C85191">
        <w:rPr>
          <w:rFonts w:ascii="Arial" w:hAnsi="Arial" w:cs="Arial"/>
          <w:color w:val="FF0000"/>
          <w:sz w:val="22"/>
          <w:szCs w:val="22"/>
        </w:rPr>
        <w:t>státního zaměstnance/státní zaměstnankyně: XXXXXXXX</w:t>
      </w:r>
    </w:p>
    <w:p w14:paraId="02385AD7" w14:textId="540D2783" w:rsidR="006E3C8E" w:rsidRPr="00C85191" w:rsidRDefault="00347A63" w:rsidP="00F84C42">
      <w:p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bookmarkStart w:id="0" w:name="_Hlk187240378"/>
      <w:r w:rsidRPr="00C85191">
        <w:rPr>
          <w:rFonts w:ascii="Arial" w:hAnsi="Arial" w:cs="Arial"/>
          <w:color w:val="FF0000"/>
          <w:sz w:val="22"/>
          <w:szCs w:val="22"/>
        </w:rPr>
        <w:t>jmenované/ho</w:t>
      </w:r>
      <w:r w:rsidR="006E3C8E" w:rsidRPr="00C85191">
        <w:rPr>
          <w:rFonts w:ascii="Arial" w:hAnsi="Arial" w:cs="Arial"/>
          <w:sz w:val="22"/>
          <w:szCs w:val="22"/>
        </w:rPr>
        <w:t xml:space="preserve"> na služebním místě </w:t>
      </w:r>
      <w:bookmarkStart w:id="1" w:name="_Hlk187754511"/>
      <w:r w:rsidR="00EB3923" w:rsidRPr="00C85191">
        <w:rPr>
          <w:rFonts w:ascii="Arial" w:hAnsi="Arial" w:cs="Arial"/>
          <w:color w:val="FF0000"/>
          <w:sz w:val="22"/>
          <w:szCs w:val="22"/>
        </w:rPr>
        <w:t>(označení služebního místa představeného)</w:t>
      </w:r>
      <w:bookmarkEnd w:id="1"/>
      <w:r w:rsidR="006E3C8E" w:rsidRPr="00C85191">
        <w:rPr>
          <w:rFonts w:ascii="Arial" w:hAnsi="Arial" w:cs="Arial"/>
          <w:sz w:val="22"/>
          <w:szCs w:val="22"/>
        </w:rPr>
        <w:t>,</w:t>
      </w:r>
    </w:p>
    <w:p w14:paraId="2354F6D3" w14:textId="7F6B7627" w:rsidR="006E3C8E" w:rsidRPr="00C85191" w:rsidRDefault="006E3C8E" w:rsidP="00F84C42">
      <w:p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C85191">
        <w:rPr>
          <w:rFonts w:ascii="Arial" w:hAnsi="Arial" w:cs="Arial"/>
          <w:sz w:val="22"/>
          <w:szCs w:val="22"/>
        </w:rPr>
        <w:t>(dále jen „</w:t>
      </w:r>
      <w:r w:rsidR="00347A63" w:rsidRPr="00C85191">
        <w:rPr>
          <w:rFonts w:ascii="Arial" w:hAnsi="Arial" w:cs="Arial"/>
          <w:color w:val="FF0000"/>
          <w:sz w:val="22"/>
          <w:szCs w:val="22"/>
        </w:rPr>
        <w:t>představený</w:t>
      </w:r>
      <w:r w:rsidRPr="00C85191">
        <w:rPr>
          <w:rFonts w:ascii="Arial" w:hAnsi="Arial" w:cs="Arial"/>
          <w:color w:val="FF0000"/>
          <w:sz w:val="22"/>
          <w:szCs w:val="22"/>
        </w:rPr>
        <w:t>/</w:t>
      </w:r>
      <w:r w:rsidR="00347A63" w:rsidRPr="00C85191">
        <w:rPr>
          <w:rFonts w:ascii="Arial" w:hAnsi="Arial" w:cs="Arial"/>
          <w:color w:val="FF0000"/>
          <w:sz w:val="22"/>
          <w:szCs w:val="22"/>
        </w:rPr>
        <w:t>představená</w:t>
      </w:r>
      <w:r w:rsidRPr="00C85191">
        <w:rPr>
          <w:rFonts w:ascii="Arial" w:hAnsi="Arial" w:cs="Arial"/>
          <w:sz w:val="22"/>
          <w:szCs w:val="22"/>
        </w:rPr>
        <w:t>“),</w:t>
      </w:r>
    </w:p>
    <w:p w14:paraId="1117C33D" w14:textId="0A1715B3" w:rsidR="006E3C8E" w:rsidRPr="00C85191" w:rsidRDefault="006E3C8E" w:rsidP="00F84C42">
      <w:p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C85191">
        <w:rPr>
          <w:rFonts w:ascii="Arial" w:hAnsi="Arial" w:cs="Arial"/>
          <w:sz w:val="22"/>
          <w:szCs w:val="22"/>
        </w:rPr>
        <w:t xml:space="preserve">dále služební orgán a </w:t>
      </w:r>
      <w:r w:rsidR="00347A63" w:rsidRPr="00C85191">
        <w:rPr>
          <w:rFonts w:ascii="Arial" w:hAnsi="Arial" w:cs="Arial"/>
          <w:color w:val="FF0000"/>
          <w:sz w:val="22"/>
          <w:szCs w:val="22"/>
        </w:rPr>
        <w:t>představený</w:t>
      </w:r>
      <w:r w:rsidRPr="00C85191">
        <w:rPr>
          <w:rFonts w:ascii="Arial" w:hAnsi="Arial" w:cs="Arial"/>
          <w:color w:val="FF0000"/>
          <w:sz w:val="22"/>
          <w:szCs w:val="22"/>
        </w:rPr>
        <w:t>/</w:t>
      </w:r>
      <w:r w:rsidR="00347A63" w:rsidRPr="00C85191">
        <w:rPr>
          <w:rFonts w:ascii="Arial" w:hAnsi="Arial" w:cs="Arial"/>
          <w:color w:val="FF0000"/>
          <w:sz w:val="22"/>
          <w:szCs w:val="22"/>
        </w:rPr>
        <w:t xml:space="preserve">představená </w:t>
      </w:r>
      <w:r w:rsidRPr="00C85191">
        <w:rPr>
          <w:rFonts w:ascii="Arial" w:hAnsi="Arial" w:cs="Arial"/>
          <w:sz w:val="22"/>
          <w:szCs w:val="22"/>
        </w:rPr>
        <w:t>společně také jako „smluvní strany“</w:t>
      </w:r>
    </w:p>
    <w:p w14:paraId="259A3DFF" w14:textId="77C11461" w:rsidR="006E3C8E" w:rsidRPr="00C85191" w:rsidRDefault="006E3C8E" w:rsidP="00F84C42">
      <w:p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C85191">
        <w:rPr>
          <w:rFonts w:ascii="Arial" w:hAnsi="Arial" w:cs="Arial"/>
          <w:sz w:val="22"/>
          <w:szCs w:val="22"/>
        </w:rPr>
        <w:t xml:space="preserve">uzavírají dle § </w:t>
      </w:r>
      <w:r w:rsidR="00347A63" w:rsidRPr="00C85191">
        <w:rPr>
          <w:rFonts w:ascii="Arial" w:hAnsi="Arial" w:cs="Arial"/>
          <w:sz w:val="22"/>
          <w:szCs w:val="22"/>
        </w:rPr>
        <w:t>60a</w:t>
      </w:r>
      <w:r w:rsidR="008F4EE6" w:rsidRPr="00C85191">
        <w:rPr>
          <w:rFonts w:ascii="Arial" w:hAnsi="Arial" w:cs="Arial"/>
          <w:sz w:val="22"/>
          <w:szCs w:val="22"/>
        </w:rPr>
        <w:t xml:space="preserve"> odst. </w:t>
      </w:r>
      <w:r w:rsidR="008A3C2B" w:rsidRPr="00C85191">
        <w:rPr>
          <w:rFonts w:ascii="Arial" w:hAnsi="Arial" w:cs="Arial"/>
          <w:sz w:val="22"/>
          <w:szCs w:val="22"/>
        </w:rPr>
        <w:t>1</w:t>
      </w:r>
      <w:r w:rsidR="008F4EE6" w:rsidRPr="00C85191">
        <w:rPr>
          <w:rFonts w:ascii="Arial" w:hAnsi="Arial" w:cs="Arial"/>
          <w:sz w:val="22"/>
          <w:szCs w:val="22"/>
        </w:rPr>
        <w:t xml:space="preserve"> zákona</w:t>
      </w:r>
      <w:r w:rsidRPr="00C85191">
        <w:rPr>
          <w:rFonts w:ascii="Arial" w:hAnsi="Arial" w:cs="Arial"/>
          <w:sz w:val="22"/>
          <w:szCs w:val="22"/>
        </w:rPr>
        <w:t xml:space="preserve"> č. 234/2014 Sb., o státní službě, </w:t>
      </w:r>
      <w:r w:rsidR="008F4EE6" w:rsidRPr="00C85191">
        <w:rPr>
          <w:rFonts w:ascii="Arial" w:hAnsi="Arial" w:cs="Arial"/>
          <w:sz w:val="22"/>
          <w:szCs w:val="22"/>
        </w:rPr>
        <w:t>ve znění pozdějších předpisů</w:t>
      </w:r>
      <w:r w:rsidR="00C250E3" w:rsidRPr="00C85191">
        <w:rPr>
          <w:rFonts w:ascii="Arial" w:hAnsi="Arial" w:cs="Arial"/>
          <w:sz w:val="22"/>
          <w:szCs w:val="22"/>
        </w:rPr>
        <w:t xml:space="preserve"> (dále jen „zákon o státní službě“)</w:t>
      </w:r>
      <w:r w:rsidR="008F4EE6" w:rsidRPr="00C85191">
        <w:rPr>
          <w:rFonts w:ascii="Arial" w:hAnsi="Arial" w:cs="Arial"/>
          <w:sz w:val="22"/>
          <w:szCs w:val="22"/>
        </w:rPr>
        <w:t>, a ve</w:t>
      </w:r>
      <w:r w:rsidRPr="00C85191">
        <w:rPr>
          <w:rFonts w:ascii="Arial" w:hAnsi="Arial" w:cs="Arial"/>
          <w:sz w:val="22"/>
          <w:szCs w:val="22"/>
        </w:rPr>
        <w:t xml:space="preserve"> spojení s § 159 a násl. zákona č.</w:t>
      </w:r>
      <w:r w:rsidR="004020BB" w:rsidRPr="00C85191">
        <w:rPr>
          <w:rFonts w:ascii="Arial" w:hAnsi="Arial" w:cs="Arial"/>
          <w:sz w:val="22"/>
          <w:szCs w:val="22"/>
        </w:rPr>
        <w:t> </w:t>
      </w:r>
      <w:r w:rsidRPr="00C85191">
        <w:rPr>
          <w:rFonts w:ascii="Arial" w:hAnsi="Arial" w:cs="Arial"/>
          <w:sz w:val="22"/>
          <w:szCs w:val="22"/>
        </w:rPr>
        <w:t>500/2004 Sb., správní řád,</w:t>
      </w:r>
      <w:r w:rsidR="00C250E3" w:rsidRPr="00C85191">
        <w:rPr>
          <w:rFonts w:ascii="Arial" w:hAnsi="Arial" w:cs="Arial"/>
          <w:sz w:val="22"/>
          <w:szCs w:val="22"/>
        </w:rPr>
        <w:t xml:space="preserve"> ve znění pozdějších předpisů,</w:t>
      </w:r>
      <w:r w:rsidRPr="00C85191">
        <w:rPr>
          <w:rFonts w:ascii="Arial" w:hAnsi="Arial" w:cs="Arial"/>
          <w:sz w:val="22"/>
          <w:szCs w:val="22"/>
        </w:rPr>
        <w:t xml:space="preserve"> tuto </w:t>
      </w:r>
    </w:p>
    <w:p w14:paraId="6A1E20FB" w14:textId="1035ED62" w:rsidR="00973227" w:rsidRPr="00961D1B" w:rsidRDefault="006E3C8E" w:rsidP="00EB7F43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C85191">
        <w:rPr>
          <w:rFonts w:ascii="Arial" w:hAnsi="Arial" w:cs="Arial"/>
          <w:b/>
          <w:sz w:val="22"/>
          <w:szCs w:val="22"/>
        </w:rPr>
        <w:t xml:space="preserve">dohodu o </w:t>
      </w:r>
      <w:r w:rsidR="008F4EE6" w:rsidRPr="00C85191">
        <w:rPr>
          <w:rFonts w:ascii="Arial" w:hAnsi="Arial" w:cs="Arial"/>
          <w:b/>
          <w:sz w:val="22"/>
          <w:szCs w:val="22"/>
        </w:rPr>
        <w:t xml:space="preserve">skončení </w:t>
      </w:r>
      <w:r w:rsidR="00347A63" w:rsidRPr="00C85191">
        <w:rPr>
          <w:rFonts w:ascii="Arial" w:hAnsi="Arial" w:cs="Arial"/>
          <w:b/>
          <w:sz w:val="22"/>
          <w:szCs w:val="22"/>
        </w:rPr>
        <w:t>výkonu služby na služebním místě</w:t>
      </w:r>
      <w:r w:rsidR="008F4EE6" w:rsidRPr="00C85191">
        <w:rPr>
          <w:rFonts w:ascii="Arial" w:hAnsi="Arial" w:cs="Arial"/>
          <w:b/>
          <w:sz w:val="22"/>
          <w:szCs w:val="22"/>
        </w:rPr>
        <w:t xml:space="preserve"> </w:t>
      </w:r>
      <w:r w:rsidR="00347A63" w:rsidRPr="00C85191">
        <w:rPr>
          <w:rFonts w:ascii="Arial" w:hAnsi="Arial" w:cs="Arial"/>
          <w:b/>
          <w:color w:val="FF0000"/>
          <w:sz w:val="22"/>
          <w:szCs w:val="22"/>
        </w:rPr>
        <w:t>představené/ho</w:t>
      </w:r>
      <w:r w:rsidR="00973227" w:rsidRPr="00C85191">
        <w:rPr>
          <w:rFonts w:ascii="Arial" w:hAnsi="Arial" w:cs="Arial"/>
          <w:b/>
          <w:sz w:val="22"/>
          <w:szCs w:val="22"/>
        </w:rPr>
        <w:t xml:space="preserve"> dnem </w:t>
      </w:r>
      <w:r w:rsidR="00973227" w:rsidRPr="00C85191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="00973227" w:rsidRPr="00C85191">
        <w:rPr>
          <w:rFonts w:ascii="Arial" w:hAnsi="Arial" w:cs="Arial"/>
          <w:b/>
          <w:sz w:val="22"/>
          <w:szCs w:val="22"/>
        </w:rPr>
        <w:t>20</w:t>
      </w:r>
      <w:r w:rsidR="00973227" w:rsidRPr="00C85191">
        <w:rPr>
          <w:rFonts w:ascii="Arial" w:hAnsi="Arial" w:cs="Arial"/>
          <w:b/>
          <w:color w:val="FF0000"/>
          <w:sz w:val="22"/>
          <w:szCs w:val="22"/>
        </w:rPr>
        <w:t>XX</w:t>
      </w:r>
    </w:p>
    <w:bookmarkEnd w:id="0"/>
    <w:p w14:paraId="566F513D" w14:textId="67CAD465" w:rsidR="00973227" w:rsidRPr="00C85191" w:rsidRDefault="006E3C8E" w:rsidP="00EB7F43">
      <w:pPr>
        <w:spacing w:before="480" w:after="120"/>
        <w:jc w:val="center"/>
        <w:rPr>
          <w:rFonts w:ascii="Arial" w:hAnsi="Arial" w:cs="Arial"/>
          <w:sz w:val="22"/>
          <w:szCs w:val="22"/>
        </w:rPr>
      </w:pPr>
      <w:r w:rsidRPr="00C85191">
        <w:rPr>
          <w:rFonts w:ascii="Arial" w:hAnsi="Arial" w:cs="Arial"/>
          <w:b/>
          <w:sz w:val="22"/>
          <w:szCs w:val="22"/>
        </w:rPr>
        <w:t>I.</w:t>
      </w:r>
      <w:r w:rsidR="00F84C42" w:rsidRPr="00C85191">
        <w:rPr>
          <w:rFonts w:ascii="Arial" w:hAnsi="Arial" w:cs="Arial"/>
          <w:b/>
          <w:sz w:val="22"/>
          <w:szCs w:val="22"/>
        </w:rPr>
        <w:br/>
      </w:r>
      <w:r w:rsidR="0074240C" w:rsidRPr="00C85191">
        <w:rPr>
          <w:rFonts w:ascii="Arial" w:hAnsi="Arial" w:cs="Arial"/>
          <w:b/>
          <w:sz w:val="22"/>
          <w:szCs w:val="22"/>
        </w:rPr>
        <w:t xml:space="preserve">Ujednání </w:t>
      </w:r>
      <w:r w:rsidR="00D10149" w:rsidRPr="00C85191">
        <w:rPr>
          <w:rFonts w:ascii="Arial" w:hAnsi="Arial" w:cs="Arial"/>
          <w:b/>
          <w:sz w:val="22"/>
          <w:szCs w:val="22"/>
        </w:rPr>
        <w:t xml:space="preserve">o skončení </w:t>
      </w:r>
      <w:r w:rsidR="00347A63" w:rsidRPr="00C85191">
        <w:rPr>
          <w:rFonts w:ascii="Arial" w:hAnsi="Arial" w:cs="Arial"/>
          <w:b/>
          <w:sz w:val="22"/>
          <w:szCs w:val="22"/>
        </w:rPr>
        <w:t>výkonu služby</w:t>
      </w:r>
    </w:p>
    <w:p w14:paraId="6FF3922C" w14:textId="2EEFC49D" w:rsidR="00973227" w:rsidRPr="00C85191" w:rsidRDefault="00347A63" w:rsidP="00EB7F43">
      <w:pPr>
        <w:spacing w:before="120" w:after="120" w:line="288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85191">
        <w:rPr>
          <w:rFonts w:ascii="Arial" w:hAnsi="Arial" w:cs="Arial"/>
          <w:color w:val="FF0000"/>
          <w:sz w:val="22"/>
          <w:szCs w:val="22"/>
        </w:rPr>
        <w:t>Představený</w:t>
      </w:r>
      <w:r w:rsidR="00973227" w:rsidRPr="00C85191">
        <w:rPr>
          <w:rFonts w:ascii="Arial" w:hAnsi="Arial" w:cs="Arial"/>
          <w:color w:val="FF0000"/>
          <w:sz w:val="22"/>
          <w:szCs w:val="22"/>
        </w:rPr>
        <w:t>/</w:t>
      </w:r>
      <w:r w:rsidRPr="00C85191">
        <w:rPr>
          <w:rFonts w:ascii="Arial" w:hAnsi="Arial" w:cs="Arial"/>
          <w:color w:val="FF0000"/>
          <w:sz w:val="22"/>
          <w:szCs w:val="22"/>
        </w:rPr>
        <w:t xml:space="preserve">představená </w:t>
      </w:r>
      <w:r w:rsidR="00973227" w:rsidRPr="00C85191">
        <w:rPr>
          <w:rFonts w:ascii="Arial" w:hAnsi="Arial" w:cs="Arial"/>
          <w:sz w:val="22"/>
          <w:szCs w:val="22"/>
        </w:rPr>
        <w:t xml:space="preserve">písemně </w:t>
      </w:r>
      <w:r w:rsidR="00973227" w:rsidRPr="00C85191">
        <w:rPr>
          <w:rFonts w:ascii="Arial" w:hAnsi="Arial" w:cs="Arial"/>
          <w:color w:val="FF0000"/>
          <w:sz w:val="22"/>
          <w:szCs w:val="22"/>
        </w:rPr>
        <w:t>požádal/a</w:t>
      </w:r>
      <w:r w:rsidR="00973227" w:rsidRPr="00C85191">
        <w:rPr>
          <w:rFonts w:ascii="Arial" w:hAnsi="Arial" w:cs="Arial"/>
          <w:sz w:val="22"/>
          <w:szCs w:val="22"/>
        </w:rPr>
        <w:t xml:space="preserve"> o</w:t>
      </w:r>
      <w:r w:rsidR="002321B0" w:rsidRPr="00C85191">
        <w:rPr>
          <w:rFonts w:ascii="Arial" w:hAnsi="Arial" w:cs="Arial"/>
          <w:sz w:val="22"/>
          <w:szCs w:val="22"/>
        </w:rPr>
        <w:t> </w:t>
      </w:r>
      <w:r w:rsidR="00973227" w:rsidRPr="00C85191">
        <w:rPr>
          <w:rFonts w:ascii="Arial" w:hAnsi="Arial" w:cs="Arial"/>
          <w:sz w:val="22"/>
          <w:szCs w:val="22"/>
        </w:rPr>
        <w:t xml:space="preserve">skončení </w:t>
      </w:r>
      <w:r w:rsidR="002321B0" w:rsidRPr="00C85191">
        <w:rPr>
          <w:rFonts w:ascii="Arial" w:hAnsi="Arial" w:cs="Arial"/>
          <w:sz w:val="22"/>
          <w:szCs w:val="22"/>
        </w:rPr>
        <w:t>výkonu služby na služebním místě představeného</w:t>
      </w:r>
      <w:r w:rsidR="00973227" w:rsidRPr="00C85191">
        <w:rPr>
          <w:rFonts w:ascii="Arial" w:hAnsi="Arial" w:cs="Arial"/>
          <w:sz w:val="22"/>
          <w:szCs w:val="22"/>
        </w:rPr>
        <w:t>, a to</w:t>
      </w:r>
      <w:r w:rsidR="002321B0" w:rsidRPr="00C85191">
        <w:rPr>
          <w:rFonts w:ascii="Arial" w:hAnsi="Arial" w:cs="Arial"/>
          <w:sz w:val="22"/>
          <w:szCs w:val="22"/>
        </w:rPr>
        <w:t> </w:t>
      </w:r>
      <w:r w:rsidR="00973227" w:rsidRPr="00C85191">
        <w:rPr>
          <w:rFonts w:ascii="Arial" w:hAnsi="Arial" w:cs="Arial"/>
          <w:sz w:val="22"/>
          <w:szCs w:val="22"/>
        </w:rPr>
        <w:t>ke</w:t>
      </w:r>
      <w:r w:rsidR="002321B0" w:rsidRPr="00C85191">
        <w:rPr>
          <w:rFonts w:ascii="Arial" w:hAnsi="Arial" w:cs="Arial"/>
          <w:sz w:val="22"/>
          <w:szCs w:val="22"/>
        </w:rPr>
        <w:t> </w:t>
      </w:r>
      <w:r w:rsidR="00973227" w:rsidRPr="00C85191">
        <w:rPr>
          <w:rFonts w:ascii="Arial" w:hAnsi="Arial" w:cs="Arial"/>
          <w:sz w:val="22"/>
          <w:szCs w:val="22"/>
        </w:rPr>
        <w:t>dni </w:t>
      </w:r>
      <w:r w:rsidR="00973227" w:rsidRPr="00C85191">
        <w:rPr>
          <w:rFonts w:ascii="Arial" w:hAnsi="Arial" w:cs="Arial"/>
          <w:color w:val="FF0000"/>
          <w:sz w:val="22"/>
          <w:szCs w:val="22"/>
        </w:rPr>
        <w:t xml:space="preserve">X. měsíc </w:t>
      </w:r>
      <w:r w:rsidR="00973227" w:rsidRPr="00C85191">
        <w:rPr>
          <w:rFonts w:ascii="Arial" w:hAnsi="Arial" w:cs="Arial"/>
          <w:sz w:val="22"/>
          <w:szCs w:val="22"/>
        </w:rPr>
        <w:t>20</w:t>
      </w:r>
      <w:r w:rsidR="00973227" w:rsidRPr="00C85191">
        <w:rPr>
          <w:rFonts w:ascii="Arial" w:hAnsi="Arial" w:cs="Arial"/>
          <w:color w:val="FF0000"/>
          <w:sz w:val="22"/>
          <w:szCs w:val="22"/>
        </w:rPr>
        <w:t>XX</w:t>
      </w:r>
      <w:r w:rsidR="00973227" w:rsidRPr="00C85191">
        <w:rPr>
          <w:rFonts w:ascii="Arial" w:hAnsi="Arial" w:cs="Arial"/>
          <w:sz w:val="22"/>
          <w:szCs w:val="22"/>
        </w:rPr>
        <w:t xml:space="preserve">. Žádost byla služebnímu orgánu doručena dne </w:t>
      </w:r>
      <w:r w:rsidR="00973227" w:rsidRPr="00C85191">
        <w:rPr>
          <w:rFonts w:ascii="Arial" w:hAnsi="Arial" w:cs="Arial"/>
          <w:color w:val="FF0000"/>
          <w:sz w:val="22"/>
          <w:szCs w:val="22"/>
        </w:rPr>
        <w:t>X.</w:t>
      </w:r>
      <w:r w:rsidR="00EB3923">
        <w:rPr>
          <w:rFonts w:ascii="Arial" w:hAnsi="Arial" w:cs="Arial"/>
          <w:color w:val="FF0000"/>
          <w:sz w:val="22"/>
          <w:szCs w:val="22"/>
        </w:rPr>
        <w:t> </w:t>
      </w:r>
      <w:r w:rsidR="00973227" w:rsidRPr="00C85191">
        <w:rPr>
          <w:rFonts w:ascii="Arial" w:hAnsi="Arial" w:cs="Arial"/>
          <w:color w:val="FF0000"/>
          <w:sz w:val="22"/>
          <w:szCs w:val="22"/>
        </w:rPr>
        <w:t>měsíc</w:t>
      </w:r>
      <w:r w:rsidR="00EB3923">
        <w:rPr>
          <w:rFonts w:ascii="Arial" w:hAnsi="Arial" w:cs="Arial"/>
          <w:sz w:val="22"/>
          <w:szCs w:val="22"/>
        </w:rPr>
        <w:t> </w:t>
      </w:r>
      <w:r w:rsidR="00973227" w:rsidRPr="00C85191">
        <w:rPr>
          <w:rFonts w:ascii="Arial" w:hAnsi="Arial" w:cs="Arial"/>
          <w:sz w:val="22"/>
          <w:szCs w:val="22"/>
        </w:rPr>
        <w:t>20</w:t>
      </w:r>
      <w:r w:rsidR="00973227" w:rsidRPr="00C85191">
        <w:rPr>
          <w:rFonts w:ascii="Arial" w:hAnsi="Arial" w:cs="Arial"/>
          <w:color w:val="FF0000"/>
          <w:sz w:val="22"/>
          <w:szCs w:val="22"/>
        </w:rPr>
        <w:t>XX</w:t>
      </w:r>
      <w:r w:rsidR="00973227" w:rsidRPr="00C85191">
        <w:rPr>
          <w:rFonts w:ascii="Arial" w:hAnsi="Arial" w:cs="Arial"/>
          <w:sz w:val="22"/>
          <w:szCs w:val="22"/>
        </w:rPr>
        <w:t xml:space="preserve">. </w:t>
      </w:r>
    </w:p>
    <w:p w14:paraId="61A68F57" w14:textId="14016D2F" w:rsidR="00973227" w:rsidRPr="00C85191" w:rsidRDefault="00DC391B" w:rsidP="00EB7F43">
      <w:p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C85191">
        <w:rPr>
          <w:rFonts w:ascii="Arial" w:hAnsi="Arial" w:cs="Arial"/>
          <w:sz w:val="22"/>
          <w:szCs w:val="22"/>
        </w:rPr>
        <w:t xml:space="preserve">V souladu s § </w:t>
      </w:r>
      <w:r w:rsidR="002321B0" w:rsidRPr="00C85191">
        <w:rPr>
          <w:rFonts w:ascii="Arial" w:hAnsi="Arial" w:cs="Arial"/>
          <w:sz w:val="22"/>
          <w:szCs w:val="22"/>
        </w:rPr>
        <w:t>60a</w:t>
      </w:r>
      <w:r w:rsidRPr="00C85191">
        <w:rPr>
          <w:rFonts w:ascii="Arial" w:hAnsi="Arial" w:cs="Arial"/>
          <w:sz w:val="22"/>
          <w:szCs w:val="22"/>
        </w:rPr>
        <w:t xml:space="preserve"> odst. 1 zákona o státní službě se služební orgán a </w:t>
      </w:r>
      <w:r w:rsidR="002321B0" w:rsidRPr="00C85191">
        <w:rPr>
          <w:rFonts w:ascii="Arial" w:hAnsi="Arial" w:cs="Arial"/>
          <w:color w:val="FF0000"/>
          <w:sz w:val="22"/>
          <w:szCs w:val="22"/>
        </w:rPr>
        <w:t>představený</w:t>
      </w:r>
      <w:r w:rsidRPr="00C85191">
        <w:rPr>
          <w:rFonts w:ascii="Arial" w:hAnsi="Arial" w:cs="Arial"/>
          <w:color w:val="FF0000"/>
          <w:sz w:val="22"/>
          <w:szCs w:val="22"/>
        </w:rPr>
        <w:t>/</w:t>
      </w:r>
      <w:r w:rsidR="002321B0" w:rsidRPr="00C85191">
        <w:rPr>
          <w:rFonts w:ascii="Arial" w:hAnsi="Arial" w:cs="Arial"/>
          <w:color w:val="FF0000"/>
          <w:sz w:val="22"/>
          <w:szCs w:val="22"/>
        </w:rPr>
        <w:t xml:space="preserve">představená </w:t>
      </w:r>
      <w:r w:rsidRPr="00C85191">
        <w:rPr>
          <w:rFonts w:ascii="Arial" w:hAnsi="Arial" w:cs="Arial"/>
          <w:sz w:val="22"/>
          <w:szCs w:val="22"/>
        </w:rPr>
        <w:t>dohodli na</w:t>
      </w:r>
      <w:r w:rsidR="008A3C2B" w:rsidRPr="00C85191">
        <w:rPr>
          <w:rFonts w:ascii="Arial" w:hAnsi="Arial" w:cs="Arial"/>
          <w:sz w:val="22"/>
          <w:szCs w:val="22"/>
        </w:rPr>
        <w:t xml:space="preserve"> </w:t>
      </w:r>
      <w:r w:rsidRPr="00C85191">
        <w:rPr>
          <w:rFonts w:ascii="Arial" w:hAnsi="Arial" w:cs="Arial"/>
          <w:sz w:val="22"/>
          <w:szCs w:val="22"/>
        </w:rPr>
        <w:t xml:space="preserve">výše uvedené kratší době skončení </w:t>
      </w:r>
      <w:r w:rsidR="002321B0" w:rsidRPr="00C85191">
        <w:rPr>
          <w:rFonts w:ascii="Arial" w:hAnsi="Arial" w:cs="Arial"/>
          <w:sz w:val="22"/>
          <w:szCs w:val="22"/>
        </w:rPr>
        <w:t xml:space="preserve">výkonu služby na služebním místě představeného </w:t>
      </w:r>
      <w:r w:rsidRPr="00C85191">
        <w:rPr>
          <w:rFonts w:ascii="Arial" w:hAnsi="Arial" w:cs="Arial"/>
          <w:sz w:val="22"/>
          <w:szCs w:val="22"/>
        </w:rPr>
        <w:t>od podání žádosti než 2 měsíce</w:t>
      </w:r>
      <w:r w:rsidR="008A3C2B" w:rsidRPr="00C85191">
        <w:rPr>
          <w:rFonts w:ascii="Arial" w:hAnsi="Arial" w:cs="Arial"/>
          <w:sz w:val="22"/>
          <w:szCs w:val="22"/>
        </w:rPr>
        <w:t xml:space="preserve">. Žádost o skončení </w:t>
      </w:r>
      <w:r w:rsidR="002321B0" w:rsidRPr="00C85191">
        <w:rPr>
          <w:rFonts w:ascii="Arial" w:hAnsi="Arial" w:cs="Arial"/>
          <w:sz w:val="22"/>
          <w:szCs w:val="22"/>
        </w:rPr>
        <w:t>výkonu služby na služebním místě představeného</w:t>
      </w:r>
      <w:r w:rsidR="008A3C2B" w:rsidRPr="00C85191">
        <w:rPr>
          <w:rFonts w:ascii="Arial" w:hAnsi="Arial" w:cs="Arial"/>
          <w:sz w:val="22"/>
          <w:szCs w:val="22"/>
        </w:rPr>
        <w:t xml:space="preserve"> </w:t>
      </w:r>
      <w:r w:rsidRPr="00C85191">
        <w:rPr>
          <w:rFonts w:ascii="Arial" w:hAnsi="Arial" w:cs="Arial"/>
          <w:sz w:val="22"/>
          <w:szCs w:val="22"/>
        </w:rPr>
        <w:t>ne</w:t>
      </w:r>
      <w:r w:rsidR="008A3C2B" w:rsidRPr="00C85191">
        <w:rPr>
          <w:rFonts w:ascii="Arial" w:hAnsi="Arial" w:cs="Arial"/>
          <w:sz w:val="22"/>
          <w:szCs w:val="22"/>
        </w:rPr>
        <w:t xml:space="preserve">může </w:t>
      </w:r>
      <w:r w:rsidR="002321B0" w:rsidRPr="00C85191">
        <w:rPr>
          <w:rFonts w:ascii="Arial" w:hAnsi="Arial" w:cs="Arial"/>
          <w:color w:val="FF0000"/>
          <w:sz w:val="22"/>
          <w:szCs w:val="22"/>
        </w:rPr>
        <w:t>představený</w:t>
      </w:r>
      <w:r w:rsidRPr="00C85191">
        <w:rPr>
          <w:rFonts w:ascii="Arial" w:hAnsi="Arial" w:cs="Arial"/>
          <w:color w:val="FF0000"/>
          <w:sz w:val="22"/>
          <w:szCs w:val="22"/>
        </w:rPr>
        <w:t>/</w:t>
      </w:r>
      <w:r w:rsidR="002321B0" w:rsidRPr="00C85191">
        <w:rPr>
          <w:rFonts w:ascii="Arial" w:hAnsi="Arial" w:cs="Arial"/>
          <w:color w:val="FF0000"/>
          <w:sz w:val="22"/>
          <w:szCs w:val="22"/>
        </w:rPr>
        <w:t xml:space="preserve">představená </w:t>
      </w:r>
      <w:r w:rsidR="008A3C2B" w:rsidRPr="00C85191">
        <w:rPr>
          <w:rFonts w:ascii="Arial" w:hAnsi="Arial" w:cs="Arial"/>
          <w:sz w:val="22"/>
          <w:szCs w:val="22"/>
        </w:rPr>
        <w:t>vzít zpět bez souhlasu služebního orgánu.</w:t>
      </w:r>
    </w:p>
    <w:p w14:paraId="4DD5D731" w14:textId="7EAA799D" w:rsidR="00973227" w:rsidRPr="00C85191" w:rsidRDefault="00973227" w:rsidP="00EB7F43">
      <w:pPr>
        <w:spacing w:before="120" w:after="120" w:line="288" w:lineRule="auto"/>
        <w:contextualSpacing/>
        <w:jc w:val="both"/>
        <w:rPr>
          <w:rFonts w:ascii="Arial" w:hAnsi="Arial" w:cs="Arial"/>
          <w:sz w:val="22"/>
          <w:szCs w:val="22"/>
        </w:rPr>
      </w:pPr>
      <w:bookmarkStart w:id="2" w:name="_Hlk187754607"/>
      <w:r w:rsidRPr="00C85191">
        <w:rPr>
          <w:rFonts w:ascii="Arial" w:hAnsi="Arial" w:cs="Arial"/>
          <w:sz w:val="22"/>
          <w:szCs w:val="22"/>
        </w:rPr>
        <w:t xml:space="preserve">Na základě výše uvedeného </w:t>
      </w:r>
      <w:r w:rsidR="00D10149" w:rsidRPr="00C85191">
        <w:rPr>
          <w:rFonts w:ascii="Arial" w:hAnsi="Arial" w:cs="Arial"/>
          <w:sz w:val="22"/>
          <w:szCs w:val="22"/>
        </w:rPr>
        <w:t xml:space="preserve">se </w:t>
      </w:r>
      <w:r w:rsidRPr="00C85191">
        <w:rPr>
          <w:rFonts w:ascii="Arial" w:hAnsi="Arial" w:cs="Arial"/>
          <w:sz w:val="22"/>
          <w:szCs w:val="22"/>
        </w:rPr>
        <w:t>služební orgán</w:t>
      </w:r>
      <w:r w:rsidR="00D10149" w:rsidRPr="00C85191">
        <w:rPr>
          <w:rFonts w:ascii="Arial" w:hAnsi="Arial" w:cs="Arial"/>
          <w:sz w:val="22"/>
          <w:szCs w:val="22"/>
        </w:rPr>
        <w:t xml:space="preserve"> a </w:t>
      </w:r>
      <w:r w:rsidR="002321B0" w:rsidRPr="00C85191">
        <w:rPr>
          <w:rFonts w:ascii="Arial" w:hAnsi="Arial" w:cs="Arial"/>
          <w:color w:val="FF0000"/>
          <w:sz w:val="22"/>
          <w:szCs w:val="22"/>
        </w:rPr>
        <w:t>představený</w:t>
      </w:r>
      <w:r w:rsidRPr="00C85191">
        <w:rPr>
          <w:rFonts w:ascii="Arial" w:hAnsi="Arial" w:cs="Arial"/>
          <w:color w:val="FF0000"/>
          <w:sz w:val="22"/>
          <w:szCs w:val="22"/>
        </w:rPr>
        <w:t>/</w:t>
      </w:r>
      <w:r w:rsidR="002321B0" w:rsidRPr="00C85191">
        <w:rPr>
          <w:rFonts w:ascii="Arial" w:hAnsi="Arial" w:cs="Arial"/>
          <w:color w:val="FF0000"/>
          <w:sz w:val="22"/>
          <w:szCs w:val="22"/>
        </w:rPr>
        <w:t xml:space="preserve">představená </w:t>
      </w:r>
      <w:r w:rsidR="00D10149" w:rsidRPr="00C85191">
        <w:rPr>
          <w:rFonts w:ascii="Arial" w:hAnsi="Arial" w:cs="Arial"/>
          <w:sz w:val="22"/>
          <w:szCs w:val="22"/>
        </w:rPr>
        <w:t xml:space="preserve">dohodli </w:t>
      </w:r>
      <w:bookmarkStart w:id="3" w:name="_Hlk187240652"/>
      <w:bookmarkEnd w:id="2"/>
      <w:r w:rsidR="00C250E3" w:rsidRPr="00C85191">
        <w:rPr>
          <w:rFonts w:ascii="Arial" w:hAnsi="Arial" w:cs="Arial"/>
          <w:sz w:val="22"/>
          <w:szCs w:val="22"/>
        </w:rPr>
        <w:t>na</w:t>
      </w:r>
      <w:r w:rsidR="00DB4562" w:rsidRPr="00C85191">
        <w:rPr>
          <w:rFonts w:ascii="Arial" w:hAnsi="Arial" w:cs="Arial"/>
          <w:sz w:val="22"/>
          <w:szCs w:val="22"/>
        </w:rPr>
        <w:t> </w:t>
      </w:r>
      <w:r w:rsidRPr="00C85191">
        <w:rPr>
          <w:rFonts w:ascii="Arial" w:hAnsi="Arial" w:cs="Arial"/>
          <w:sz w:val="22"/>
          <w:szCs w:val="22"/>
        </w:rPr>
        <w:t xml:space="preserve">skončení </w:t>
      </w:r>
      <w:r w:rsidRPr="00C85191">
        <w:rPr>
          <w:rFonts w:ascii="Arial" w:hAnsi="Arial" w:cs="Arial"/>
          <w:color w:val="FF0000"/>
          <w:sz w:val="22"/>
          <w:szCs w:val="22"/>
        </w:rPr>
        <w:t xml:space="preserve">jeho/jejího </w:t>
      </w:r>
      <w:r w:rsidR="002321B0" w:rsidRPr="00C85191">
        <w:rPr>
          <w:rFonts w:ascii="Arial" w:hAnsi="Arial" w:cs="Arial"/>
          <w:sz w:val="22"/>
          <w:szCs w:val="22"/>
        </w:rPr>
        <w:t>výkonu služby na služebním místě představeného</w:t>
      </w:r>
      <w:r w:rsidR="00D10149" w:rsidRPr="00C85191">
        <w:rPr>
          <w:rFonts w:ascii="Arial" w:hAnsi="Arial" w:cs="Arial"/>
          <w:sz w:val="22"/>
          <w:szCs w:val="22"/>
        </w:rPr>
        <w:t xml:space="preserve"> k výše uvedenému dni</w:t>
      </w:r>
      <w:bookmarkEnd w:id="3"/>
      <w:r w:rsidR="008A3C2B" w:rsidRPr="00C85191">
        <w:rPr>
          <w:rFonts w:ascii="Arial" w:hAnsi="Arial" w:cs="Arial"/>
          <w:sz w:val="22"/>
          <w:szCs w:val="22"/>
        </w:rPr>
        <w:t>, tj. ve sjednané kratší době</w:t>
      </w:r>
      <w:r w:rsidR="00EB3923" w:rsidRPr="00EB3923">
        <w:rPr>
          <w:rFonts w:ascii="Arial" w:hAnsi="Arial" w:cs="Arial"/>
          <w:sz w:val="22"/>
          <w:szCs w:val="22"/>
        </w:rPr>
        <w:t xml:space="preserve"> </w:t>
      </w:r>
      <w:r w:rsidR="00EB3923">
        <w:rPr>
          <w:rFonts w:ascii="Arial" w:hAnsi="Arial" w:cs="Arial"/>
          <w:sz w:val="22"/>
          <w:szCs w:val="22"/>
        </w:rPr>
        <w:t xml:space="preserve">než 2 </w:t>
      </w:r>
      <w:del w:id="4" w:author="Bláhová Pavla, Mgr." w:date="2025-05-19T10:53:00Z" w16du:dateUtc="2025-05-19T08:53:00Z">
        <w:r w:rsidR="00EB3923" w:rsidDel="000366E9">
          <w:rPr>
            <w:rFonts w:ascii="Arial" w:hAnsi="Arial" w:cs="Arial"/>
            <w:sz w:val="22"/>
            <w:szCs w:val="22"/>
          </w:rPr>
          <w:delText xml:space="preserve">kalendářní </w:delText>
        </w:r>
      </w:del>
      <w:r w:rsidR="00EB3923">
        <w:rPr>
          <w:rFonts w:ascii="Arial" w:hAnsi="Arial" w:cs="Arial"/>
          <w:sz w:val="22"/>
          <w:szCs w:val="22"/>
        </w:rPr>
        <w:t>měsíce</w:t>
      </w:r>
      <w:r w:rsidR="00EB3923" w:rsidRPr="00EB3923">
        <w:rPr>
          <w:rFonts w:ascii="Arial" w:hAnsi="Arial" w:cs="Arial"/>
          <w:sz w:val="22"/>
          <w:szCs w:val="22"/>
        </w:rPr>
        <w:t xml:space="preserve"> </w:t>
      </w:r>
      <w:r w:rsidR="00EB3923" w:rsidRPr="00E96DC7">
        <w:rPr>
          <w:rFonts w:ascii="Arial" w:hAnsi="Arial" w:cs="Arial"/>
          <w:sz w:val="22"/>
          <w:szCs w:val="22"/>
        </w:rPr>
        <w:t>následující po dni doručení žádosti</w:t>
      </w:r>
      <w:r w:rsidRPr="00C85191">
        <w:rPr>
          <w:rFonts w:ascii="Arial" w:hAnsi="Arial" w:cs="Arial"/>
          <w:sz w:val="22"/>
          <w:szCs w:val="22"/>
        </w:rPr>
        <w:t xml:space="preserve">. </w:t>
      </w:r>
    </w:p>
    <w:p w14:paraId="1BE62EB9" w14:textId="77777777" w:rsidR="007272A2" w:rsidRPr="00C85191" w:rsidRDefault="007272A2" w:rsidP="00EB7F43">
      <w:pPr>
        <w:spacing w:before="120" w:after="120" w:line="288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667F93D1" w14:textId="6F2AA8BD" w:rsidR="00C250E3" w:rsidRPr="00C85191" w:rsidRDefault="00C250E3" w:rsidP="00C250E3">
      <w:pPr>
        <w:keepNext/>
        <w:spacing w:before="120" w:after="120" w:line="288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C85191">
        <w:rPr>
          <w:rFonts w:ascii="Arial" w:hAnsi="Arial" w:cs="Arial"/>
          <w:b/>
          <w:color w:val="FF0000"/>
          <w:sz w:val="22"/>
          <w:szCs w:val="22"/>
        </w:rPr>
        <w:lastRenderedPageBreak/>
        <w:t>VARIANTA I. – dohoda se uzavírá v listinné podobě</w:t>
      </w:r>
    </w:p>
    <w:p w14:paraId="364C397B" w14:textId="742C672F" w:rsidR="006E3C8E" w:rsidRPr="00C85191" w:rsidRDefault="006E3C8E" w:rsidP="00EB7F43">
      <w:pPr>
        <w:keepNext/>
        <w:keepLines/>
        <w:spacing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C85191">
        <w:rPr>
          <w:rFonts w:ascii="Arial" w:hAnsi="Arial" w:cs="Arial"/>
          <w:b/>
          <w:sz w:val="22"/>
          <w:szCs w:val="22"/>
        </w:rPr>
        <w:t>II.</w:t>
      </w:r>
      <w:r w:rsidR="00F84C42" w:rsidRPr="00C85191">
        <w:rPr>
          <w:rFonts w:ascii="Arial" w:hAnsi="Arial" w:cs="Arial"/>
          <w:b/>
          <w:sz w:val="22"/>
          <w:szCs w:val="22"/>
        </w:rPr>
        <w:br/>
      </w:r>
      <w:bookmarkStart w:id="5" w:name="_Hlk185009479"/>
      <w:r w:rsidRPr="00C85191">
        <w:rPr>
          <w:rFonts w:ascii="Arial" w:hAnsi="Arial" w:cs="Arial"/>
          <w:b/>
          <w:sz w:val="22"/>
          <w:szCs w:val="22"/>
        </w:rPr>
        <w:t>Závěrečná ujednání</w:t>
      </w:r>
    </w:p>
    <w:p w14:paraId="2545FB20" w14:textId="46E013B4" w:rsidR="006E3C8E" w:rsidRPr="00C85191" w:rsidRDefault="006E3C8E" w:rsidP="00F84C42">
      <w:pPr>
        <w:numPr>
          <w:ilvl w:val="0"/>
          <w:numId w:val="2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C85191">
        <w:rPr>
          <w:rFonts w:ascii="Arial" w:hAnsi="Arial" w:cs="Arial"/>
          <w:sz w:val="22"/>
          <w:szCs w:val="22"/>
        </w:rPr>
        <w:t xml:space="preserve">Tato dohoda je vyhotovena ve dvou stejnopisech, přičemž jeden obdrží </w:t>
      </w:r>
      <w:r w:rsidR="002321B0" w:rsidRPr="00C85191">
        <w:rPr>
          <w:rFonts w:ascii="Arial" w:hAnsi="Arial" w:cs="Arial"/>
          <w:color w:val="FF0000"/>
          <w:sz w:val="22"/>
          <w:szCs w:val="22"/>
        </w:rPr>
        <w:t>představený</w:t>
      </w:r>
      <w:r w:rsidRPr="00C85191">
        <w:rPr>
          <w:rFonts w:ascii="Arial" w:hAnsi="Arial" w:cs="Arial"/>
          <w:color w:val="FF0000"/>
          <w:sz w:val="22"/>
          <w:szCs w:val="22"/>
        </w:rPr>
        <w:t>/</w:t>
      </w:r>
      <w:r w:rsidR="002321B0" w:rsidRPr="00C85191">
        <w:rPr>
          <w:rFonts w:ascii="Arial" w:hAnsi="Arial" w:cs="Arial"/>
          <w:color w:val="FF0000"/>
          <w:sz w:val="22"/>
          <w:szCs w:val="22"/>
        </w:rPr>
        <w:t xml:space="preserve">představená </w:t>
      </w:r>
      <w:r w:rsidRPr="00C85191">
        <w:rPr>
          <w:rFonts w:ascii="Arial" w:hAnsi="Arial" w:cs="Arial"/>
          <w:sz w:val="22"/>
          <w:szCs w:val="22"/>
        </w:rPr>
        <w:t>a jeden služební orgán.</w:t>
      </w:r>
    </w:p>
    <w:p w14:paraId="6D2791D8" w14:textId="1D60C984" w:rsidR="0049152E" w:rsidRPr="00C85191" w:rsidRDefault="006E3C8E" w:rsidP="00095A72">
      <w:pPr>
        <w:numPr>
          <w:ilvl w:val="0"/>
          <w:numId w:val="2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C85191">
        <w:rPr>
          <w:rFonts w:ascii="Arial" w:hAnsi="Arial" w:cs="Arial"/>
          <w:sz w:val="22"/>
          <w:szCs w:val="22"/>
        </w:rPr>
        <w:t xml:space="preserve">Tato dohoda </w:t>
      </w:r>
      <w:r w:rsidR="00BA5614" w:rsidRPr="00C85191">
        <w:rPr>
          <w:rFonts w:ascii="Arial" w:hAnsi="Arial" w:cs="Arial"/>
          <w:sz w:val="22"/>
          <w:szCs w:val="22"/>
        </w:rPr>
        <w:t>je uzavřena</w:t>
      </w:r>
      <w:r w:rsidRPr="00C85191">
        <w:rPr>
          <w:rFonts w:ascii="Arial" w:hAnsi="Arial" w:cs="Arial"/>
          <w:sz w:val="22"/>
          <w:szCs w:val="22"/>
        </w:rPr>
        <w:t xml:space="preserve"> dnem podpisu oběma smluvními stranami</w:t>
      </w:r>
      <w:r w:rsidR="00F2626E" w:rsidRPr="00C85191">
        <w:rPr>
          <w:rFonts w:ascii="Arial" w:hAnsi="Arial" w:cs="Arial"/>
          <w:sz w:val="22"/>
          <w:szCs w:val="22"/>
        </w:rPr>
        <w:t xml:space="preserve"> nebo</w:t>
      </w:r>
      <w:r w:rsidR="009538C1" w:rsidRPr="00C85191">
        <w:rPr>
          <w:rFonts w:ascii="Arial" w:hAnsi="Arial" w:cs="Arial"/>
          <w:sz w:val="22"/>
          <w:szCs w:val="22"/>
        </w:rPr>
        <w:t xml:space="preserve"> dnem, kdy</w:t>
      </w:r>
      <w:r w:rsidR="00DB4562" w:rsidRPr="00C85191">
        <w:rPr>
          <w:rFonts w:ascii="Arial" w:hAnsi="Arial" w:cs="Arial"/>
          <w:sz w:val="22"/>
          <w:szCs w:val="22"/>
        </w:rPr>
        <w:t> </w:t>
      </w:r>
      <w:r w:rsidR="009538C1" w:rsidRPr="00C85191">
        <w:rPr>
          <w:rFonts w:ascii="Arial" w:hAnsi="Arial" w:cs="Arial"/>
          <w:sz w:val="22"/>
          <w:szCs w:val="22"/>
        </w:rPr>
        <w:t>návrh dohody opatřený podpisy smluvních stran dojde navrhovateli dohody.</w:t>
      </w:r>
    </w:p>
    <w:p w14:paraId="6A89DA33" w14:textId="77777777" w:rsidR="00095A72" w:rsidRPr="00C85191" w:rsidRDefault="00095A72" w:rsidP="00095A72">
      <w:pPr>
        <w:spacing w:before="120" w:after="120" w:line="288" w:lineRule="auto"/>
        <w:ind w:left="284"/>
        <w:jc w:val="both"/>
        <w:rPr>
          <w:rFonts w:ascii="Arial" w:hAnsi="Arial" w:cs="Arial"/>
          <w:sz w:val="22"/>
          <w:szCs w:val="22"/>
        </w:rPr>
      </w:pPr>
    </w:p>
    <w:bookmarkEnd w:id="5"/>
    <w:p w14:paraId="21676D86" w14:textId="101A6525" w:rsidR="00F2626E" w:rsidRPr="00C85191" w:rsidRDefault="00F2626E" w:rsidP="00095A72">
      <w:pPr>
        <w:keepNext/>
        <w:spacing w:before="120" w:line="288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C85191">
        <w:rPr>
          <w:rFonts w:ascii="Arial" w:hAnsi="Arial" w:cs="Arial"/>
          <w:b/>
          <w:color w:val="FF0000"/>
          <w:sz w:val="22"/>
          <w:szCs w:val="22"/>
        </w:rPr>
        <w:t>VARIANTA II. – dohoda se uzavírá v elektronické podobě podle § 183b zákona o státní službě</w:t>
      </w:r>
    </w:p>
    <w:p w14:paraId="40471FF0" w14:textId="0B9BF27A" w:rsidR="00F2626E" w:rsidRPr="00C85191" w:rsidRDefault="00F2626E" w:rsidP="00095A72">
      <w:pPr>
        <w:spacing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C85191">
        <w:rPr>
          <w:rFonts w:ascii="Arial" w:hAnsi="Arial" w:cs="Arial"/>
          <w:b/>
          <w:sz w:val="22"/>
          <w:szCs w:val="22"/>
        </w:rPr>
        <w:t>II.</w:t>
      </w:r>
      <w:r w:rsidR="00F84C42" w:rsidRPr="00C85191">
        <w:rPr>
          <w:rFonts w:ascii="Arial" w:hAnsi="Arial" w:cs="Arial"/>
          <w:b/>
          <w:sz w:val="22"/>
          <w:szCs w:val="22"/>
        </w:rPr>
        <w:br/>
      </w:r>
      <w:r w:rsidRPr="00C85191">
        <w:rPr>
          <w:rFonts w:ascii="Arial" w:hAnsi="Arial" w:cs="Arial"/>
          <w:b/>
          <w:sz w:val="22"/>
          <w:szCs w:val="22"/>
        </w:rPr>
        <w:t>Závěrečná ujednání</w:t>
      </w:r>
    </w:p>
    <w:p w14:paraId="75A84E25" w14:textId="12A6C02A" w:rsidR="00F93FC3" w:rsidRPr="00C85191" w:rsidRDefault="00886B2B" w:rsidP="00F84C42">
      <w:pPr>
        <w:spacing w:before="120"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85191">
        <w:rPr>
          <w:rFonts w:ascii="Arial" w:hAnsi="Arial" w:cs="Arial"/>
          <w:sz w:val="22"/>
          <w:szCs w:val="22"/>
        </w:rPr>
        <w:t>1.</w:t>
      </w:r>
      <w:r w:rsidR="00F84C42" w:rsidRPr="00C85191">
        <w:rPr>
          <w:rFonts w:ascii="Arial" w:hAnsi="Arial" w:cs="Arial"/>
          <w:sz w:val="22"/>
          <w:szCs w:val="22"/>
        </w:rPr>
        <w:tab/>
      </w:r>
      <w:r w:rsidRPr="00C85191">
        <w:rPr>
          <w:rFonts w:ascii="Arial" w:hAnsi="Arial" w:cs="Arial"/>
          <w:sz w:val="22"/>
          <w:szCs w:val="22"/>
        </w:rPr>
        <w:t>Tato dohoda je vyhotovena v elektronické podobě</w:t>
      </w:r>
      <w:r w:rsidR="00D73AD3" w:rsidRPr="00C85191">
        <w:rPr>
          <w:rFonts w:ascii="Arial" w:hAnsi="Arial" w:cs="Arial"/>
          <w:sz w:val="22"/>
          <w:szCs w:val="22"/>
        </w:rPr>
        <w:t>.</w:t>
      </w:r>
    </w:p>
    <w:p w14:paraId="25C39BB4" w14:textId="12F18592" w:rsidR="00D73AD3" w:rsidRPr="00C85191" w:rsidRDefault="00F93FC3" w:rsidP="00F84C42">
      <w:pPr>
        <w:spacing w:before="120"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85191">
        <w:rPr>
          <w:rFonts w:ascii="Arial" w:hAnsi="Arial" w:cs="Arial"/>
          <w:sz w:val="22"/>
          <w:szCs w:val="22"/>
        </w:rPr>
        <w:t>2.</w:t>
      </w:r>
      <w:r w:rsidR="00F84C42" w:rsidRPr="00C85191">
        <w:rPr>
          <w:rFonts w:ascii="Arial" w:hAnsi="Arial" w:cs="Arial"/>
          <w:sz w:val="22"/>
          <w:szCs w:val="22"/>
        </w:rPr>
        <w:tab/>
      </w:r>
      <w:r w:rsidR="00D73AD3" w:rsidRPr="00C85191">
        <w:rPr>
          <w:rFonts w:ascii="Arial" w:hAnsi="Arial" w:cs="Arial"/>
          <w:sz w:val="22"/>
          <w:szCs w:val="22"/>
        </w:rPr>
        <w:t xml:space="preserve">Tato dohoda je uzavřena </w:t>
      </w:r>
      <w:r w:rsidR="005E6959" w:rsidRPr="00C85191">
        <w:rPr>
          <w:rFonts w:ascii="Arial" w:hAnsi="Arial" w:cs="Arial"/>
          <w:sz w:val="22"/>
          <w:szCs w:val="22"/>
        </w:rPr>
        <w:t>okamžikem</w:t>
      </w:r>
      <w:r w:rsidR="00D73AD3" w:rsidRPr="00C85191">
        <w:rPr>
          <w:rFonts w:ascii="Arial" w:hAnsi="Arial" w:cs="Arial"/>
          <w:sz w:val="22"/>
          <w:szCs w:val="22"/>
        </w:rPr>
        <w:t xml:space="preserve">, </w:t>
      </w:r>
      <w:r w:rsidRPr="00C85191">
        <w:rPr>
          <w:rFonts w:ascii="Arial" w:hAnsi="Arial" w:cs="Arial"/>
          <w:sz w:val="22"/>
          <w:szCs w:val="22"/>
        </w:rPr>
        <w:t>kdy ten, komu je návrh dohody určen, potvrdí navrhovateli, že s jeho návrhem dohody souhlasí.</w:t>
      </w:r>
    </w:p>
    <w:p w14:paraId="671E4749" w14:textId="3926B0F5" w:rsidR="006E3C8E" w:rsidRPr="00C85191" w:rsidRDefault="006E3C8E" w:rsidP="00F84C42">
      <w:pPr>
        <w:spacing w:before="1200" w:line="288" w:lineRule="auto"/>
        <w:jc w:val="both"/>
        <w:rPr>
          <w:rFonts w:ascii="Arial" w:hAnsi="Arial" w:cs="Arial"/>
          <w:sz w:val="22"/>
          <w:szCs w:val="22"/>
        </w:rPr>
      </w:pPr>
      <w:r w:rsidRPr="00C85191">
        <w:rPr>
          <w:rFonts w:ascii="Arial" w:hAnsi="Arial" w:cs="Arial"/>
          <w:sz w:val="22"/>
          <w:szCs w:val="22"/>
        </w:rPr>
        <w:t>V </w:t>
      </w:r>
      <w:r w:rsidR="000223FF" w:rsidRPr="00C85191">
        <w:rPr>
          <w:rFonts w:ascii="Arial" w:hAnsi="Arial" w:cs="Arial"/>
          <w:color w:val="FF0000"/>
          <w:sz w:val="22"/>
          <w:szCs w:val="22"/>
        </w:rPr>
        <w:t>XXXX</w:t>
      </w:r>
      <w:r w:rsidRPr="00C85191">
        <w:rPr>
          <w:rFonts w:ascii="Arial" w:hAnsi="Arial" w:cs="Arial"/>
          <w:color w:val="FF0000"/>
          <w:sz w:val="22"/>
          <w:szCs w:val="22"/>
        </w:rPr>
        <w:t xml:space="preserve">XXXX </w:t>
      </w:r>
      <w:r w:rsidRPr="00C85191">
        <w:rPr>
          <w:rFonts w:ascii="Arial" w:hAnsi="Arial" w:cs="Arial"/>
          <w:sz w:val="22"/>
          <w:szCs w:val="22"/>
        </w:rPr>
        <w:t xml:space="preserve">dne </w:t>
      </w:r>
      <w:r w:rsidRPr="00C85191">
        <w:rPr>
          <w:rFonts w:ascii="Arial" w:hAnsi="Arial" w:cs="Arial"/>
          <w:color w:val="FF0000"/>
          <w:sz w:val="22"/>
          <w:szCs w:val="22"/>
        </w:rPr>
        <w:t>X</w:t>
      </w:r>
      <w:r w:rsidR="000223FF" w:rsidRPr="00C85191">
        <w:rPr>
          <w:rFonts w:ascii="Arial" w:hAnsi="Arial" w:cs="Arial"/>
          <w:color w:val="FF0000"/>
          <w:sz w:val="22"/>
          <w:szCs w:val="22"/>
        </w:rPr>
        <w:t>.</w:t>
      </w:r>
      <w:r w:rsidR="003F5017" w:rsidRPr="00C85191">
        <w:rPr>
          <w:rFonts w:ascii="Arial" w:hAnsi="Arial" w:cs="Arial"/>
          <w:color w:val="FF0000"/>
          <w:sz w:val="22"/>
          <w:szCs w:val="22"/>
        </w:rPr>
        <w:t xml:space="preserve"> měsíc </w:t>
      </w:r>
      <w:r w:rsidR="003F5017" w:rsidRPr="00C85191">
        <w:rPr>
          <w:rFonts w:ascii="Arial" w:hAnsi="Arial" w:cs="Arial"/>
          <w:sz w:val="22"/>
          <w:szCs w:val="22"/>
        </w:rPr>
        <w:t>20</w:t>
      </w:r>
      <w:r w:rsidRPr="00C85191">
        <w:rPr>
          <w:rFonts w:ascii="Arial" w:hAnsi="Arial" w:cs="Arial"/>
          <w:color w:val="FF0000"/>
          <w:sz w:val="22"/>
          <w:szCs w:val="22"/>
        </w:rPr>
        <w:t xml:space="preserve">XX      </w:t>
      </w:r>
    </w:p>
    <w:p w14:paraId="748D01CE" w14:textId="022D2E1F" w:rsidR="000223FF" w:rsidRPr="00C85191" w:rsidRDefault="006E3C8E" w:rsidP="00EB7F43">
      <w:pPr>
        <w:tabs>
          <w:tab w:val="left" w:pos="5475"/>
          <w:tab w:val="left" w:pos="5812"/>
        </w:tabs>
        <w:spacing w:before="1200" w:line="288" w:lineRule="auto"/>
        <w:ind w:left="5670" w:hanging="5670"/>
        <w:jc w:val="center"/>
        <w:rPr>
          <w:rFonts w:ascii="Arial" w:hAnsi="Arial" w:cs="Arial"/>
          <w:color w:val="FF0000"/>
          <w:sz w:val="22"/>
          <w:szCs w:val="22"/>
        </w:rPr>
      </w:pPr>
      <w:r w:rsidRPr="00C85191">
        <w:rPr>
          <w:rFonts w:ascii="Arial" w:hAnsi="Arial" w:cs="Arial"/>
          <w:color w:val="FF0000"/>
          <w:sz w:val="22"/>
          <w:szCs w:val="22"/>
        </w:rPr>
        <w:t>Služební orgán</w:t>
      </w:r>
      <w:r w:rsidRPr="00C85191">
        <w:rPr>
          <w:rFonts w:ascii="Arial" w:hAnsi="Arial" w:cs="Arial"/>
          <w:sz w:val="22"/>
          <w:szCs w:val="22"/>
        </w:rPr>
        <w:tab/>
      </w:r>
      <w:r w:rsidR="00B83903" w:rsidRPr="00C85191">
        <w:rPr>
          <w:rFonts w:ascii="Arial" w:hAnsi="Arial" w:cs="Arial"/>
          <w:sz w:val="22"/>
          <w:szCs w:val="22"/>
        </w:rPr>
        <w:tab/>
      </w:r>
      <w:r w:rsidR="005B3542" w:rsidRPr="00C85191">
        <w:rPr>
          <w:rFonts w:ascii="Arial" w:hAnsi="Arial" w:cs="Arial"/>
          <w:color w:val="FF0000"/>
          <w:sz w:val="22"/>
          <w:szCs w:val="22"/>
        </w:rPr>
        <w:t>Představený</w:t>
      </w:r>
    </w:p>
    <w:p w14:paraId="77B571C5" w14:textId="1A4F0A78" w:rsidR="00A26389" w:rsidRPr="00C85191" w:rsidRDefault="00B83903" w:rsidP="00EB7F43">
      <w:pPr>
        <w:spacing w:line="288" w:lineRule="auto"/>
        <w:ind w:left="5670" w:hanging="5670"/>
        <w:jc w:val="center"/>
        <w:rPr>
          <w:rFonts w:ascii="Arial" w:hAnsi="Arial" w:cs="Arial"/>
          <w:color w:val="FF0000"/>
          <w:sz w:val="22"/>
          <w:szCs w:val="22"/>
        </w:rPr>
      </w:pPr>
      <w:r w:rsidRPr="00C85191">
        <w:rPr>
          <w:rFonts w:ascii="Arial" w:hAnsi="Arial" w:cs="Arial"/>
          <w:color w:val="FF0000"/>
          <w:sz w:val="22"/>
          <w:szCs w:val="22"/>
        </w:rPr>
        <w:tab/>
      </w:r>
      <w:r w:rsidR="005B3542" w:rsidRPr="00C85191">
        <w:rPr>
          <w:rFonts w:ascii="Arial" w:hAnsi="Arial" w:cs="Arial"/>
          <w:color w:val="FF0000"/>
          <w:sz w:val="22"/>
          <w:szCs w:val="22"/>
        </w:rPr>
        <w:t>Představená</w:t>
      </w:r>
    </w:p>
    <w:p w14:paraId="29A70CA9" w14:textId="77777777" w:rsidR="00A26389" w:rsidRPr="00C85191" w:rsidRDefault="00A26389">
      <w:pPr>
        <w:rPr>
          <w:rFonts w:ascii="Arial" w:hAnsi="Arial" w:cs="Arial"/>
          <w:color w:val="FF0000"/>
          <w:sz w:val="22"/>
          <w:szCs w:val="22"/>
        </w:rPr>
      </w:pPr>
      <w:r w:rsidRPr="00C85191">
        <w:rPr>
          <w:rFonts w:ascii="Arial" w:hAnsi="Arial" w:cs="Arial"/>
          <w:color w:val="FF0000"/>
          <w:sz w:val="22"/>
          <w:szCs w:val="22"/>
        </w:rPr>
        <w:br w:type="page"/>
      </w:r>
    </w:p>
    <w:p w14:paraId="148625C0" w14:textId="77777777" w:rsidR="00A26389" w:rsidRPr="00C85191" w:rsidRDefault="00A26389" w:rsidP="00A26389">
      <w:pPr>
        <w:pStyle w:val="Nadpis1"/>
        <w:spacing w:before="120" w:after="120" w:line="288" w:lineRule="auto"/>
        <w:jc w:val="center"/>
        <w:rPr>
          <w:color w:val="FF0000"/>
          <w:sz w:val="22"/>
          <w:szCs w:val="22"/>
        </w:rPr>
      </w:pPr>
      <w:r w:rsidRPr="00C85191">
        <w:rPr>
          <w:color w:val="FF0000"/>
          <w:sz w:val="22"/>
          <w:szCs w:val="22"/>
        </w:rPr>
        <w:lastRenderedPageBreak/>
        <w:t xml:space="preserve">VZOR </w:t>
      </w:r>
    </w:p>
    <w:p w14:paraId="6C292C96" w14:textId="07E89990" w:rsidR="00A26389" w:rsidRPr="00C85191" w:rsidRDefault="00A26389" w:rsidP="00A26389">
      <w:pPr>
        <w:pStyle w:val="Nadpis1"/>
        <w:spacing w:before="120" w:after="120" w:line="288" w:lineRule="auto"/>
        <w:jc w:val="center"/>
        <w:rPr>
          <w:color w:val="FF0000"/>
          <w:sz w:val="22"/>
          <w:szCs w:val="22"/>
        </w:rPr>
      </w:pPr>
      <w:r w:rsidRPr="00C85191">
        <w:rPr>
          <w:color w:val="FF0000"/>
          <w:sz w:val="22"/>
          <w:szCs w:val="22"/>
        </w:rPr>
        <w:t>Dohod</w:t>
      </w:r>
      <w:r w:rsidR="002321B0" w:rsidRPr="00C85191">
        <w:rPr>
          <w:color w:val="FF0000"/>
          <w:sz w:val="22"/>
          <w:szCs w:val="22"/>
        </w:rPr>
        <w:t>a</w:t>
      </w:r>
      <w:r w:rsidRPr="00C85191">
        <w:rPr>
          <w:color w:val="FF0000"/>
          <w:sz w:val="22"/>
          <w:szCs w:val="22"/>
        </w:rPr>
        <w:t xml:space="preserve"> </w:t>
      </w:r>
      <w:r w:rsidR="002321B0" w:rsidRPr="00C85191">
        <w:rPr>
          <w:color w:val="FF0000"/>
          <w:sz w:val="22"/>
          <w:szCs w:val="22"/>
        </w:rPr>
        <w:t>o skončení výkonu služby na služebním místě představeného podle § 60a odst. 1 zákona o státní službě</w:t>
      </w:r>
      <w:r w:rsidR="002321B0" w:rsidRPr="00C85191" w:rsidDel="002321B0">
        <w:rPr>
          <w:color w:val="FF0000"/>
          <w:sz w:val="22"/>
          <w:szCs w:val="22"/>
        </w:rPr>
        <w:t xml:space="preserve"> </w:t>
      </w:r>
      <w:r w:rsidRPr="00C85191">
        <w:rPr>
          <w:color w:val="FF0000"/>
          <w:sz w:val="22"/>
          <w:szCs w:val="22"/>
        </w:rPr>
        <w:t>(sjednání doby delší než 2 měsíce)</w:t>
      </w:r>
    </w:p>
    <w:p w14:paraId="7963019A" w14:textId="02A06CE2" w:rsidR="00A26389" w:rsidRPr="00C85191" w:rsidRDefault="00A26389" w:rsidP="00A26389">
      <w:pPr>
        <w:pStyle w:val="Nadpis1"/>
        <w:spacing w:before="120" w:after="120" w:line="288" w:lineRule="auto"/>
        <w:jc w:val="center"/>
        <w:rPr>
          <w:color w:val="FF0000"/>
          <w:sz w:val="22"/>
          <w:szCs w:val="22"/>
        </w:rPr>
      </w:pPr>
    </w:p>
    <w:p w14:paraId="66415C64" w14:textId="77777777" w:rsidR="00A26389" w:rsidRPr="00C85191" w:rsidRDefault="00A26389" w:rsidP="00A26389">
      <w:pPr>
        <w:spacing w:before="600" w:after="120" w:line="288" w:lineRule="auto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C85191">
        <w:rPr>
          <w:rFonts w:ascii="Arial" w:hAnsi="Arial" w:cs="Arial"/>
          <w:b/>
          <w:color w:val="FF0000"/>
          <w:sz w:val="22"/>
          <w:szCs w:val="22"/>
        </w:rPr>
        <w:t>Označení služebního orgánu</w:t>
      </w:r>
      <w:r w:rsidRPr="00C85191">
        <w:rPr>
          <w:rStyle w:val="Znakapoznpodarou"/>
          <w:rFonts w:ascii="Arial" w:hAnsi="Arial" w:cs="Arial"/>
          <w:bCs/>
          <w:color w:val="FF0000"/>
          <w:sz w:val="22"/>
          <w:szCs w:val="22"/>
        </w:rPr>
        <w:footnoteReference w:id="2"/>
      </w:r>
    </w:p>
    <w:p w14:paraId="74825472" w14:textId="77777777" w:rsidR="00A26389" w:rsidRPr="00C85191" w:rsidRDefault="00A26389" w:rsidP="00A26389">
      <w:pPr>
        <w:spacing w:before="120" w:after="120" w:line="288" w:lineRule="auto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C85191">
        <w:rPr>
          <w:rFonts w:ascii="Arial" w:hAnsi="Arial" w:cs="Arial"/>
          <w:bCs/>
          <w:color w:val="FF0000"/>
          <w:sz w:val="22"/>
          <w:szCs w:val="22"/>
        </w:rPr>
        <w:t>Služební úřad, adresa služebního úřadu</w:t>
      </w:r>
    </w:p>
    <w:p w14:paraId="46EE9DBD" w14:textId="77777777" w:rsidR="00A26389" w:rsidRPr="00C85191" w:rsidRDefault="00A26389" w:rsidP="00A26389">
      <w:p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C85191">
        <w:rPr>
          <w:rFonts w:ascii="Arial" w:hAnsi="Arial" w:cs="Arial"/>
          <w:sz w:val="22"/>
          <w:szCs w:val="22"/>
        </w:rPr>
        <w:t>(dále jen „služební orgán“)</w:t>
      </w:r>
    </w:p>
    <w:p w14:paraId="4B262D1B" w14:textId="77777777" w:rsidR="00A26389" w:rsidRPr="00C85191" w:rsidRDefault="00A26389" w:rsidP="00A26389">
      <w:pPr>
        <w:spacing w:before="600" w:after="600" w:line="288" w:lineRule="auto"/>
        <w:jc w:val="both"/>
        <w:rPr>
          <w:rFonts w:ascii="Arial" w:hAnsi="Arial" w:cs="Arial"/>
          <w:sz w:val="22"/>
          <w:szCs w:val="22"/>
        </w:rPr>
      </w:pPr>
      <w:r w:rsidRPr="00C85191">
        <w:rPr>
          <w:rFonts w:ascii="Arial" w:hAnsi="Arial" w:cs="Arial"/>
          <w:sz w:val="22"/>
          <w:szCs w:val="22"/>
        </w:rPr>
        <w:t>a</w:t>
      </w:r>
    </w:p>
    <w:p w14:paraId="129D4FA9" w14:textId="1C8E6A8D" w:rsidR="00A26389" w:rsidRPr="00C85191" w:rsidRDefault="00A26389" w:rsidP="00A26389">
      <w:pPr>
        <w:spacing w:before="120" w:after="120" w:line="288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C85191">
        <w:rPr>
          <w:rFonts w:ascii="Arial" w:hAnsi="Arial" w:cs="Arial"/>
          <w:b/>
          <w:color w:val="FF0000"/>
          <w:sz w:val="22"/>
          <w:szCs w:val="22"/>
        </w:rPr>
        <w:t xml:space="preserve">Titul, jméno a příjmení </w:t>
      </w:r>
      <w:r w:rsidR="00DB4562" w:rsidRPr="00C85191">
        <w:rPr>
          <w:rFonts w:ascii="Arial" w:hAnsi="Arial" w:cs="Arial"/>
          <w:b/>
          <w:color w:val="FF0000"/>
          <w:sz w:val="22"/>
          <w:szCs w:val="22"/>
        </w:rPr>
        <w:t>představené/ho</w:t>
      </w:r>
    </w:p>
    <w:p w14:paraId="3805BA9F" w14:textId="77777777" w:rsidR="00A26389" w:rsidRPr="00C85191" w:rsidRDefault="00A26389" w:rsidP="00A26389">
      <w:p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C85191">
        <w:rPr>
          <w:rFonts w:ascii="Arial" w:hAnsi="Arial" w:cs="Arial"/>
          <w:sz w:val="22"/>
          <w:szCs w:val="22"/>
        </w:rPr>
        <w:t xml:space="preserve">ev. číslo </w:t>
      </w:r>
      <w:r w:rsidRPr="00C85191">
        <w:rPr>
          <w:rFonts w:ascii="Arial" w:hAnsi="Arial" w:cs="Arial"/>
          <w:color w:val="FF0000"/>
          <w:sz w:val="22"/>
          <w:szCs w:val="22"/>
        </w:rPr>
        <w:t>státního zaměstnance/státní zaměstnankyně: XXXXXXXX</w:t>
      </w:r>
    </w:p>
    <w:p w14:paraId="4A111844" w14:textId="1E9A6E4E" w:rsidR="00DB4562" w:rsidRPr="00C85191" w:rsidRDefault="00DB4562" w:rsidP="00DB4562">
      <w:p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C85191">
        <w:rPr>
          <w:rFonts w:ascii="Arial" w:hAnsi="Arial" w:cs="Arial"/>
          <w:color w:val="FF0000"/>
          <w:sz w:val="22"/>
          <w:szCs w:val="22"/>
        </w:rPr>
        <w:t>jmenované/ho</w:t>
      </w:r>
      <w:r w:rsidRPr="00C85191">
        <w:rPr>
          <w:rFonts w:ascii="Arial" w:hAnsi="Arial" w:cs="Arial"/>
          <w:sz w:val="22"/>
          <w:szCs w:val="22"/>
        </w:rPr>
        <w:t xml:space="preserve"> na služebním místě </w:t>
      </w:r>
      <w:r w:rsidR="00EB3923" w:rsidRPr="00C85191">
        <w:rPr>
          <w:rFonts w:ascii="Arial" w:hAnsi="Arial" w:cs="Arial"/>
          <w:color w:val="FF0000"/>
          <w:sz w:val="22"/>
          <w:szCs w:val="22"/>
        </w:rPr>
        <w:t>(</w:t>
      </w:r>
      <w:r w:rsidR="00EB3923" w:rsidRPr="00E96DC7">
        <w:rPr>
          <w:rFonts w:ascii="Arial" w:hAnsi="Arial" w:cs="Arial"/>
          <w:color w:val="FF0000"/>
          <w:sz w:val="22"/>
          <w:szCs w:val="22"/>
        </w:rPr>
        <w:t>označení služebního místa představeného</w:t>
      </w:r>
      <w:r w:rsidR="00EB3923" w:rsidRPr="00C85191">
        <w:rPr>
          <w:rFonts w:ascii="Arial" w:hAnsi="Arial" w:cs="Arial"/>
          <w:color w:val="FF0000"/>
          <w:sz w:val="22"/>
          <w:szCs w:val="22"/>
        </w:rPr>
        <w:t>)</w:t>
      </w:r>
      <w:r w:rsidRPr="00C85191">
        <w:rPr>
          <w:rFonts w:ascii="Arial" w:hAnsi="Arial" w:cs="Arial"/>
          <w:sz w:val="22"/>
          <w:szCs w:val="22"/>
        </w:rPr>
        <w:t>,</w:t>
      </w:r>
    </w:p>
    <w:p w14:paraId="0CDCBEB9" w14:textId="77777777" w:rsidR="00DB4562" w:rsidRPr="00C85191" w:rsidRDefault="00DB4562" w:rsidP="00DB4562">
      <w:p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C85191">
        <w:rPr>
          <w:rFonts w:ascii="Arial" w:hAnsi="Arial" w:cs="Arial"/>
          <w:sz w:val="22"/>
          <w:szCs w:val="22"/>
        </w:rPr>
        <w:t>(dále jen „</w:t>
      </w:r>
      <w:r w:rsidRPr="00C85191">
        <w:rPr>
          <w:rFonts w:ascii="Arial" w:hAnsi="Arial" w:cs="Arial"/>
          <w:color w:val="FF0000"/>
          <w:sz w:val="22"/>
          <w:szCs w:val="22"/>
        </w:rPr>
        <w:t>představený/představená</w:t>
      </w:r>
      <w:r w:rsidRPr="00C85191">
        <w:rPr>
          <w:rFonts w:ascii="Arial" w:hAnsi="Arial" w:cs="Arial"/>
          <w:sz w:val="22"/>
          <w:szCs w:val="22"/>
        </w:rPr>
        <w:t>“),</w:t>
      </w:r>
    </w:p>
    <w:p w14:paraId="0B8D86C4" w14:textId="77777777" w:rsidR="00DB4562" w:rsidRPr="00C85191" w:rsidRDefault="00DB4562" w:rsidP="00DB4562">
      <w:p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C85191">
        <w:rPr>
          <w:rFonts w:ascii="Arial" w:hAnsi="Arial" w:cs="Arial"/>
          <w:sz w:val="22"/>
          <w:szCs w:val="22"/>
        </w:rPr>
        <w:t xml:space="preserve">dále služební orgán a </w:t>
      </w:r>
      <w:r w:rsidRPr="00C85191">
        <w:rPr>
          <w:rFonts w:ascii="Arial" w:hAnsi="Arial" w:cs="Arial"/>
          <w:color w:val="FF0000"/>
          <w:sz w:val="22"/>
          <w:szCs w:val="22"/>
        </w:rPr>
        <w:t xml:space="preserve">představený/představená </w:t>
      </w:r>
      <w:r w:rsidRPr="00C85191">
        <w:rPr>
          <w:rFonts w:ascii="Arial" w:hAnsi="Arial" w:cs="Arial"/>
          <w:sz w:val="22"/>
          <w:szCs w:val="22"/>
        </w:rPr>
        <w:t>společně také jako „smluvní strany“</w:t>
      </w:r>
    </w:p>
    <w:p w14:paraId="4F77D296" w14:textId="7DB4CF75" w:rsidR="00DB4562" w:rsidRPr="00C85191" w:rsidRDefault="00DB4562" w:rsidP="00DB4562">
      <w:p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C85191">
        <w:rPr>
          <w:rFonts w:ascii="Arial" w:hAnsi="Arial" w:cs="Arial"/>
          <w:sz w:val="22"/>
          <w:szCs w:val="22"/>
        </w:rPr>
        <w:t xml:space="preserve">uzavírají dle § 60a odst. 2 zákona č. 234/2014 Sb., o státní službě, ve znění pozdějších předpisů (dále jen „zákon o státní službě“), a ve spojení s § 159 a násl. zákona č. 500/2004 Sb., správní řád, ve znění pozdějších předpisů, tuto </w:t>
      </w:r>
    </w:p>
    <w:p w14:paraId="42D6A5F9" w14:textId="77777777" w:rsidR="00DB4562" w:rsidRPr="00961D1B" w:rsidRDefault="00DB4562" w:rsidP="00DB4562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C85191">
        <w:rPr>
          <w:rFonts w:ascii="Arial" w:hAnsi="Arial" w:cs="Arial"/>
          <w:b/>
          <w:sz w:val="22"/>
          <w:szCs w:val="22"/>
        </w:rPr>
        <w:t xml:space="preserve">dohodu o skončení výkonu služby na služebním místě </w:t>
      </w:r>
      <w:r w:rsidRPr="00C85191">
        <w:rPr>
          <w:rFonts w:ascii="Arial" w:hAnsi="Arial" w:cs="Arial"/>
          <w:b/>
          <w:color w:val="FF0000"/>
          <w:sz w:val="22"/>
          <w:szCs w:val="22"/>
        </w:rPr>
        <w:t>představené/ho</w:t>
      </w:r>
      <w:r w:rsidRPr="00C85191">
        <w:rPr>
          <w:rFonts w:ascii="Arial" w:hAnsi="Arial" w:cs="Arial"/>
          <w:b/>
          <w:sz w:val="22"/>
          <w:szCs w:val="22"/>
        </w:rPr>
        <w:t xml:space="preserve"> dnem </w:t>
      </w:r>
      <w:r w:rsidRPr="00C85191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C85191">
        <w:rPr>
          <w:rFonts w:ascii="Arial" w:hAnsi="Arial" w:cs="Arial"/>
          <w:b/>
          <w:sz w:val="22"/>
          <w:szCs w:val="22"/>
        </w:rPr>
        <w:t>20</w:t>
      </w:r>
      <w:r w:rsidRPr="00C85191">
        <w:rPr>
          <w:rFonts w:ascii="Arial" w:hAnsi="Arial" w:cs="Arial"/>
          <w:b/>
          <w:color w:val="FF0000"/>
          <w:sz w:val="22"/>
          <w:szCs w:val="22"/>
        </w:rPr>
        <w:t>XX</w:t>
      </w:r>
    </w:p>
    <w:p w14:paraId="5F11E091" w14:textId="77777777" w:rsidR="00A26389" w:rsidRPr="00C85191" w:rsidRDefault="00A26389" w:rsidP="00A26389">
      <w:pPr>
        <w:spacing w:before="480" w:after="120"/>
        <w:jc w:val="center"/>
        <w:rPr>
          <w:rFonts w:ascii="Arial" w:hAnsi="Arial" w:cs="Arial"/>
          <w:sz w:val="22"/>
          <w:szCs w:val="22"/>
        </w:rPr>
      </w:pPr>
      <w:r w:rsidRPr="00C85191">
        <w:rPr>
          <w:rFonts w:ascii="Arial" w:hAnsi="Arial" w:cs="Arial"/>
          <w:b/>
          <w:sz w:val="22"/>
          <w:szCs w:val="22"/>
        </w:rPr>
        <w:t>I.</w:t>
      </w:r>
      <w:r w:rsidRPr="00C85191">
        <w:rPr>
          <w:rFonts w:ascii="Arial" w:hAnsi="Arial" w:cs="Arial"/>
          <w:b/>
          <w:sz w:val="22"/>
          <w:szCs w:val="22"/>
        </w:rPr>
        <w:br/>
        <w:t>Ujednání o skončení služebního poměru</w:t>
      </w:r>
    </w:p>
    <w:p w14:paraId="4BE10A65" w14:textId="4ACAF517" w:rsidR="00A26389" w:rsidRPr="00C85191" w:rsidRDefault="00DB4562" w:rsidP="00A26389">
      <w:pPr>
        <w:spacing w:before="120" w:after="120" w:line="288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85191">
        <w:rPr>
          <w:rFonts w:ascii="Arial" w:hAnsi="Arial" w:cs="Arial"/>
          <w:color w:val="FF0000"/>
          <w:sz w:val="22"/>
          <w:szCs w:val="22"/>
        </w:rPr>
        <w:t>Představený/Představená</w:t>
      </w:r>
      <w:r w:rsidR="00A26389" w:rsidRPr="00C85191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A26389" w:rsidRPr="00C85191">
        <w:rPr>
          <w:rFonts w:ascii="Arial" w:hAnsi="Arial" w:cs="Arial"/>
          <w:sz w:val="22"/>
          <w:szCs w:val="22"/>
        </w:rPr>
        <w:t xml:space="preserve">písemně </w:t>
      </w:r>
      <w:r w:rsidR="00A26389" w:rsidRPr="00C85191">
        <w:rPr>
          <w:rFonts w:ascii="Arial" w:hAnsi="Arial" w:cs="Arial"/>
          <w:color w:val="FF0000"/>
          <w:sz w:val="22"/>
          <w:szCs w:val="22"/>
        </w:rPr>
        <w:t>požádal/a</w:t>
      </w:r>
      <w:r w:rsidR="00A26389" w:rsidRPr="00C85191">
        <w:rPr>
          <w:rFonts w:ascii="Arial" w:hAnsi="Arial" w:cs="Arial"/>
          <w:sz w:val="22"/>
          <w:szCs w:val="22"/>
        </w:rPr>
        <w:t xml:space="preserve"> o skončení služebního poměru, a to ke dni</w:t>
      </w:r>
      <w:r w:rsidRPr="00C85191">
        <w:rPr>
          <w:rFonts w:ascii="Arial" w:hAnsi="Arial" w:cs="Arial"/>
          <w:sz w:val="22"/>
          <w:szCs w:val="22"/>
        </w:rPr>
        <w:t xml:space="preserve"> </w:t>
      </w:r>
      <w:r w:rsidR="00A26389" w:rsidRPr="00C85191">
        <w:rPr>
          <w:rFonts w:ascii="Arial" w:hAnsi="Arial" w:cs="Arial"/>
          <w:color w:val="FF0000"/>
          <w:sz w:val="22"/>
          <w:szCs w:val="22"/>
        </w:rPr>
        <w:t>X.</w:t>
      </w:r>
      <w:r w:rsidRPr="00C85191">
        <w:rPr>
          <w:rFonts w:ascii="Arial" w:hAnsi="Arial" w:cs="Arial"/>
          <w:color w:val="FF0000"/>
          <w:sz w:val="22"/>
          <w:szCs w:val="22"/>
        </w:rPr>
        <w:t> </w:t>
      </w:r>
      <w:r w:rsidR="00A26389" w:rsidRPr="00C85191">
        <w:rPr>
          <w:rFonts w:ascii="Arial" w:hAnsi="Arial" w:cs="Arial"/>
          <w:color w:val="FF0000"/>
          <w:sz w:val="22"/>
          <w:szCs w:val="22"/>
        </w:rPr>
        <w:t>měsíc</w:t>
      </w:r>
      <w:r w:rsidR="00EB3923">
        <w:rPr>
          <w:rFonts w:ascii="Arial" w:hAnsi="Arial" w:cs="Arial"/>
          <w:color w:val="FF0000"/>
          <w:sz w:val="22"/>
          <w:szCs w:val="22"/>
        </w:rPr>
        <w:t> </w:t>
      </w:r>
      <w:r w:rsidR="00A26389" w:rsidRPr="00C85191">
        <w:rPr>
          <w:rFonts w:ascii="Arial" w:hAnsi="Arial" w:cs="Arial"/>
          <w:sz w:val="22"/>
          <w:szCs w:val="22"/>
        </w:rPr>
        <w:t>20</w:t>
      </w:r>
      <w:r w:rsidR="00A26389" w:rsidRPr="00C85191">
        <w:rPr>
          <w:rFonts w:ascii="Arial" w:hAnsi="Arial" w:cs="Arial"/>
          <w:color w:val="FF0000"/>
          <w:sz w:val="22"/>
          <w:szCs w:val="22"/>
        </w:rPr>
        <w:t>XX</w:t>
      </w:r>
      <w:r w:rsidR="00A26389" w:rsidRPr="00C85191">
        <w:rPr>
          <w:rFonts w:ascii="Arial" w:hAnsi="Arial" w:cs="Arial"/>
          <w:sz w:val="22"/>
          <w:szCs w:val="22"/>
        </w:rPr>
        <w:t xml:space="preserve">. Žádost byla služebnímu orgánu doručena dne </w:t>
      </w:r>
      <w:r w:rsidR="00A26389" w:rsidRPr="00C85191">
        <w:rPr>
          <w:rFonts w:ascii="Arial" w:hAnsi="Arial" w:cs="Arial"/>
          <w:color w:val="FF0000"/>
          <w:sz w:val="22"/>
          <w:szCs w:val="22"/>
        </w:rPr>
        <w:t>X. měsíc</w:t>
      </w:r>
      <w:r w:rsidR="00A26389" w:rsidRPr="00C85191">
        <w:rPr>
          <w:rFonts w:ascii="Arial" w:hAnsi="Arial" w:cs="Arial"/>
          <w:sz w:val="22"/>
          <w:szCs w:val="22"/>
        </w:rPr>
        <w:t xml:space="preserve"> 20</w:t>
      </w:r>
      <w:r w:rsidR="00A26389" w:rsidRPr="00C85191">
        <w:rPr>
          <w:rFonts w:ascii="Arial" w:hAnsi="Arial" w:cs="Arial"/>
          <w:color w:val="FF0000"/>
          <w:sz w:val="22"/>
          <w:szCs w:val="22"/>
        </w:rPr>
        <w:t>XX</w:t>
      </w:r>
      <w:r w:rsidR="00A26389" w:rsidRPr="00C85191">
        <w:rPr>
          <w:rFonts w:ascii="Arial" w:hAnsi="Arial" w:cs="Arial"/>
          <w:sz w:val="22"/>
          <w:szCs w:val="22"/>
        </w:rPr>
        <w:t xml:space="preserve">. </w:t>
      </w:r>
    </w:p>
    <w:p w14:paraId="135897DD" w14:textId="3F566087" w:rsidR="00A26389" w:rsidRPr="00C85191" w:rsidRDefault="00A26389" w:rsidP="00A26389">
      <w:p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C85191">
        <w:rPr>
          <w:rFonts w:ascii="Arial" w:hAnsi="Arial" w:cs="Arial"/>
          <w:sz w:val="22"/>
          <w:szCs w:val="22"/>
        </w:rPr>
        <w:t xml:space="preserve">Podle § </w:t>
      </w:r>
      <w:r w:rsidR="00DB4562" w:rsidRPr="00C85191">
        <w:rPr>
          <w:rFonts w:ascii="Arial" w:hAnsi="Arial" w:cs="Arial"/>
          <w:sz w:val="22"/>
          <w:szCs w:val="22"/>
        </w:rPr>
        <w:t>60a</w:t>
      </w:r>
      <w:r w:rsidRPr="00C85191">
        <w:rPr>
          <w:rFonts w:ascii="Arial" w:hAnsi="Arial" w:cs="Arial"/>
          <w:sz w:val="22"/>
          <w:szCs w:val="22"/>
        </w:rPr>
        <w:t xml:space="preserve"> odst. 2 zákona o státní službě </w:t>
      </w:r>
      <w:r w:rsidR="005B3542" w:rsidRPr="00C85191">
        <w:rPr>
          <w:rFonts w:ascii="Arial" w:hAnsi="Arial" w:cs="Arial"/>
          <w:sz w:val="22"/>
          <w:szCs w:val="22"/>
        </w:rPr>
        <w:t xml:space="preserve">má-li podle písemné žádosti představeného výkon služby na služebním místě představeného skončit v době delší než 2 </w:t>
      </w:r>
      <w:del w:id="6" w:author="Bláhová Pavla, Mgr." w:date="2025-05-19T10:53:00Z" w16du:dateUtc="2025-05-19T08:53:00Z">
        <w:r w:rsidR="005B3542" w:rsidRPr="00C85191" w:rsidDel="000366E9">
          <w:rPr>
            <w:rFonts w:ascii="Arial" w:hAnsi="Arial" w:cs="Arial"/>
            <w:sz w:val="22"/>
            <w:szCs w:val="22"/>
          </w:rPr>
          <w:delText xml:space="preserve">kalendářní </w:delText>
        </w:r>
      </w:del>
      <w:r w:rsidR="005B3542" w:rsidRPr="00C85191">
        <w:rPr>
          <w:rFonts w:ascii="Arial" w:hAnsi="Arial" w:cs="Arial"/>
          <w:sz w:val="22"/>
          <w:szCs w:val="22"/>
        </w:rPr>
        <w:t>měsíce následující po dni doručení žádosti, může v této době výkon služby na služebním místě představeného skončit na</w:t>
      </w:r>
      <w:r w:rsidR="00EB3923">
        <w:rPr>
          <w:rFonts w:ascii="Arial" w:hAnsi="Arial" w:cs="Arial"/>
          <w:sz w:val="22"/>
          <w:szCs w:val="22"/>
        </w:rPr>
        <w:t> </w:t>
      </w:r>
      <w:r w:rsidR="005B3542" w:rsidRPr="00C85191">
        <w:rPr>
          <w:rFonts w:ascii="Arial" w:hAnsi="Arial" w:cs="Arial"/>
          <w:sz w:val="22"/>
          <w:szCs w:val="22"/>
        </w:rPr>
        <w:t>základě písemné dohody představeného a služebního orgánu.</w:t>
      </w:r>
      <w:r w:rsidRPr="00C85191">
        <w:rPr>
          <w:rFonts w:ascii="Arial" w:hAnsi="Arial" w:cs="Arial"/>
          <w:sz w:val="22"/>
          <w:szCs w:val="22"/>
        </w:rPr>
        <w:t xml:space="preserve"> </w:t>
      </w:r>
    </w:p>
    <w:p w14:paraId="48C6C496" w14:textId="537B4AE5" w:rsidR="00A26389" w:rsidRPr="00C85191" w:rsidRDefault="00EB3923" w:rsidP="00A26389">
      <w:pPr>
        <w:spacing w:before="120" w:after="120" w:line="288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96DC7">
        <w:rPr>
          <w:rFonts w:ascii="Arial" w:hAnsi="Arial" w:cs="Arial"/>
          <w:sz w:val="22"/>
          <w:szCs w:val="22"/>
        </w:rPr>
        <w:t xml:space="preserve">Na základě výše uvedeného se služební orgán a </w:t>
      </w:r>
      <w:r w:rsidRPr="00E96DC7">
        <w:rPr>
          <w:rFonts w:ascii="Arial" w:hAnsi="Arial" w:cs="Arial"/>
          <w:color w:val="FF0000"/>
          <w:sz w:val="22"/>
          <w:szCs w:val="22"/>
        </w:rPr>
        <w:t xml:space="preserve">představený/představená </w:t>
      </w:r>
      <w:r w:rsidRPr="00E96DC7">
        <w:rPr>
          <w:rFonts w:ascii="Arial" w:hAnsi="Arial" w:cs="Arial"/>
          <w:sz w:val="22"/>
          <w:szCs w:val="22"/>
        </w:rPr>
        <w:t xml:space="preserve">dohodli </w:t>
      </w:r>
      <w:r w:rsidR="005B3542" w:rsidRPr="00C85191">
        <w:rPr>
          <w:rFonts w:ascii="Arial" w:hAnsi="Arial" w:cs="Arial"/>
          <w:sz w:val="22"/>
          <w:szCs w:val="22"/>
        </w:rPr>
        <w:t xml:space="preserve">na skončení </w:t>
      </w:r>
      <w:r w:rsidR="005B3542" w:rsidRPr="00C85191">
        <w:rPr>
          <w:rFonts w:ascii="Arial" w:hAnsi="Arial" w:cs="Arial"/>
          <w:color w:val="FF0000"/>
          <w:sz w:val="22"/>
          <w:szCs w:val="22"/>
        </w:rPr>
        <w:t xml:space="preserve">jeho/jejího </w:t>
      </w:r>
      <w:r w:rsidR="005B3542" w:rsidRPr="00C85191">
        <w:rPr>
          <w:rFonts w:ascii="Arial" w:hAnsi="Arial" w:cs="Arial"/>
          <w:sz w:val="22"/>
          <w:szCs w:val="22"/>
        </w:rPr>
        <w:t>výkonu služby na služebním místě představeného k výše uvedenému dni</w:t>
      </w:r>
      <w:r w:rsidRPr="00EB3923">
        <w:rPr>
          <w:rFonts w:ascii="Arial" w:hAnsi="Arial" w:cs="Arial"/>
          <w:sz w:val="22"/>
          <w:szCs w:val="22"/>
        </w:rPr>
        <w:t xml:space="preserve">, tj. ve sjednané </w:t>
      </w:r>
      <w:r>
        <w:rPr>
          <w:rFonts w:ascii="Arial" w:hAnsi="Arial" w:cs="Arial"/>
          <w:sz w:val="22"/>
          <w:szCs w:val="22"/>
        </w:rPr>
        <w:t>delší</w:t>
      </w:r>
      <w:r w:rsidRPr="00EB3923">
        <w:rPr>
          <w:rFonts w:ascii="Arial" w:hAnsi="Arial" w:cs="Arial"/>
          <w:sz w:val="22"/>
          <w:szCs w:val="22"/>
        </w:rPr>
        <w:t xml:space="preserve"> době</w:t>
      </w:r>
      <w:r>
        <w:rPr>
          <w:rFonts w:ascii="Arial" w:hAnsi="Arial" w:cs="Arial"/>
          <w:sz w:val="22"/>
          <w:szCs w:val="22"/>
        </w:rPr>
        <w:t xml:space="preserve"> než 2 </w:t>
      </w:r>
      <w:del w:id="7" w:author="Bláhová Pavla, Mgr." w:date="2025-05-19T10:53:00Z" w16du:dateUtc="2025-05-19T08:53:00Z">
        <w:r w:rsidDel="000366E9">
          <w:rPr>
            <w:rFonts w:ascii="Arial" w:hAnsi="Arial" w:cs="Arial"/>
            <w:sz w:val="22"/>
            <w:szCs w:val="22"/>
          </w:rPr>
          <w:delText xml:space="preserve">kalendářní </w:delText>
        </w:r>
      </w:del>
      <w:r>
        <w:rPr>
          <w:rFonts w:ascii="Arial" w:hAnsi="Arial" w:cs="Arial"/>
          <w:sz w:val="22"/>
          <w:szCs w:val="22"/>
        </w:rPr>
        <w:t>měsíce</w:t>
      </w:r>
      <w:r w:rsidRPr="00EB3923">
        <w:rPr>
          <w:rFonts w:ascii="Arial" w:hAnsi="Arial" w:cs="Arial"/>
          <w:sz w:val="22"/>
          <w:szCs w:val="22"/>
        </w:rPr>
        <w:t xml:space="preserve"> </w:t>
      </w:r>
      <w:r w:rsidRPr="00E96DC7">
        <w:rPr>
          <w:rFonts w:ascii="Arial" w:hAnsi="Arial" w:cs="Arial"/>
          <w:sz w:val="22"/>
          <w:szCs w:val="22"/>
        </w:rPr>
        <w:t>následující po dni doručení žádosti</w:t>
      </w:r>
      <w:r w:rsidR="005B3542" w:rsidRPr="00C85191">
        <w:rPr>
          <w:rFonts w:ascii="Arial" w:hAnsi="Arial" w:cs="Arial"/>
          <w:sz w:val="22"/>
          <w:szCs w:val="22"/>
        </w:rPr>
        <w:t>.</w:t>
      </w:r>
      <w:r w:rsidR="00A26389" w:rsidRPr="00C85191">
        <w:rPr>
          <w:rFonts w:ascii="Arial" w:hAnsi="Arial" w:cs="Arial"/>
          <w:sz w:val="22"/>
          <w:szCs w:val="22"/>
        </w:rPr>
        <w:t xml:space="preserve"> </w:t>
      </w:r>
    </w:p>
    <w:p w14:paraId="0C709D64" w14:textId="77777777" w:rsidR="00A26389" w:rsidRPr="00C85191" w:rsidRDefault="00A26389" w:rsidP="00A26389">
      <w:pPr>
        <w:keepNext/>
        <w:spacing w:before="120" w:after="120" w:line="288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C85191">
        <w:rPr>
          <w:rFonts w:ascii="Arial" w:hAnsi="Arial" w:cs="Arial"/>
          <w:b/>
          <w:color w:val="FF0000"/>
          <w:sz w:val="22"/>
          <w:szCs w:val="22"/>
        </w:rPr>
        <w:lastRenderedPageBreak/>
        <w:t>VARIANTA I. – dohoda se uzavírá v listinné podobě</w:t>
      </w:r>
    </w:p>
    <w:p w14:paraId="5752B236" w14:textId="77777777" w:rsidR="00A26389" w:rsidRPr="00C85191" w:rsidRDefault="00A26389" w:rsidP="00A26389">
      <w:pPr>
        <w:keepNext/>
        <w:keepLines/>
        <w:spacing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C85191">
        <w:rPr>
          <w:rFonts w:ascii="Arial" w:hAnsi="Arial" w:cs="Arial"/>
          <w:b/>
          <w:sz w:val="22"/>
          <w:szCs w:val="22"/>
        </w:rPr>
        <w:t>II.</w:t>
      </w:r>
      <w:r w:rsidRPr="00C85191">
        <w:rPr>
          <w:rFonts w:ascii="Arial" w:hAnsi="Arial" w:cs="Arial"/>
          <w:b/>
          <w:sz w:val="22"/>
          <w:szCs w:val="22"/>
        </w:rPr>
        <w:br/>
        <w:t>Závěrečná ujednání</w:t>
      </w:r>
    </w:p>
    <w:p w14:paraId="1A8B93E4" w14:textId="170DCAAC" w:rsidR="00A26389" w:rsidRPr="00C85191" w:rsidRDefault="00A26389" w:rsidP="00A26389">
      <w:pPr>
        <w:numPr>
          <w:ilvl w:val="0"/>
          <w:numId w:val="2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C85191">
        <w:rPr>
          <w:rFonts w:ascii="Arial" w:hAnsi="Arial" w:cs="Arial"/>
          <w:sz w:val="22"/>
          <w:szCs w:val="22"/>
        </w:rPr>
        <w:t xml:space="preserve">Tato dohoda je vyhotovena ve dvou stejnopisech, přičemž jeden obdrží </w:t>
      </w:r>
      <w:r w:rsidR="005B3542" w:rsidRPr="00C85191">
        <w:rPr>
          <w:rFonts w:ascii="Arial" w:hAnsi="Arial" w:cs="Arial"/>
          <w:color w:val="FF0000"/>
          <w:sz w:val="22"/>
          <w:szCs w:val="22"/>
        </w:rPr>
        <w:t>představený</w:t>
      </w:r>
      <w:r w:rsidRPr="00C85191">
        <w:rPr>
          <w:rFonts w:ascii="Arial" w:hAnsi="Arial" w:cs="Arial"/>
          <w:color w:val="FF0000"/>
          <w:sz w:val="22"/>
          <w:szCs w:val="22"/>
        </w:rPr>
        <w:t>/</w:t>
      </w:r>
      <w:r w:rsidR="005B3542" w:rsidRPr="00C85191">
        <w:rPr>
          <w:rFonts w:ascii="Arial" w:hAnsi="Arial" w:cs="Arial"/>
          <w:color w:val="FF0000"/>
          <w:sz w:val="22"/>
          <w:szCs w:val="22"/>
        </w:rPr>
        <w:t xml:space="preserve">představená </w:t>
      </w:r>
      <w:r w:rsidRPr="00C85191">
        <w:rPr>
          <w:rFonts w:ascii="Arial" w:hAnsi="Arial" w:cs="Arial"/>
          <w:sz w:val="22"/>
          <w:szCs w:val="22"/>
        </w:rPr>
        <w:t>a jeden služební orgán.</w:t>
      </w:r>
    </w:p>
    <w:p w14:paraId="77B5563C" w14:textId="77777777" w:rsidR="00A26389" w:rsidRPr="00C85191" w:rsidRDefault="00A26389" w:rsidP="00A26389">
      <w:pPr>
        <w:numPr>
          <w:ilvl w:val="0"/>
          <w:numId w:val="2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C85191">
        <w:rPr>
          <w:rFonts w:ascii="Arial" w:hAnsi="Arial" w:cs="Arial"/>
          <w:sz w:val="22"/>
          <w:szCs w:val="22"/>
        </w:rPr>
        <w:t>Tato dohoda je uzavřena dnem podpisu oběma smluvními stranami nebo dnem, kdy návrh dohody opatřený podpisy smluvních stran dojde navrhovateli dohody.</w:t>
      </w:r>
    </w:p>
    <w:p w14:paraId="02BA35C9" w14:textId="77777777" w:rsidR="00A26389" w:rsidRPr="00C85191" w:rsidRDefault="00A26389" w:rsidP="00A26389">
      <w:pPr>
        <w:spacing w:before="120" w:after="120" w:line="288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3CAE0868" w14:textId="77777777" w:rsidR="00A26389" w:rsidRPr="00C85191" w:rsidRDefault="00A26389" w:rsidP="00A26389">
      <w:pPr>
        <w:keepNext/>
        <w:spacing w:before="120" w:line="288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C85191">
        <w:rPr>
          <w:rFonts w:ascii="Arial" w:hAnsi="Arial" w:cs="Arial"/>
          <w:b/>
          <w:color w:val="FF0000"/>
          <w:sz w:val="22"/>
          <w:szCs w:val="22"/>
        </w:rPr>
        <w:t>VARIANTA II. – dohoda se uzavírá v elektronické podobě podle § 183b zákona o státní službě</w:t>
      </w:r>
    </w:p>
    <w:p w14:paraId="7B8553F3" w14:textId="77777777" w:rsidR="00A26389" w:rsidRPr="00C85191" w:rsidRDefault="00A26389" w:rsidP="00A26389">
      <w:pPr>
        <w:spacing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C85191">
        <w:rPr>
          <w:rFonts w:ascii="Arial" w:hAnsi="Arial" w:cs="Arial"/>
          <w:b/>
          <w:sz w:val="22"/>
          <w:szCs w:val="22"/>
        </w:rPr>
        <w:t>II.</w:t>
      </w:r>
      <w:r w:rsidRPr="00C85191">
        <w:rPr>
          <w:rFonts w:ascii="Arial" w:hAnsi="Arial" w:cs="Arial"/>
          <w:b/>
          <w:sz w:val="22"/>
          <w:szCs w:val="22"/>
        </w:rPr>
        <w:br/>
        <w:t>Závěrečná ujednání</w:t>
      </w:r>
    </w:p>
    <w:p w14:paraId="44F27DC6" w14:textId="77777777" w:rsidR="00A26389" w:rsidRPr="00C85191" w:rsidRDefault="00A26389" w:rsidP="00A26389">
      <w:pPr>
        <w:spacing w:before="120"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85191">
        <w:rPr>
          <w:rFonts w:ascii="Arial" w:hAnsi="Arial" w:cs="Arial"/>
          <w:sz w:val="22"/>
          <w:szCs w:val="22"/>
        </w:rPr>
        <w:t>1.</w:t>
      </w:r>
      <w:r w:rsidRPr="00C85191">
        <w:rPr>
          <w:rFonts w:ascii="Arial" w:hAnsi="Arial" w:cs="Arial"/>
          <w:sz w:val="22"/>
          <w:szCs w:val="22"/>
        </w:rPr>
        <w:tab/>
        <w:t>Tato dohoda je vyhotovena v elektronické podobě.</w:t>
      </w:r>
    </w:p>
    <w:p w14:paraId="25CFEF5F" w14:textId="77777777" w:rsidR="00A26389" w:rsidRPr="00C85191" w:rsidRDefault="00A26389" w:rsidP="00A26389">
      <w:pPr>
        <w:spacing w:before="120"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85191">
        <w:rPr>
          <w:rFonts w:ascii="Arial" w:hAnsi="Arial" w:cs="Arial"/>
          <w:sz w:val="22"/>
          <w:szCs w:val="22"/>
        </w:rPr>
        <w:t>2.</w:t>
      </w:r>
      <w:r w:rsidRPr="00C85191">
        <w:rPr>
          <w:rFonts w:ascii="Arial" w:hAnsi="Arial" w:cs="Arial"/>
          <w:sz w:val="22"/>
          <w:szCs w:val="22"/>
        </w:rPr>
        <w:tab/>
        <w:t>Tato dohoda je uzavřena okamžikem, kdy ten, komu je návrh dohody určen, potvrdí navrhovateli, že s jeho návrhem dohody souhlasí.</w:t>
      </w:r>
    </w:p>
    <w:p w14:paraId="351ECC34" w14:textId="77777777" w:rsidR="00A26389" w:rsidRPr="00C85191" w:rsidRDefault="00A26389" w:rsidP="00A26389">
      <w:pPr>
        <w:spacing w:before="1200" w:line="288" w:lineRule="auto"/>
        <w:jc w:val="both"/>
        <w:rPr>
          <w:rFonts w:ascii="Arial" w:hAnsi="Arial" w:cs="Arial"/>
          <w:sz w:val="22"/>
          <w:szCs w:val="22"/>
        </w:rPr>
      </w:pPr>
      <w:r w:rsidRPr="00C85191">
        <w:rPr>
          <w:rFonts w:ascii="Arial" w:hAnsi="Arial" w:cs="Arial"/>
          <w:sz w:val="22"/>
          <w:szCs w:val="22"/>
        </w:rPr>
        <w:t>V </w:t>
      </w:r>
      <w:r w:rsidRPr="00C85191">
        <w:rPr>
          <w:rFonts w:ascii="Arial" w:hAnsi="Arial" w:cs="Arial"/>
          <w:color w:val="FF0000"/>
          <w:sz w:val="22"/>
          <w:szCs w:val="22"/>
        </w:rPr>
        <w:t xml:space="preserve">XXXXXXXX </w:t>
      </w:r>
      <w:r w:rsidRPr="00C85191">
        <w:rPr>
          <w:rFonts w:ascii="Arial" w:hAnsi="Arial" w:cs="Arial"/>
          <w:sz w:val="22"/>
          <w:szCs w:val="22"/>
        </w:rPr>
        <w:t xml:space="preserve">dne </w:t>
      </w:r>
      <w:r w:rsidRPr="00C85191">
        <w:rPr>
          <w:rFonts w:ascii="Arial" w:hAnsi="Arial" w:cs="Arial"/>
          <w:color w:val="FF0000"/>
          <w:sz w:val="22"/>
          <w:szCs w:val="22"/>
        </w:rPr>
        <w:t xml:space="preserve">X. měsíc </w:t>
      </w:r>
      <w:r w:rsidRPr="00C85191">
        <w:rPr>
          <w:rFonts w:ascii="Arial" w:hAnsi="Arial" w:cs="Arial"/>
          <w:sz w:val="22"/>
          <w:szCs w:val="22"/>
        </w:rPr>
        <w:t>20</w:t>
      </w:r>
      <w:r w:rsidRPr="00C85191">
        <w:rPr>
          <w:rFonts w:ascii="Arial" w:hAnsi="Arial" w:cs="Arial"/>
          <w:color w:val="FF0000"/>
          <w:sz w:val="22"/>
          <w:szCs w:val="22"/>
        </w:rPr>
        <w:t xml:space="preserve">XX      </w:t>
      </w:r>
    </w:p>
    <w:p w14:paraId="798CC5AC" w14:textId="0724F5BD" w:rsidR="00A26389" w:rsidRPr="00C85191" w:rsidRDefault="00A26389" w:rsidP="00A26389">
      <w:pPr>
        <w:tabs>
          <w:tab w:val="left" w:pos="5475"/>
          <w:tab w:val="left" w:pos="5812"/>
        </w:tabs>
        <w:spacing w:before="1200" w:line="288" w:lineRule="auto"/>
        <w:ind w:left="5670" w:hanging="5670"/>
        <w:jc w:val="center"/>
        <w:rPr>
          <w:rFonts w:ascii="Arial" w:hAnsi="Arial" w:cs="Arial"/>
          <w:color w:val="FF0000"/>
          <w:sz w:val="22"/>
          <w:szCs w:val="22"/>
        </w:rPr>
      </w:pPr>
      <w:r w:rsidRPr="00C85191">
        <w:rPr>
          <w:rFonts w:ascii="Arial" w:hAnsi="Arial" w:cs="Arial"/>
          <w:color w:val="FF0000"/>
          <w:sz w:val="22"/>
          <w:szCs w:val="22"/>
        </w:rPr>
        <w:t>Služební orgán</w:t>
      </w:r>
      <w:r w:rsidRPr="00C85191">
        <w:rPr>
          <w:rFonts w:ascii="Arial" w:hAnsi="Arial" w:cs="Arial"/>
          <w:sz w:val="22"/>
          <w:szCs w:val="22"/>
        </w:rPr>
        <w:tab/>
      </w:r>
      <w:r w:rsidRPr="00C85191">
        <w:rPr>
          <w:rFonts w:ascii="Arial" w:hAnsi="Arial" w:cs="Arial"/>
          <w:sz w:val="22"/>
          <w:szCs w:val="22"/>
        </w:rPr>
        <w:tab/>
      </w:r>
      <w:r w:rsidR="005B3542" w:rsidRPr="00C85191">
        <w:rPr>
          <w:rFonts w:ascii="Arial" w:hAnsi="Arial" w:cs="Arial"/>
          <w:color w:val="FF0000"/>
          <w:sz w:val="22"/>
          <w:szCs w:val="22"/>
        </w:rPr>
        <w:t>Představený</w:t>
      </w:r>
    </w:p>
    <w:p w14:paraId="28884F12" w14:textId="2FF4118D" w:rsidR="00A26389" w:rsidRPr="00C85191" w:rsidRDefault="00A26389" w:rsidP="00A26389">
      <w:pPr>
        <w:spacing w:line="288" w:lineRule="auto"/>
        <w:ind w:left="5670" w:hanging="5670"/>
        <w:jc w:val="center"/>
        <w:rPr>
          <w:rFonts w:ascii="Arial" w:hAnsi="Arial" w:cs="Arial"/>
          <w:color w:val="FF0000"/>
          <w:sz w:val="22"/>
          <w:szCs w:val="22"/>
        </w:rPr>
      </w:pPr>
      <w:r w:rsidRPr="00C85191">
        <w:rPr>
          <w:rFonts w:ascii="Arial" w:hAnsi="Arial" w:cs="Arial"/>
          <w:color w:val="FF0000"/>
          <w:sz w:val="22"/>
          <w:szCs w:val="22"/>
        </w:rPr>
        <w:tab/>
      </w:r>
      <w:r w:rsidR="005B3542" w:rsidRPr="00C85191">
        <w:rPr>
          <w:rFonts w:ascii="Arial" w:hAnsi="Arial" w:cs="Arial"/>
          <w:color w:val="FF0000"/>
          <w:sz w:val="22"/>
          <w:szCs w:val="22"/>
        </w:rPr>
        <w:t>Představená</w:t>
      </w:r>
    </w:p>
    <w:p w14:paraId="45EF1242" w14:textId="77777777" w:rsidR="008A3EAE" w:rsidRPr="00C85191" w:rsidRDefault="008A3EAE" w:rsidP="00EB7F43">
      <w:pPr>
        <w:spacing w:line="288" w:lineRule="auto"/>
        <w:ind w:left="5670" w:hanging="5670"/>
        <w:jc w:val="center"/>
        <w:rPr>
          <w:rFonts w:ascii="Arial" w:hAnsi="Arial" w:cs="Arial"/>
          <w:color w:val="FF0000"/>
          <w:sz w:val="22"/>
          <w:szCs w:val="22"/>
        </w:rPr>
      </w:pPr>
    </w:p>
    <w:sectPr w:rsidR="008A3EAE" w:rsidRPr="00C85191" w:rsidSect="00F84C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F76DF5" w14:textId="77777777" w:rsidR="005E258D" w:rsidRDefault="005E258D">
      <w:r>
        <w:separator/>
      </w:r>
    </w:p>
  </w:endnote>
  <w:endnote w:type="continuationSeparator" w:id="0">
    <w:p w14:paraId="7FD4089C" w14:textId="77777777" w:rsidR="005E258D" w:rsidRDefault="005E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B9845" w14:textId="77777777" w:rsidR="009D5A08" w:rsidRDefault="009D5A08" w:rsidP="000D6BC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0CD60D0" w14:textId="77777777" w:rsidR="009D5A08" w:rsidRDefault="009D5A0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49379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sz w:val="20"/>
            <w:szCs w:val="20"/>
          </w:rPr>
        </w:sdtEndPr>
        <w:sdtContent>
          <w:p w14:paraId="2D9B1DAC" w14:textId="74F5EC13" w:rsidR="004020BB" w:rsidRPr="00F84C42" w:rsidRDefault="00F84C42">
            <w:pPr>
              <w:pStyle w:val="Zpat"/>
              <w:jc w:val="center"/>
              <w:rPr>
                <w:sz w:val="20"/>
                <w:szCs w:val="20"/>
              </w:rPr>
            </w:pPr>
            <w:r w:rsidRPr="00F84C42">
              <w:rPr>
                <w:sz w:val="20"/>
                <w:szCs w:val="20"/>
              </w:rPr>
              <w:t xml:space="preserve">( </w:t>
            </w:r>
            <w:r w:rsidR="004020BB" w:rsidRPr="00F84C42">
              <w:rPr>
                <w:sz w:val="20"/>
                <w:szCs w:val="20"/>
              </w:rPr>
              <w:fldChar w:fldCharType="begin"/>
            </w:r>
            <w:r w:rsidR="004020BB" w:rsidRPr="00F84C42">
              <w:rPr>
                <w:sz w:val="20"/>
                <w:szCs w:val="20"/>
              </w:rPr>
              <w:instrText>PAGE</w:instrText>
            </w:r>
            <w:r w:rsidR="004020BB" w:rsidRPr="00F84C42">
              <w:rPr>
                <w:sz w:val="20"/>
                <w:szCs w:val="20"/>
              </w:rPr>
              <w:fldChar w:fldCharType="separate"/>
            </w:r>
            <w:r w:rsidR="004020BB" w:rsidRPr="00F84C42">
              <w:rPr>
                <w:sz w:val="20"/>
                <w:szCs w:val="20"/>
              </w:rPr>
              <w:t>2</w:t>
            </w:r>
            <w:r w:rsidR="004020BB" w:rsidRPr="00F84C42">
              <w:rPr>
                <w:sz w:val="20"/>
                <w:szCs w:val="20"/>
              </w:rPr>
              <w:fldChar w:fldCharType="end"/>
            </w:r>
            <w:r w:rsidRPr="00F84C42">
              <w:rPr>
                <w:sz w:val="20"/>
                <w:szCs w:val="20"/>
              </w:rPr>
              <w:t xml:space="preserve"> )</w:t>
            </w:r>
          </w:p>
        </w:sdtContent>
      </w:sdt>
    </w:sdtContent>
  </w:sdt>
  <w:p w14:paraId="372BB23C" w14:textId="77777777" w:rsidR="00FF6DD6" w:rsidRDefault="00FF6DD6" w:rsidP="008925E0">
    <w:pPr>
      <w:pStyle w:val="Zpat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CD044" w14:textId="77777777" w:rsidR="002278F8" w:rsidRDefault="002278F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6FC5B" w14:textId="77777777" w:rsidR="005E258D" w:rsidRDefault="005E258D">
      <w:r>
        <w:separator/>
      </w:r>
    </w:p>
  </w:footnote>
  <w:footnote w:type="continuationSeparator" w:id="0">
    <w:p w14:paraId="3F9E77B1" w14:textId="77777777" w:rsidR="005E258D" w:rsidRDefault="005E258D">
      <w:r>
        <w:continuationSeparator/>
      </w:r>
    </w:p>
  </w:footnote>
  <w:footnote w:id="1">
    <w:p w14:paraId="169F7EAB" w14:textId="066A119D" w:rsidR="0049152E" w:rsidRPr="00C85191" w:rsidRDefault="0049152E">
      <w:pPr>
        <w:pStyle w:val="Textpoznpodarou"/>
        <w:rPr>
          <w:rFonts w:ascii="Arial" w:hAnsi="Arial" w:cs="Arial"/>
          <w:color w:val="FF0000"/>
          <w:sz w:val="18"/>
          <w:szCs w:val="18"/>
        </w:rPr>
      </w:pPr>
      <w:r w:rsidRPr="00C85191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85191">
        <w:rPr>
          <w:rFonts w:ascii="Arial" w:hAnsi="Arial" w:cs="Arial"/>
          <w:color w:val="FF0000"/>
          <w:sz w:val="18"/>
          <w:szCs w:val="18"/>
        </w:rPr>
        <w:t xml:space="preserve"> Služební orgán musí být dostatečně identifikován. Např. je-li služebním orgánem státní tajemník, je nutné uvést v jakém ministerstvu (Úřadu vlády ČR). Je-li služebním orgánem vedoucí služebního úřadu, je nutné uvést jeho označení podle zvláštního právního předpisu např. „Ústřední ředitel České obchodní inspekce“.</w:t>
      </w:r>
    </w:p>
    <w:p w14:paraId="3FF48220" w14:textId="77777777" w:rsidR="0093240D" w:rsidRPr="00C85191" w:rsidRDefault="0093240D">
      <w:pPr>
        <w:pStyle w:val="Textpoznpodarou"/>
        <w:rPr>
          <w:rFonts w:ascii="Arial" w:hAnsi="Arial" w:cs="Arial"/>
          <w:sz w:val="18"/>
          <w:szCs w:val="18"/>
        </w:rPr>
      </w:pPr>
    </w:p>
  </w:footnote>
  <w:footnote w:id="2">
    <w:p w14:paraId="104E3B7C" w14:textId="77777777" w:rsidR="00A26389" w:rsidRPr="00C85191" w:rsidRDefault="00A26389" w:rsidP="00A26389">
      <w:pPr>
        <w:pStyle w:val="Textpoznpodarou"/>
        <w:rPr>
          <w:rFonts w:ascii="Arial" w:hAnsi="Arial" w:cs="Arial"/>
          <w:color w:val="FF0000"/>
          <w:sz w:val="18"/>
          <w:szCs w:val="18"/>
        </w:rPr>
      </w:pPr>
      <w:r w:rsidRPr="00C85191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85191">
        <w:rPr>
          <w:rFonts w:ascii="Arial" w:hAnsi="Arial" w:cs="Arial"/>
          <w:color w:val="FF0000"/>
          <w:sz w:val="18"/>
          <w:szCs w:val="18"/>
        </w:rPr>
        <w:t xml:space="preserve"> Služební orgán musí být dostatečně identifikován. Např. je-li služebním orgánem státní tajemník, je nutné uvést v jakém ministerstvu (Úřadu vlády ČR). Je-li služebním orgánem vedoucí služebního úřadu, je nutné uvést jeho označení podle zvláštního právního předpisu např. „Ústřední ředitel České obchodní inspekce“.</w:t>
      </w:r>
    </w:p>
    <w:p w14:paraId="244CC4A3" w14:textId="77777777" w:rsidR="00A26389" w:rsidRPr="00C85191" w:rsidRDefault="00A26389" w:rsidP="00A26389">
      <w:pPr>
        <w:pStyle w:val="Textpoznpodarou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CD5B1" w14:textId="77777777" w:rsidR="002278F8" w:rsidRDefault="002278F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2E2A4" w14:textId="5A606824" w:rsidR="00647B32" w:rsidRDefault="00647B32" w:rsidP="00647B32">
    <w:pPr>
      <w:jc w:val="right"/>
      <w:rPr>
        <w:rFonts w:ascii="Arial" w:eastAsiaTheme="minorHAnsi" w:hAnsi="Arial" w:cs="Arial"/>
        <w:sz w:val="22"/>
        <w:szCs w:val="22"/>
        <w:lang w:eastAsia="en-US"/>
      </w:rPr>
    </w:pPr>
    <w:r w:rsidRPr="00647B32">
      <w:rPr>
        <w:rFonts w:ascii="Arial" w:eastAsiaTheme="minorHAnsi" w:hAnsi="Arial" w:cs="Arial"/>
        <w:sz w:val="22"/>
        <w:szCs w:val="22"/>
        <w:lang w:eastAsia="en-US"/>
      </w:rPr>
      <w:t xml:space="preserve">Příloha č. </w:t>
    </w:r>
    <w:r w:rsidR="002278F8">
      <w:rPr>
        <w:rFonts w:ascii="Arial" w:eastAsiaTheme="minorHAnsi" w:hAnsi="Arial" w:cs="Arial"/>
        <w:sz w:val="22"/>
        <w:szCs w:val="22"/>
        <w:lang w:eastAsia="en-US"/>
      </w:rPr>
      <w:t>21</w:t>
    </w:r>
    <w:r w:rsidRPr="00647B32">
      <w:rPr>
        <w:rFonts w:ascii="Arial" w:eastAsiaTheme="minorHAnsi" w:hAnsi="Arial" w:cs="Arial"/>
        <w:sz w:val="22"/>
        <w:szCs w:val="22"/>
        <w:lang w:eastAsia="en-US"/>
      </w:rPr>
      <w:t xml:space="preserve"> </w:t>
    </w:r>
  </w:p>
  <w:p w14:paraId="798D7B20" w14:textId="3CB828A5" w:rsidR="00647B32" w:rsidRPr="00647B32" w:rsidRDefault="00647B32" w:rsidP="00647B32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647B32">
      <w:rPr>
        <w:rFonts w:ascii="Arial" w:eastAsiaTheme="minorHAnsi" w:hAnsi="Arial" w:cs="Arial"/>
        <w:sz w:val="22"/>
        <w:szCs w:val="22"/>
        <w:lang w:eastAsia="en-US"/>
      </w:rPr>
      <w:t xml:space="preserve">k Metodickému pokynu č. </w:t>
    </w:r>
    <w:r w:rsidR="00347A63">
      <w:rPr>
        <w:rFonts w:ascii="Arial" w:eastAsiaTheme="minorHAnsi" w:hAnsi="Arial" w:cs="Arial"/>
        <w:sz w:val="22"/>
        <w:szCs w:val="22"/>
        <w:lang w:eastAsia="en-US"/>
      </w:rPr>
      <w:t>2</w:t>
    </w:r>
    <w:r w:rsidRPr="00647B32">
      <w:rPr>
        <w:rFonts w:ascii="Arial" w:eastAsiaTheme="minorHAnsi" w:hAnsi="Arial" w:cs="Arial"/>
        <w:sz w:val="22"/>
        <w:szCs w:val="22"/>
        <w:lang w:eastAsia="en-US"/>
      </w:rPr>
      <w:t>/20</w:t>
    </w:r>
    <w:r w:rsidR="00347A63">
      <w:rPr>
        <w:rFonts w:ascii="Arial" w:eastAsiaTheme="minorHAnsi" w:hAnsi="Arial" w:cs="Arial"/>
        <w:sz w:val="22"/>
        <w:szCs w:val="22"/>
        <w:lang w:eastAsia="en-US"/>
      </w:rPr>
      <w:t>19</w:t>
    </w:r>
  </w:p>
  <w:p w14:paraId="0CFDFBE3" w14:textId="77777777" w:rsidR="00647B32" w:rsidRDefault="00647B3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2DE9E" w14:textId="77777777" w:rsidR="002278F8" w:rsidRDefault="002278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62913"/>
    <w:multiLevelType w:val="hybridMultilevel"/>
    <w:tmpl w:val="FF9A8140"/>
    <w:lvl w:ilvl="0" w:tplc="0C380BF6">
      <w:start w:val="1"/>
      <w:numFmt w:val="decimal"/>
      <w:lvlText w:val="%1."/>
      <w:lvlJc w:val="left"/>
      <w:pPr>
        <w:ind w:left="284" w:hanging="284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928C3"/>
    <w:multiLevelType w:val="hybridMultilevel"/>
    <w:tmpl w:val="2F82DBF2"/>
    <w:lvl w:ilvl="0" w:tplc="809C5C3E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70209"/>
    <w:multiLevelType w:val="hybridMultilevel"/>
    <w:tmpl w:val="803C0148"/>
    <w:lvl w:ilvl="0" w:tplc="C52A8ADE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815BF"/>
    <w:multiLevelType w:val="hybridMultilevel"/>
    <w:tmpl w:val="2F82DBF2"/>
    <w:lvl w:ilvl="0" w:tplc="809C5C3E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1648C"/>
    <w:multiLevelType w:val="hybridMultilevel"/>
    <w:tmpl w:val="B290CCC0"/>
    <w:lvl w:ilvl="0" w:tplc="58BCA336">
      <w:start w:val="1"/>
      <w:numFmt w:val="decimal"/>
      <w:lvlText w:val="%1."/>
      <w:lvlJc w:val="left"/>
      <w:pPr>
        <w:ind w:left="284" w:hanging="284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E21DA0"/>
    <w:multiLevelType w:val="hybridMultilevel"/>
    <w:tmpl w:val="7C1806B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D6933B8"/>
    <w:multiLevelType w:val="hybridMultilevel"/>
    <w:tmpl w:val="7F44D6B6"/>
    <w:lvl w:ilvl="0" w:tplc="96E8F0B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9064806"/>
    <w:multiLevelType w:val="hybridMultilevel"/>
    <w:tmpl w:val="BEB822B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C1D6C47"/>
    <w:multiLevelType w:val="hybridMultilevel"/>
    <w:tmpl w:val="2F82DBF2"/>
    <w:lvl w:ilvl="0" w:tplc="809C5C3E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8920856">
    <w:abstractNumId w:val="6"/>
  </w:num>
  <w:num w:numId="2" w16cid:durableId="1709143240">
    <w:abstractNumId w:val="2"/>
  </w:num>
  <w:num w:numId="3" w16cid:durableId="910696024">
    <w:abstractNumId w:val="3"/>
  </w:num>
  <w:num w:numId="4" w16cid:durableId="380708700">
    <w:abstractNumId w:val="4"/>
  </w:num>
  <w:num w:numId="5" w16cid:durableId="991443643">
    <w:abstractNumId w:val="0"/>
  </w:num>
  <w:num w:numId="6" w16cid:durableId="984506084">
    <w:abstractNumId w:val="8"/>
  </w:num>
  <w:num w:numId="7" w16cid:durableId="1664816143">
    <w:abstractNumId w:val="1"/>
  </w:num>
  <w:num w:numId="8" w16cid:durableId="1822039621">
    <w:abstractNumId w:val="5"/>
  </w:num>
  <w:num w:numId="9" w16cid:durableId="168713141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láhová Pavla, Mgr.">
    <w15:presenceInfo w15:providerId="AD" w15:userId="S::pavla.blahova@mvcr.cz::dd2c4fdb-4eb7-4667-bc84-fb654dafa1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BE8"/>
    <w:rsid w:val="00003F6F"/>
    <w:rsid w:val="00004744"/>
    <w:rsid w:val="00016737"/>
    <w:rsid w:val="00017111"/>
    <w:rsid w:val="00021D22"/>
    <w:rsid w:val="000223FF"/>
    <w:rsid w:val="00022EB4"/>
    <w:rsid w:val="000321A2"/>
    <w:rsid w:val="00036088"/>
    <w:rsid w:val="000366E9"/>
    <w:rsid w:val="0003781F"/>
    <w:rsid w:val="0004248A"/>
    <w:rsid w:val="00057B2F"/>
    <w:rsid w:val="000635C5"/>
    <w:rsid w:val="000656A8"/>
    <w:rsid w:val="00082E19"/>
    <w:rsid w:val="000878BB"/>
    <w:rsid w:val="00095A72"/>
    <w:rsid w:val="000A38C1"/>
    <w:rsid w:val="000B7CB0"/>
    <w:rsid w:val="000C1207"/>
    <w:rsid w:val="000D6BCE"/>
    <w:rsid w:val="000F0A6C"/>
    <w:rsid w:val="001008C2"/>
    <w:rsid w:val="00101762"/>
    <w:rsid w:val="00130B82"/>
    <w:rsid w:val="00141387"/>
    <w:rsid w:val="001619BB"/>
    <w:rsid w:val="0016658D"/>
    <w:rsid w:val="00182A07"/>
    <w:rsid w:val="001845A8"/>
    <w:rsid w:val="0018484D"/>
    <w:rsid w:val="00185B31"/>
    <w:rsid w:val="0019019A"/>
    <w:rsid w:val="001A17C6"/>
    <w:rsid w:val="001A3A27"/>
    <w:rsid w:val="001A60A0"/>
    <w:rsid w:val="001B5A4B"/>
    <w:rsid w:val="001E2841"/>
    <w:rsid w:val="001F1002"/>
    <w:rsid w:val="001F22F9"/>
    <w:rsid w:val="002000C3"/>
    <w:rsid w:val="00201604"/>
    <w:rsid w:val="00204161"/>
    <w:rsid w:val="002268EC"/>
    <w:rsid w:val="002278F8"/>
    <w:rsid w:val="002321B0"/>
    <w:rsid w:val="002459E0"/>
    <w:rsid w:val="00245F8C"/>
    <w:rsid w:val="00275262"/>
    <w:rsid w:val="002779E7"/>
    <w:rsid w:val="00280034"/>
    <w:rsid w:val="00286B4F"/>
    <w:rsid w:val="002A4440"/>
    <w:rsid w:val="002C1480"/>
    <w:rsid w:val="002C1FCF"/>
    <w:rsid w:val="002C2923"/>
    <w:rsid w:val="002C5FD8"/>
    <w:rsid w:val="002E3ED7"/>
    <w:rsid w:val="002F50C1"/>
    <w:rsid w:val="002F6D77"/>
    <w:rsid w:val="002F7EC7"/>
    <w:rsid w:val="00304EF3"/>
    <w:rsid w:val="003068B5"/>
    <w:rsid w:val="00316BCE"/>
    <w:rsid w:val="0032492E"/>
    <w:rsid w:val="00324A57"/>
    <w:rsid w:val="00324E7E"/>
    <w:rsid w:val="003269FB"/>
    <w:rsid w:val="00330D8D"/>
    <w:rsid w:val="00337EC4"/>
    <w:rsid w:val="00342370"/>
    <w:rsid w:val="00347A63"/>
    <w:rsid w:val="00350769"/>
    <w:rsid w:val="003616A0"/>
    <w:rsid w:val="003641AA"/>
    <w:rsid w:val="003648D3"/>
    <w:rsid w:val="00365A12"/>
    <w:rsid w:val="00377C56"/>
    <w:rsid w:val="00385014"/>
    <w:rsid w:val="00393DB8"/>
    <w:rsid w:val="003B23C1"/>
    <w:rsid w:val="003B6603"/>
    <w:rsid w:val="003D0FD3"/>
    <w:rsid w:val="003E0D42"/>
    <w:rsid w:val="003F5017"/>
    <w:rsid w:val="00401E1D"/>
    <w:rsid w:val="004020BB"/>
    <w:rsid w:val="0042290C"/>
    <w:rsid w:val="00431C09"/>
    <w:rsid w:val="00440092"/>
    <w:rsid w:val="004409AF"/>
    <w:rsid w:val="0044295B"/>
    <w:rsid w:val="00446BE8"/>
    <w:rsid w:val="00461BDF"/>
    <w:rsid w:val="0047242A"/>
    <w:rsid w:val="0049152E"/>
    <w:rsid w:val="004B06B2"/>
    <w:rsid w:val="004B1A2E"/>
    <w:rsid w:val="004B28F9"/>
    <w:rsid w:val="004B4C42"/>
    <w:rsid w:val="004D0B3D"/>
    <w:rsid w:val="004D638A"/>
    <w:rsid w:val="004E16EF"/>
    <w:rsid w:val="0050779C"/>
    <w:rsid w:val="00510E23"/>
    <w:rsid w:val="00513330"/>
    <w:rsid w:val="00517572"/>
    <w:rsid w:val="005226E4"/>
    <w:rsid w:val="00524268"/>
    <w:rsid w:val="00536113"/>
    <w:rsid w:val="00543A62"/>
    <w:rsid w:val="00562956"/>
    <w:rsid w:val="0056341F"/>
    <w:rsid w:val="00566D4D"/>
    <w:rsid w:val="00571B3E"/>
    <w:rsid w:val="005753CE"/>
    <w:rsid w:val="0058186E"/>
    <w:rsid w:val="00581EF1"/>
    <w:rsid w:val="005942C7"/>
    <w:rsid w:val="005A6980"/>
    <w:rsid w:val="005B3542"/>
    <w:rsid w:val="005E258D"/>
    <w:rsid w:val="005E6959"/>
    <w:rsid w:val="005E6FC1"/>
    <w:rsid w:val="005E7E43"/>
    <w:rsid w:val="005F6D82"/>
    <w:rsid w:val="006017A4"/>
    <w:rsid w:val="00603DED"/>
    <w:rsid w:val="00606160"/>
    <w:rsid w:val="00607432"/>
    <w:rsid w:val="006142CD"/>
    <w:rsid w:val="00635ADD"/>
    <w:rsid w:val="00640113"/>
    <w:rsid w:val="00642871"/>
    <w:rsid w:val="00647B32"/>
    <w:rsid w:val="00653A5B"/>
    <w:rsid w:val="00661399"/>
    <w:rsid w:val="00661606"/>
    <w:rsid w:val="00661A59"/>
    <w:rsid w:val="006639D0"/>
    <w:rsid w:val="00671736"/>
    <w:rsid w:val="00677B45"/>
    <w:rsid w:val="006A1EF3"/>
    <w:rsid w:val="006A33B5"/>
    <w:rsid w:val="006A5D81"/>
    <w:rsid w:val="006A6573"/>
    <w:rsid w:val="006B1B08"/>
    <w:rsid w:val="006D6347"/>
    <w:rsid w:val="006D7135"/>
    <w:rsid w:val="006E3C8E"/>
    <w:rsid w:val="00701EF1"/>
    <w:rsid w:val="00714582"/>
    <w:rsid w:val="0072199B"/>
    <w:rsid w:val="00722E28"/>
    <w:rsid w:val="00724464"/>
    <w:rsid w:val="00726761"/>
    <w:rsid w:val="007272A2"/>
    <w:rsid w:val="00731DF9"/>
    <w:rsid w:val="00740620"/>
    <w:rsid w:val="0074240C"/>
    <w:rsid w:val="00750602"/>
    <w:rsid w:val="00751446"/>
    <w:rsid w:val="00762142"/>
    <w:rsid w:val="00772B56"/>
    <w:rsid w:val="00774381"/>
    <w:rsid w:val="007743F8"/>
    <w:rsid w:val="00790336"/>
    <w:rsid w:val="0079433D"/>
    <w:rsid w:val="00797FC5"/>
    <w:rsid w:val="007A0B0F"/>
    <w:rsid w:val="007A4892"/>
    <w:rsid w:val="007B13F2"/>
    <w:rsid w:val="007B4A52"/>
    <w:rsid w:val="007B7E42"/>
    <w:rsid w:val="007C2517"/>
    <w:rsid w:val="007C5199"/>
    <w:rsid w:val="007D11F1"/>
    <w:rsid w:val="007D3CAF"/>
    <w:rsid w:val="007D5380"/>
    <w:rsid w:val="007E4DD4"/>
    <w:rsid w:val="00802C72"/>
    <w:rsid w:val="0081337E"/>
    <w:rsid w:val="00814013"/>
    <w:rsid w:val="00817B03"/>
    <w:rsid w:val="008214FB"/>
    <w:rsid w:val="008216C4"/>
    <w:rsid w:val="00824A8E"/>
    <w:rsid w:val="008321E0"/>
    <w:rsid w:val="008365CA"/>
    <w:rsid w:val="0085259A"/>
    <w:rsid w:val="0085559D"/>
    <w:rsid w:val="00886B2B"/>
    <w:rsid w:val="008925E0"/>
    <w:rsid w:val="00893C8C"/>
    <w:rsid w:val="008A37D4"/>
    <w:rsid w:val="008A3C2B"/>
    <w:rsid w:val="008A3EAE"/>
    <w:rsid w:val="008A51D9"/>
    <w:rsid w:val="008C3A31"/>
    <w:rsid w:val="008D7180"/>
    <w:rsid w:val="008E0AA5"/>
    <w:rsid w:val="008E569B"/>
    <w:rsid w:val="008E7560"/>
    <w:rsid w:val="008F2678"/>
    <w:rsid w:val="008F4EE6"/>
    <w:rsid w:val="008F6101"/>
    <w:rsid w:val="008F69D4"/>
    <w:rsid w:val="009054F9"/>
    <w:rsid w:val="009133F1"/>
    <w:rsid w:val="0093240D"/>
    <w:rsid w:val="00937463"/>
    <w:rsid w:val="0094197A"/>
    <w:rsid w:val="009538C1"/>
    <w:rsid w:val="00957B9D"/>
    <w:rsid w:val="00961D1B"/>
    <w:rsid w:val="00973227"/>
    <w:rsid w:val="00975E63"/>
    <w:rsid w:val="00976F05"/>
    <w:rsid w:val="00977F65"/>
    <w:rsid w:val="00982A79"/>
    <w:rsid w:val="00990452"/>
    <w:rsid w:val="009A306A"/>
    <w:rsid w:val="009A7697"/>
    <w:rsid w:val="009D1276"/>
    <w:rsid w:val="009D5A08"/>
    <w:rsid w:val="009D7642"/>
    <w:rsid w:val="009F2B04"/>
    <w:rsid w:val="009F76F1"/>
    <w:rsid w:val="00A26389"/>
    <w:rsid w:val="00A27C1A"/>
    <w:rsid w:val="00A30400"/>
    <w:rsid w:val="00A3792D"/>
    <w:rsid w:val="00A4029E"/>
    <w:rsid w:val="00A478D6"/>
    <w:rsid w:val="00A56885"/>
    <w:rsid w:val="00A661C5"/>
    <w:rsid w:val="00A709BF"/>
    <w:rsid w:val="00A74966"/>
    <w:rsid w:val="00A75C3F"/>
    <w:rsid w:val="00A907C2"/>
    <w:rsid w:val="00A91D2E"/>
    <w:rsid w:val="00AA20DC"/>
    <w:rsid w:val="00AA27F3"/>
    <w:rsid w:val="00AB1A89"/>
    <w:rsid w:val="00AB3CE0"/>
    <w:rsid w:val="00AC4754"/>
    <w:rsid w:val="00AC6FFF"/>
    <w:rsid w:val="00AD1308"/>
    <w:rsid w:val="00AD3BE4"/>
    <w:rsid w:val="00AD6E00"/>
    <w:rsid w:val="00AF1C7B"/>
    <w:rsid w:val="00AF21D8"/>
    <w:rsid w:val="00AF6280"/>
    <w:rsid w:val="00B02390"/>
    <w:rsid w:val="00B050E1"/>
    <w:rsid w:val="00B150A7"/>
    <w:rsid w:val="00B1549E"/>
    <w:rsid w:val="00B24AD8"/>
    <w:rsid w:val="00B26640"/>
    <w:rsid w:val="00B27481"/>
    <w:rsid w:val="00B375EC"/>
    <w:rsid w:val="00B44934"/>
    <w:rsid w:val="00B51755"/>
    <w:rsid w:val="00B521BF"/>
    <w:rsid w:val="00B532C6"/>
    <w:rsid w:val="00B7016D"/>
    <w:rsid w:val="00B7045A"/>
    <w:rsid w:val="00B7691D"/>
    <w:rsid w:val="00B775D1"/>
    <w:rsid w:val="00B83903"/>
    <w:rsid w:val="00B9126F"/>
    <w:rsid w:val="00B9651D"/>
    <w:rsid w:val="00BA5614"/>
    <w:rsid w:val="00BB03C5"/>
    <w:rsid w:val="00BE3994"/>
    <w:rsid w:val="00BE4137"/>
    <w:rsid w:val="00BE6727"/>
    <w:rsid w:val="00BF3D68"/>
    <w:rsid w:val="00BF7604"/>
    <w:rsid w:val="00C02B81"/>
    <w:rsid w:val="00C13657"/>
    <w:rsid w:val="00C137DB"/>
    <w:rsid w:val="00C250E3"/>
    <w:rsid w:val="00C30331"/>
    <w:rsid w:val="00C30A9C"/>
    <w:rsid w:val="00C3599A"/>
    <w:rsid w:val="00C40CC2"/>
    <w:rsid w:val="00C566AB"/>
    <w:rsid w:val="00C57428"/>
    <w:rsid w:val="00C655A0"/>
    <w:rsid w:val="00C72881"/>
    <w:rsid w:val="00C8124C"/>
    <w:rsid w:val="00C85191"/>
    <w:rsid w:val="00C869EF"/>
    <w:rsid w:val="00C92FC9"/>
    <w:rsid w:val="00C95DBE"/>
    <w:rsid w:val="00CA1B75"/>
    <w:rsid w:val="00CB0191"/>
    <w:rsid w:val="00CB0CF1"/>
    <w:rsid w:val="00CB3560"/>
    <w:rsid w:val="00CB6620"/>
    <w:rsid w:val="00CC035E"/>
    <w:rsid w:val="00CD44F3"/>
    <w:rsid w:val="00CD4782"/>
    <w:rsid w:val="00CD5B3B"/>
    <w:rsid w:val="00CD7B67"/>
    <w:rsid w:val="00CD7D6E"/>
    <w:rsid w:val="00CE7FB0"/>
    <w:rsid w:val="00D058A4"/>
    <w:rsid w:val="00D0697C"/>
    <w:rsid w:val="00D10149"/>
    <w:rsid w:val="00D13F8B"/>
    <w:rsid w:val="00D144CA"/>
    <w:rsid w:val="00D30C79"/>
    <w:rsid w:val="00D31C05"/>
    <w:rsid w:val="00D359C6"/>
    <w:rsid w:val="00D47EC6"/>
    <w:rsid w:val="00D646DB"/>
    <w:rsid w:val="00D72F4F"/>
    <w:rsid w:val="00D73AD3"/>
    <w:rsid w:val="00D84B7B"/>
    <w:rsid w:val="00D85F21"/>
    <w:rsid w:val="00D926BC"/>
    <w:rsid w:val="00DA5100"/>
    <w:rsid w:val="00DA73BC"/>
    <w:rsid w:val="00DB4562"/>
    <w:rsid w:val="00DC209B"/>
    <w:rsid w:val="00DC391B"/>
    <w:rsid w:val="00DC3CFF"/>
    <w:rsid w:val="00DC618F"/>
    <w:rsid w:val="00DE1406"/>
    <w:rsid w:val="00DE5ED7"/>
    <w:rsid w:val="00DF025D"/>
    <w:rsid w:val="00DF18C0"/>
    <w:rsid w:val="00E05F51"/>
    <w:rsid w:val="00E1189E"/>
    <w:rsid w:val="00E22E22"/>
    <w:rsid w:val="00E3325D"/>
    <w:rsid w:val="00E375D4"/>
    <w:rsid w:val="00E5143C"/>
    <w:rsid w:val="00E51F4D"/>
    <w:rsid w:val="00E614C6"/>
    <w:rsid w:val="00E67CA2"/>
    <w:rsid w:val="00E72290"/>
    <w:rsid w:val="00E81216"/>
    <w:rsid w:val="00E84302"/>
    <w:rsid w:val="00E933E3"/>
    <w:rsid w:val="00E94B73"/>
    <w:rsid w:val="00EA1055"/>
    <w:rsid w:val="00EA7F6A"/>
    <w:rsid w:val="00EB2C85"/>
    <w:rsid w:val="00EB3923"/>
    <w:rsid w:val="00EB7F43"/>
    <w:rsid w:val="00ED1C88"/>
    <w:rsid w:val="00ED21C9"/>
    <w:rsid w:val="00ED279B"/>
    <w:rsid w:val="00EF332A"/>
    <w:rsid w:val="00EF39B0"/>
    <w:rsid w:val="00F02C1D"/>
    <w:rsid w:val="00F064BA"/>
    <w:rsid w:val="00F07A8F"/>
    <w:rsid w:val="00F10696"/>
    <w:rsid w:val="00F11891"/>
    <w:rsid w:val="00F122F0"/>
    <w:rsid w:val="00F137F1"/>
    <w:rsid w:val="00F14E37"/>
    <w:rsid w:val="00F1736C"/>
    <w:rsid w:val="00F202AE"/>
    <w:rsid w:val="00F217DA"/>
    <w:rsid w:val="00F2626E"/>
    <w:rsid w:val="00F2775E"/>
    <w:rsid w:val="00F32120"/>
    <w:rsid w:val="00F36ED6"/>
    <w:rsid w:val="00F43564"/>
    <w:rsid w:val="00F43EF9"/>
    <w:rsid w:val="00F47B23"/>
    <w:rsid w:val="00F84C42"/>
    <w:rsid w:val="00F93FC3"/>
    <w:rsid w:val="00FA2D0B"/>
    <w:rsid w:val="00FA5E67"/>
    <w:rsid w:val="00FC1644"/>
    <w:rsid w:val="00FC39E9"/>
    <w:rsid w:val="00FD0EC4"/>
    <w:rsid w:val="00FD6E57"/>
    <w:rsid w:val="00FE11DB"/>
    <w:rsid w:val="00FE1C86"/>
    <w:rsid w:val="00FE2318"/>
    <w:rsid w:val="00FE2994"/>
    <w:rsid w:val="00FF103F"/>
    <w:rsid w:val="00FF5E31"/>
    <w:rsid w:val="00FF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F20A9D"/>
  <w15:docId w15:val="{C2B85E43-B686-435A-AFB6-7D4EEC5FF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2626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D478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CD478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774381"/>
    <w:pPr>
      <w:tabs>
        <w:tab w:val="center" w:pos="4536"/>
        <w:tab w:val="right" w:pos="9072"/>
      </w:tabs>
    </w:pPr>
    <w:rPr>
      <w:rFonts w:ascii="Arial" w:hAnsi="Arial" w:cs="Arial"/>
    </w:rPr>
  </w:style>
  <w:style w:type="paragraph" w:styleId="Zpat">
    <w:name w:val="footer"/>
    <w:basedOn w:val="Normln"/>
    <w:link w:val="ZpatChar"/>
    <w:uiPriority w:val="99"/>
    <w:rsid w:val="00774381"/>
    <w:pPr>
      <w:tabs>
        <w:tab w:val="center" w:pos="4536"/>
        <w:tab w:val="right" w:pos="9072"/>
      </w:tabs>
    </w:pPr>
    <w:rPr>
      <w:rFonts w:ascii="Arial" w:hAnsi="Arial" w:cs="Arial"/>
    </w:rPr>
  </w:style>
  <w:style w:type="paragraph" w:styleId="Titulek">
    <w:name w:val="caption"/>
    <w:basedOn w:val="Normln"/>
    <w:next w:val="Normln"/>
    <w:qFormat/>
    <w:rsid w:val="00CD4782"/>
    <w:rPr>
      <w:b/>
      <w:bCs/>
      <w:sz w:val="20"/>
      <w:szCs w:val="20"/>
    </w:rPr>
  </w:style>
  <w:style w:type="paragraph" w:styleId="Zkladntext">
    <w:name w:val="Body Text"/>
    <w:basedOn w:val="Normln"/>
    <w:rsid w:val="00CD4782"/>
    <w:pPr>
      <w:spacing w:after="120"/>
    </w:pPr>
  </w:style>
  <w:style w:type="paragraph" w:customStyle="1" w:styleId="docasny">
    <w:name w:val="docasny"/>
    <w:basedOn w:val="Normln"/>
    <w:rsid w:val="008321E0"/>
    <w:rPr>
      <w:rFonts w:ascii="Courier New" w:hAnsi="Courier New" w:cs="Arial"/>
      <w:b/>
    </w:rPr>
  </w:style>
  <w:style w:type="paragraph" w:customStyle="1" w:styleId="Text">
    <w:name w:val="Text"/>
    <w:basedOn w:val="docasny"/>
    <w:rsid w:val="008321E0"/>
    <w:rPr>
      <w:rFonts w:ascii="Arial" w:hAnsi="Arial"/>
      <w:b w:val="0"/>
    </w:rPr>
  </w:style>
  <w:style w:type="character" w:styleId="slostrnky">
    <w:name w:val="page number"/>
    <w:basedOn w:val="Standardnpsmoodstavce"/>
    <w:rsid w:val="008925E0"/>
  </w:style>
  <w:style w:type="paragraph" w:styleId="Textbubliny">
    <w:name w:val="Balloon Text"/>
    <w:basedOn w:val="Normln"/>
    <w:link w:val="TextbublinyChar"/>
    <w:rsid w:val="00B375E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B375E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F07A8F"/>
    <w:rPr>
      <w:color w:val="0563C1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D7180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unhideWhenUsed/>
    <w:rsid w:val="00571B3E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71B3E"/>
    <w:rPr>
      <w:rFonts w:ascii="Calibri" w:eastAsia="Calibri" w:hAnsi="Calibri"/>
      <w:lang w:eastAsia="en-US"/>
    </w:rPr>
  </w:style>
  <w:style w:type="character" w:styleId="Znakapoznpodarou">
    <w:name w:val="footnote reference"/>
    <w:basedOn w:val="Standardnpsmoodstavce"/>
    <w:uiPriority w:val="99"/>
    <w:unhideWhenUsed/>
    <w:rsid w:val="00571B3E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571B3E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styleId="Nzev">
    <w:name w:val="Title"/>
    <w:basedOn w:val="Normln"/>
    <w:next w:val="Normln"/>
    <w:link w:val="NzevChar"/>
    <w:qFormat/>
    <w:rsid w:val="0047242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4724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Zdraznnintenzivn">
    <w:name w:val="Intense Emphasis"/>
    <w:basedOn w:val="Standardnpsmoodstavce"/>
    <w:uiPriority w:val="21"/>
    <w:qFormat/>
    <w:rsid w:val="00524268"/>
    <w:rPr>
      <w:i/>
      <w:iCs/>
      <w:color w:val="4F81BD" w:themeColor="accent1"/>
    </w:rPr>
  </w:style>
  <w:style w:type="character" w:styleId="Odkaznakoment">
    <w:name w:val="annotation reference"/>
    <w:basedOn w:val="Standardnpsmoodstavce"/>
    <w:semiHidden/>
    <w:unhideWhenUsed/>
    <w:rsid w:val="0085259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85259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5259A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8525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85259A"/>
    <w:rPr>
      <w:b/>
      <w:bCs/>
    </w:rPr>
  </w:style>
  <w:style w:type="paragraph" w:customStyle="1" w:styleId="Nadpispodst">
    <w:name w:val="Nadpis (pod část)"/>
    <w:basedOn w:val="Normln"/>
    <w:rsid w:val="00CA1B75"/>
    <w:pPr>
      <w:spacing w:before="120" w:after="480"/>
      <w:jc w:val="center"/>
    </w:pPr>
    <w:rPr>
      <w:b/>
    </w:rPr>
  </w:style>
  <w:style w:type="paragraph" w:styleId="Normlnweb">
    <w:name w:val="Normal (Web)"/>
    <w:basedOn w:val="Normln"/>
    <w:uiPriority w:val="99"/>
    <w:semiHidden/>
    <w:unhideWhenUsed/>
    <w:rsid w:val="00F02C1D"/>
    <w:pPr>
      <w:spacing w:before="100" w:beforeAutospacing="1" w:after="100" w:afterAutospacing="1"/>
    </w:pPr>
  </w:style>
  <w:style w:type="paragraph" w:customStyle="1" w:styleId="l5">
    <w:name w:val="l5"/>
    <w:basedOn w:val="Normln"/>
    <w:rsid w:val="00817B03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817B03"/>
    <w:rPr>
      <w:i/>
      <w:iCs/>
    </w:rPr>
  </w:style>
  <w:style w:type="character" w:customStyle="1" w:styleId="Nadpis1Char">
    <w:name w:val="Nadpis 1 Char"/>
    <w:basedOn w:val="Standardnpsmoodstavce"/>
    <w:link w:val="Nadpis1"/>
    <w:rsid w:val="006E3C8E"/>
    <w:rPr>
      <w:rFonts w:ascii="Arial" w:hAnsi="Arial" w:cs="Arial"/>
      <w:b/>
      <w:bCs/>
      <w:kern w:val="32"/>
      <w:sz w:val="32"/>
      <w:szCs w:val="32"/>
    </w:rPr>
  </w:style>
  <w:style w:type="character" w:customStyle="1" w:styleId="ZpatChar">
    <w:name w:val="Zápatí Char"/>
    <w:basedOn w:val="Standardnpsmoodstavce"/>
    <w:link w:val="Zpat"/>
    <w:uiPriority w:val="99"/>
    <w:rsid w:val="004020BB"/>
    <w:rPr>
      <w:rFonts w:ascii="Arial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F2626E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49152E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49152E"/>
  </w:style>
  <w:style w:type="character" w:styleId="Odkaznavysvtlivky">
    <w:name w:val="endnote reference"/>
    <w:basedOn w:val="Standardnpsmoodstavce"/>
    <w:semiHidden/>
    <w:unhideWhenUsed/>
    <w:rsid w:val="004915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ucknerovaz\AppData\Local\Temp\31323E0.doc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CF73B-D6A3-40F9-B72F-4800A098E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31323E0.doc</Template>
  <TotalTime>1</TotalTime>
  <Pages>4</Pages>
  <Words>699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DEMOX000AGMK</vt:lpstr>
    </vt:vector>
  </TitlesOfParts>
  <Company>GORDIC spol. s r. o.</Company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DEMOX000AGMK</dc:title>
  <dc:creator>ZuBr</dc:creator>
  <cp:lastModifiedBy>Bláhová Pavla, Mgr.</cp:lastModifiedBy>
  <cp:revision>2</cp:revision>
  <cp:lastPrinted>2021-05-14T08:43:00Z</cp:lastPrinted>
  <dcterms:created xsi:type="dcterms:W3CDTF">2025-05-19T08:56:00Z</dcterms:created>
  <dcterms:modified xsi:type="dcterms:W3CDTF">2025-05-19T08:56:00Z</dcterms:modified>
</cp:coreProperties>
</file>